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7C77D" w14:textId="77777777" w:rsidR="00157BA1" w:rsidRPr="000B6E5A" w:rsidRDefault="00157BA1" w:rsidP="00157BA1">
      <w:pPr>
        <w:rPr>
          <w:rFonts w:ascii="Times New Roman" w:hAnsi="Times New Roman"/>
          <w:b/>
          <w:sz w:val="24"/>
        </w:rPr>
      </w:pPr>
      <w:r w:rsidRPr="000B6E5A">
        <w:rPr>
          <w:rFonts w:ascii="Times New Roman" w:hAnsi="Times New Roman"/>
          <w:b/>
          <w:sz w:val="24"/>
        </w:rPr>
        <w:t xml:space="preserve">a                                                                                           </w:t>
      </w:r>
    </w:p>
    <w:p w14:paraId="7E0D09AE" w14:textId="77777777" w:rsidR="00157BA1" w:rsidRDefault="00157BA1" w:rsidP="00157BA1">
      <w:pPr>
        <w:rPr>
          <w:noProof/>
        </w:rPr>
      </w:pPr>
      <w:r>
        <w:rPr>
          <w:noProof/>
        </w:rPr>
        <w:drawing>
          <wp:inline distT="0" distB="0" distL="0" distR="0" wp14:anchorId="64DDA006" wp14:editId="25510363">
            <wp:extent cx="3839956" cy="308610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1299" cy="309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6E5A">
        <w:rPr>
          <w:noProof/>
        </w:rPr>
        <w:t xml:space="preserve"> </w:t>
      </w:r>
    </w:p>
    <w:p w14:paraId="55396167" w14:textId="77777777" w:rsidR="00157BA1" w:rsidRDefault="00157BA1" w:rsidP="00157BA1">
      <w:pPr>
        <w:rPr>
          <w:rFonts w:ascii="Times New Roman" w:hAnsi="Times New Roman"/>
          <w:sz w:val="24"/>
        </w:rPr>
      </w:pPr>
    </w:p>
    <w:p w14:paraId="155A9CBD" w14:textId="77777777" w:rsidR="00157BA1" w:rsidRDefault="00157BA1" w:rsidP="00157BA1">
      <w:pPr>
        <w:rPr>
          <w:rFonts w:ascii="Times New Roman" w:hAnsi="Times New Roman"/>
          <w:sz w:val="24"/>
        </w:rPr>
      </w:pPr>
    </w:p>
    <w:p w14:paraId="503BBCDA" w14:textId="77777777" w:rsidR="00157BA1" w:rsidRPr="000B6E5A" w:rsidRDefault="00157BA1" w:rsidP="00157BA1">
      <w:pPr>
        <w:rPr>
          <w:rFonts w:ascii="Times New Roman" w:hAnsi="Times New Roman"/>
          <w:b/>
          <w:sz w:val="24"/>
        </w:rPr>
      </w:pPr>
      <w:r w:rsidRPr="000B6E5A">
        <w:rPr>
          <w:rFonts w:ascii="Times New Roman" w:hAnsi="Times New Roman"/>
          <w:b/>
          <w:sz w:val="24"/>
        </w:rPr>
        <w:t>b.</w:t>
      </w:r>
    </w:p>
    <w:p w14:paraId="1EC8C7E5" w14:textId="77777777" w:rsidR="00157BA1" w:rsidRDefault="00157BA1" w:rsidP="00157BA1">
      <w:pPr>
        <w:rPr>
          <w:rFonts w:ascii="Times New Roman" w:hAnsi="Times New Roman"/>
          <w:sz w:val="24"/>
        </w:rPr>
      </w:pPr>
    </w:p>
    <w:p w14:paraId="17A967B9" w14:textId="77777777" w:rsidR="00157BA1" w:rsidRDefault="00157BA1" w:rsidP="00157BA1">
      <w:pPr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2FFBB473" wp14:editId="66465E31">
            <wp:extent cx="5943600" cy="17913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9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CDB47" w14:textId="77777777" w:rsidR="00157BA1" w:rsidRDefault="00157BA1" w:rsidP="00157BA1">
      <w:pPr>
        <w:rPr>
          <w:rFonts w:ascii="Times New Roman" w:hAnsi="Times New Roman"/>
          <w:sz w:val="24"/>
        </w:rPr>
      </w:pPr>
    </w:p>
    <w:p w14:paraId="018221EF" w14:textId="6A2C4293" w:rsidR="0012067B" w:rsidRDefault="00157BA1" w:rsidP="0012067B">
      <w:pPr>
        <w:pStyle w:val="PlainText"/>
        <w:rPr>
          <w:ins w:id="0" w:author="Linda Ko" w:date="2019-08-13T04:15:00Z"/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Figur</w:t>
      </w:r>
      <w:r w:rsidR="0012067B">
        <w:rPr>
          <w:rFonts w:ascii="Times New Roman" w:hAnsi="Times New Roman"/>
          <w:sz w:val="24"/>
        </w:rPr>
        <w:t>e</w:t>
      </w:r>
      <w:ins w:id="1" w:author="Linda Ko" w:date="2019-08-13T04:14:00Z">
        <w:r w:rsidR="0012067B">
          <w:rPr>
            <w:rFonts w:ascii="Times New Roman" w:hAnsi="Times New Roman"/>
            <w:sz w:val="24"/>
          </w:rPr>
          <w:t xml:space="preserve"> 1. </w:t>
        </w:r>
      </w:ins>
      <w:r>
        <w:rPr>
          <w:rFonts w:ascii="Times New Roman" w:hAnsi="Times New Roman"/>
          <w:sz w:val="24"/>
        </w:rPr>
        <w:t xml:space="preserve">The CDC Science Impact Framework. </w:t>
      </w:r>
      <w:r w:rsidRPr="000B6E5A">
        <w:rPr>
          <w:rFonts w:ascii="Times New Roman" w:hAnsi="Times New Roman"/>
          <w:b/>
          <w:sz w:val="24"/>
        </w:rPr>
        <w:t>a.</w:t>
      </w:r>
      <w:r>
        <w:rPr>
          <w:rFonts w:ascii="Times New Roman" w:hAnsi="Times New Roman"/>
          <w:sz w:val="24"/>
        </w:rPr>
        <w:t xml:space="preserve"> inter-relationship of the five key domains. </w:t>
      </w:r>
      <w:r>
        <w:rPr>
          <w:rFonts w:ascii="Times New Roman" w:hAnsi="Times New Roman"/>
          <w:b/>
          <w:sz w:val="24"/>
        </w:rPr>
        <w:t xml:space="preserve">b </w:t>
      </w:r>
      <w:r w:rsidRPr="000B6E5A">
        <w:rPr>
          <w:rFonts w:ascii="Times New Roman" w:hAnsi="Times New Roman"/>
          <w:sz w:val="24"/>
        </w:rPr>
        <w:t>application of the framework</w:t>
      </w:r>
      <w:r>
        <w:rPr>
          <w:rFonts w:ascii="Times New Roman" w:hAnsi="Times New Roman"/>
          <w:sz w:val="24"/>
        </w:rPr>
        <w:t xml:space="preserve"> in an “input-process-output” logic model (Source: CDC) </w:t>
      </w:r>
      <w:ins w:id="2" w:author="Linda Ko" w:date="2019-08-13T04:15:00Z">
        <w:r w:rsidR="0012067B">
          <w:rPr>
            <w:rFonts w:ascii="Times New Roman" w:hAnsi="Times New Roman"/>
            <w:sz w:val="24"/>
          </w:rPr>
          <w:fldChar w:fldCharType="begin"/>
        </w:r>
        <w:r w:rsidR="0012067B">
          <w:rPr>
            <w:rFonts w:ascii="Times New Roman" w:hAnsi="Times New Roman"/>
            <w:sz w:val="24"/>
          </w:rPr>
          <w:instrText xml:space="preserve"> HYPERLINK "</w:instrText>
        </w:r>
        <w:r w:rsidR="0012067B" w:rsidRPr="008B7446">
          <w:rPr>
            <w:rFonts w:ascii="Times New Roman" w:hAnsi="Times New Roman"/>
            <w:sz w:val="24"/>
          </w:rPr>
          <w:instrText>https://www.cdc.gov/od/science/impact/framework.html</w:instrText>
        </w:r>
        <w:r w:rsidR="0012067B">
          <w:rPr>
            <w:rFonts w:ascii="Times New Roman" w:hAnsi="Times New Roman"/>
            <w:sz w:val="24"/>
          </w:rPr>
          <w:instrText xml:space="preserve">" </w:instrText>
        </w:r>
        <w:r w:rsidR="0012067B">
          <w:rPr>
            <w:rFonts w:ascii="Times New Roman" w:hAnsi="Times New Roman"/>
            <w:sz w:val="24"/>
          </w:rPr>
          <w:fldChar w:fldCharType="separate"/>
        </w:r>
        <w:r w:rsidR="0012067B" w:rsidRPr="009010C4">
          <w:rPr>
            <w:rStyle w:val="Hyperlink"/>
            <w:rFonts w:ascii="Times New Roman" w:hAnsi="Times New Roman"/>
            <w:sz w:val="24"/>
          </w:rPr>
          <w:t>https://www.cdc.gov/od/science/impact/framework.html</w:t>
        </w:r>
        <w:r w:rsidR="0012067B">
          <w:rPr>
            <w:rFonts w:ascii="Times New Roman" w:hAnsi="Times New Roman"/>
            <w:sz w:val="24"/>
          </w:rPr>
          <w:fldChar w:fldCharType="end"/>
        </w:r>
        <w:r w:rsidR="0012067B">
          <w:rPr>
            <w:rFonts w:ascii="Times New Roman" w:hAnsi="Times New Roman"/>
            <w:sz w:val="24"/>
          </w:rPr>
          <w:t xml:space="preserve">. </w:t>
        </w:r>
        <w:r w:rsidR="0012067B">
          <w:rPr>
            <w:rFonts w:ascii="Times New Roman" w:hAnsi="Times New Roman"/>
            <w:sz w:val="24"/>
          </w:rPr>
          <w:t xml:space="preserve">Downloaded July 1, 2019. </w:t>
        </w:r>
      </w:ins>
    </w:p>
    <w:p w14:paraId="635AF307" w14:textId="77777777" w:rsidR="00157BA1" w:rsidRDefault="00157BA1" w:rsidP="00157BA1">
      <w:pPr>
        <w:rPr>
          <w:rFonts w:ascii="Times New Roman" w:hAnsi="Times New Roman"/>
          <w:sz w:val="24"/>
        </w:rPr>
      </w:pPr>
      <w:bookmarkStart w:id="3" w:name="_GoBack"/>
      <w:bookmarkEnd w:id="3"/>
    </w:p>
    <w:p w14:paraId="332A33D4" w14:textId="77777777" w:rsidR="00157BA1" w:rsidRDefault="00157BA1" w:rsidP="00157BA1">
      <w:pPr>
        <w:rPr>
          <w:rFonts w:ascii="Times New Roman" w:hAnsi="Times New Roman"/>
          <w:sz w:val="24"/>
        </w:rPr>
      </w:pPr>
    </w:p>
    <w:p w14:paraId="75130F26" w14:textId="77777777" w:rsidR="00157BA1" w:rsidRDefault="00157BA1" w:rsidP="00157BA1">
      <w:pPr>
        <w:spacing w:line="259" w:lineRule="auto"/>
        <w:rPr>
          <w:rFonts w:ascii="Times New Roman" w:eastAsiaTheme="minorHAnsi" w:hAnsi="Times New Roman"/>
          <w:sz w:val="24"/>
        </w:rPr>
      </w:pPr>
    </w:p>
    <w:p w14:paraId="34E2624D" w14:textId="552A4BF2" w:rsidR="00157BA1" w:rsidRPr="00157BA1" w:rsidRDefault="00157BA1" w:rsidP="00157BA1">
      <w:pPr>
        <w:spacing w:after="160" w:line="259" w:lineRule="auto"/>
        <w:rPr>
          <w:rFonts w:ascii="Times New Roman" w:eastAsiaTheme="minorHAnsi" w:hAnsi="Times New Roman"/>
          <w:sz w:val="24"/>
        </w:rPr>
      </w:pPr>
    </w:p>
    <w:sectPr w:rsidR="00157BA1" w:rsidRPr="00157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nda Ko">
    <w15:presenceInfo w15:providerId="AD" w15:userId="S::lko@fredhutch.org::66b67d51-78b9-4cea-ba6d-b9c00f0f1ca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BA1"/>
    <w:rsid w:val="0012067B"/>
    <w:rsid w:val="00157BA1"/>
    <w:rsid w:val="008B7446"/>
    <w:rsid w:val="00C85162"/>
    <w:rsid w:val="00E8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40019"/>
  <w15:chartTrackingRefBased/>
  <w15:docId w15:val="{80AF2A49-37BD-47A3-BD5C-B834393C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BA1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B744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B7446"/>
    <w:rPr>
      <w:rFonts w:ascii="Consolas" w:eastAsia="Times New Roman" w:hAnsi="Consolas" w:cs="Times New Roman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8B74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744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6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67B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2067B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Ko, Linda K</dc:creator>
  <cp:keywords/>
  <dc:description/>
  <cp:lastModifiedBy>Linda Ko</cp:lastModifiedBy>
  <cp:revision>2</cp:revision>
  <dcterms:created xsi:type="dcterms:W3CDTF">2019-08-13T11:16:00Z</dcterms:created>
  <dcterms:modified xsi:type="dcterms:W3CDTF">2019-08-13T11:16:00Z</dcterms:modified>
</cp:coreProperties>
</file>