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FBEB4D" w14:textId="526ABCE1" w:rsidR="00AD05A1" w:rsidRPr="00E038C0" w:rsidRDefault="00352E87">
      <w:pPr>
        <w:rPr>
          <w:b/>
        </w:rPr>
      </w:pPr>
      <w:bookmarkStart w:id="0" w:name="_GoBack"/>
      <w:bookmarkEnd w:id="0"/>
      <w:r>
        <w:rPr>
          <w:b/>
        </w:rPr>
        <w:t>S2 Table.</w:t>
      </w:r>
      <w:r w:rsidRPr="00E038C0">
        <w:rPr>
          <w:b/>
        </w:rPr>
        <w:t xml:space="preserve"> </w:t>
      </w:r>
      <w:r w:rsidR="00C20B9A" w:rsidRPr="00E038C0">
        <w:rPr>
          <w:b/>
        </w:rPr>
        <w:t xml:space="preserve">Univariable </w:t>
      </w:r>
      <w:r>
        <w:rPr>
          <w:b/>
        </w:rPr>
        <w:t>analyses of</w:t>
      </w:r>
      <w:r w:rsidR="00AD05A1" w:rsidRPr="00E038C0">
        <w:rPr>
          <w:b/>
        </w:rPr>
        <w:t xml:space="preserve"> selected variables</w:t>
      </w:r>
    </w:p>
    <w:tbl>
      <w:tblPr>
        <w:tblStyle w:val="PlainTable41"/>
        <w:tblW w:w="12955" w:type="dxa"/>
        <w:tblLayout w:type="fixed"/>
        <w:tblLook w:val="04A0" w:firstRow="1" w:lastRow="0" w:firstColumn="1" w:lastColumn="0" w:noHBand="0" w:noVBand="1"/>
      </w:tblPr>
      <w:tblGrid>
        <w:gridCol w:w="1345"/>
        <w:gridCol w:w="4965"/>
        <w:gridCol w:w="255"/>
        <w:gridCol w:w="1010"/>
        <w:gridCol w:w="790"/>
        <w:gridCol w:w="15"/>
        <w:gridCol w:w="236"/>
        <w:gridCol w:w="19"/>
        <w:gridCol w:w="915"/>
        <w:gridCol w:w="885"/>
        <w:gridCol w:w="270"/>
        <w:gridCol w:w="1440"/>
        <w:gridCol w:w="810"/>
      </w:tblGrid>
      <w:tr w:rsidR="00D00326" w:rsidRPr="00172583" w14:paraId="70D8F61F" w14:textId="77777777" w:rsidTr="00B430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5" w:type="dxa"/>
            <w:gridSpan w:val="3"/>
            <w:vMerge w:val="restart"/>
            <w:tcBorders>
              <w:top w:val="single" w:sz="18" w:space="0" w:color="auto"/>
            </w:tcBorders>
            <w:vAlign w:val="center"/>
          </w:tcPr>
          <w:p w14:paraId="46531957" w14:textId="6F5B9C01" w:rsidR="00D00326" w:rsidRPr="00B4301E" w:rsidRDefault="00D00326" w:rsidP="00D00326">
            <w:pPr>
              <w:jc w:val="center"/>
              <w:rPr>
                <w:sz w:val="18"/>
                <w:szCs w:val="18"/>
              </w:rPr>
            </w:pPr>
            <w:r w:rsidRPr="00B4301E">
              <w:rPr>
                <w:sz w:val="18"/>
                <w:szCs w:val="18"/>
              </w:rPr>
              <w:t>Risk Factor</w:t>
            </w:r>
          </w:p>
        </w:tc>
        <w:tc>
          <w:tcPr>
            <w:tcW w:w="1800" w:type="dxa"/>
            <w:gridSpan w:val="2"/>
            <w:tcBorders>
              <w:top w:val="single" w:sz="18" w:space="0" w:color="auto"/>
            </w:tcBorders>
          </w:tcPr>
          <w:p w14:paraId="58412B8A" w14:textId="58C729F4" w:rsidR="00D00326" w:rsidRPr="00172583" w:rsidRDefault="00D00326" w:rsidP="001926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172583">
              <w:rPr>
                <w:sz w:val="18"/>
                <w:szCs w:val="18"/>
              </w:rPr>
              <w:t>Cases</w:t>
            </w:r>
          </w:p>
        </w:tc>
        <w:tc>
          <w:tcPr>
            <w:tcW w:w="270" w:type="dxa"/>
            <w:gridSpan w:val="3"/>
            <w:tcBorders>
              <w:top w:val="single" w:sz="18" w:space="0" w:color="auto"/>
            </w:tcBorders>
          </w:tcPr>
          <w:p w14:paraId="7957139C" w14:textId="77777777" w:rsidR="00D00326" w:rsidRPr="00172583" w:rsidRDefault="00D00326" w:rsidP="001926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18" w:space="0" w:color="auto"/>
            </w:tcBorders>
          </w:tcPr>
          <w:p w14:paraId="5730215A" w14:textId="4C9C758D" w:rsidR="00D00326" w:rsidRPr="00172583" w:rsidRDefault="00D00326" w:rsidP="001926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172583">
              <w:rPr>
                <w:sz w:val="18"/>
                <w:szCs w:val="18"/>
              </w:rPr>
              <w:t>Controls</w:t>
            </w:r>
          </w:p>
        </w:tc>
        <w:tc>
          <w:tcPr>
            <w:tcW w:w="270" w:type="dxa"/>
            <w:tcBorders>
              <w:top w:val="single" w:sz="18" w:space="0" w:color="auto"/>
            </w:tcBorders>
          </w:tcPr>
          <w:p w14:paraId="364A6B64" w14:textId="77777777" w:rsidR="00D00326" w:rsidRPr="00172583" w:rsidRDefault="00D00326" w:rsidP="001926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18" w:space="0" w:color="auto"/>
            </w:tcBorders>
          </w:tcPr>
          <w:p w14:paraId="798EF593" w14:textId="040A3016" w:rsidR="00D00326" w:rsidRPr="00172583" w:rsidRDefault="00D00326" w:rsidP="001926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172583">
              <w:rPr>
                <w:sz w:val="18"/>
                <w:szCs w:val="18"/>
              </w:rPr>
              <w:t>Matched Crude OR (CI)</w:t>
            </w:r>
          </w:p>
        </w:tc>
        <w:tc>
          <w:tcPr>
            <w:tcW w:w="810" w:type="dxa"/>
            <w:vMerge w:val="restart"/>
            <w:tcBorders>
              <w:top w:val="single" w:sz="18" w:space="0" w:color="auto"/>
            </w:tcBorders>
          </w:tcPr>
          <w:p w14:paraId="0F907BA2" w14:textId="64A15907" w:rsidR="00D00326" w:rsidRPr="00172583" w:rsidRDefault="00D00326" w:rsidP="001926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172583">
              <w:rPr>
                <w:sz w:val="18"/>
                <w:szCs w:val="18"/>
              </w:rPr>
              <w:t>Wald</w:t>
            </w:r>
          </w:p>
          <w:p w14:paraId="7C700767" w14:textId="34E3B804" w:rsidR="00D00326" w:rsidRPr="00172583" w:rsidRDefault="00D00326" w:rsidP="001926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172583">
              <w:rPr>
                <w:sz w:val="18"/>
                <w:szCs w:val="18"/>
              </w:rPr>
              <w:t>p-value</w:t>
            </w:r>
          </w:p>
        </w:tc>
      </w:tr>
      <w:tr w:rsidR="00D00326" w:rsidRPr="00172583" w14:paraId="226B293C" w14:textId="77777777" w:rsidTr="001358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5" w:type="dxa"/>
            <w:gridSpan w:val="3"/>
            <w:vMerge/>
            <w:tcBorders>
              <w:bottom w:val="single" w:sz="18" w:space="0" w:color="auto"/>
            </w:tcBorders>
            <w:shd w:val="clear" w:color="auto" w:fill="FFFFFF" w:themeFill="background1"/>
          </w:tcPr>
          <w:p w14:paraId="05916092" w14:textId="2B1F6B14" w:rsidR="00D00326" w:rsidRPr="00172583" w:rsidRDefault="00D00326" w:rsidP="00192639">
            <w:pPr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  <w:shd w:val="clear" w:color="auto" w:fill="FFFFFF" w:themeFill="background1"/>
          </w:tcPr>
          <w:p w14:paraId="3BA9D64D" w14:textId="77777777" w:rsidR="00D00326" w:rsidRPr="00172583" w:rsidRDefault="00D00326" w:rsidP="001926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172583">
              <w:rPr>
                <w:b/>
                <w:sz w:val="18"/>
                <w:szCs w:val="18"/>
              </w:rPr>
              <w:t>Number</w:t>
            </w:r>
          </w:p>
        </w:tc>
        <w:tc>
          <w:tcPr>
            <w:tcW w:w="790" w:type="dxa"/>
            <w:tcBorders>
              <w:bottom w:val="single" w:sz="18" w:space="0" w:color="auto"/>
            </w:tcBorders>
            <w:shd w:val="clear" w:color="auto" w:fill="FFFFFF" w:themeFill="background1"/>
          </w:tcPr>
          <w:p w14:paraId="7D8F2375" w14:textId="77777777" w:rsidR="00D00326" w:rsidRPr="00172583" w:rsidRDefault="00D00326" w:rsidP="001926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172583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270" w:type="dxa"/>
            <w:gridSpan w:val="3"/>
            <w:tcBorders>
              <w:bottom w:val="single" w:sz="18" w:space="0" w:color="auto"/>
            </w:tcBorders>
            <w:shd w:val="clear" w:color="auto" w:fill="FFFFFF" w:themeFill="background1"/>
          </w:tcPr>
          <w:p w14:paraId="1A3520AD" w14:textId="77777777" w:rsidR="00D00326" w:rsidRPr="00172583" w:rsidRDefault="00D00326" w:rsidP="001926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915" w:type="dxa"/>
            <w:tcBorders>
              <w:bottom w:val="single" w:sz="18" w:space="0" w:color="auto"/>
            </w:tcBorders>
            <w:shd w:val="clear" w:color="auto" w:fill="FFFFFF" w:themeFill="background1"/>
          </w:tcPr>
          <w:p w14:paraId="5B69C2C8" w14:textId="77777777" w:rsidR="00D00326" w:rsidRPr="00172583" w:rsidRDefault="00D00326" w:rsidP="001926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172583">
              <w:rPr>
                <w:b/>
                <w:sz w:val="18"/>
                <w:szCs w:val="18"/>
              </w:rPr>
              <w:t>Number</w:t>
            </w:r>
          </w:p>
        </w:tc>
        <w:tc>
          <w:tcPr>
            <w:tcW w:w="885" w:type="dxa"/>
            <w:tcBorders>
              <w:bottom w:val="single" w:sz="18" w:space="0" w:color="auto"/>
            </w:tcBorders>
            <w:shd w:val="clear" w:color="auto" w:fill="FFFFFF" w:themeFill="background1"/>
          </w:tcPr>
          <w:p w14:paraId="03624934" w14:textId="77777777" w:rsidR="00D00326" w:rsidRPr="00172583" w:rsidRDefault="00D00326" w:rsidP="001926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172583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270" w:type="dxa"/>
            <w:tcBorders>
              <w:bottom w:val="single" w:sz="18" w:space="0" w:color="auto"/>
            </w:tcBorders>
            <w:shd w:val="clear" w:color="auto" w:fill="FFFFFF" w:themeFill="background1"/>
          </w:tcPr>
          <w:p w14:paraId="7AD45623" w14:textId="77777777" w:rsidR="00D00326" w:rsidRPr="00172583" w:rsidRDefault="00D00326" w:rsidP="001926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18" w:space="0" w:color="auto"/>
            </w:tcBorders>
            <w:shd w:val="clear" w:color="auto" w:fill="FFFFFF" w:themeFill="background1"/>
          </w:tcPr>
          <w:p w14:paraId="6C9EFB7F" w14:textId="6006AAD3" w:rsidR="00D00326" w:rsidRPr="00172583" w:rsidRDefault="00D00326" w:rsidP="001926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vMerge/>
            <w:tcBorders>
              <w:bottom w:val="single" w:sz="18" w:space="0" w:color="auto"/>
            </w:tcBorders>
            <w:shd w:val="clear" w:color="auto" w:fill="FFFFFF" w:themeFill="background1"/>
          </w:tcPr>
          <w:p w14:paraId="2A232C67" w14:textId="77777777" w:rsidR="00D00326" w:rsidRPr="00172583" w:rsidRDefault="00D00326" w:rsidP="001926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172583" w:rsidRPr="00BA2DC2" w14:paraId="43D68A0C" w14:textId="77777777" w:rsidTr="00EE20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0" w:type="dxa"/>
            <w:gridSpan w:val="2"/>
            <w:tcBorders>
              <w:top w:val="single" w:sz="18" w:space="0" w:color="auto"/>
            </w:tcBorders>
          </w:tcPr>
          <w:p w14:paraId="7273EE9C" w14:textId="58C555D5" w:rsidR="00172583" w:rsidRPr="00BA2DC2" w:rsidRDefault="00172583" w:rsidP="00192639">
            <w:pPr>
              <w:rPr>
                <w:sz w:val="18"/>
                <w:szCs w:val="18"/>
              </w:rPr>
            </w:pPr>
            <w:r w:rsidRPr="006318B0">
              <w:rPr>
                <w:sz w:val="18"/>
                <w:szCs w:val="18"/>
              </w:rPr>
              <w:t xml:space="preserve">Young </w:t>
            </w:r>
            <w:r w:rsidR="00D71A54">
              <w:rPr>
                <w:sz w:val="18"/>
                <w:szCs w:val="18"/>
              </w:rPr>
              <w:t>cattle</w:t>
            </w:r>
            <w:r w:rsidRPr="006318B0">
              <w:rPr>
                <w:sz w:val="18"/>
                <w:szCs w:val="18"/>
              </w:rPr>
              <w:t xml:space="preserve"> sleeping in the living room</w:t>
            </w:r>
          </w:p>
        </w:tc>
        <w:tc>
          <w:tcPr>
            <w:tcW w:w="255" w:type="dxa"/>
            <w:tcBorders>
              <w:top w:val="single" w:sz="18" w:space="0" w:color="auto"/>
            </w:tcBorders>
          </w:tcPr>
          <w:p w14:paraId="699BD56B" w14:textId="77777777" w:rsidR="00172583" w:rsidRPr="00BA2DC2" w:rsidRDefault="00172583" w:rsidP="001926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18" w:space="0" w:color="auto"/>
            </w:tcBorders>
          </w:tcPr>
          <w:p w14:paraId="629DA9EA" w14:textId="77777777" w:rsidR="00172583" w:rsidRPr="00BA2DC2" w:rsidRDefault="00172583" w:rsidP="001926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18" w:space="0" w:color="auto"/>
            </w:tcBorders>
          </w:tcPr>
          <w:p w14:paraId="558C620E" w14:textId="77777777" w:rsidR="00172583" w:rsidRPr="00BA2DC2" w:rsidRDefault="00172583" w:rsidP="001926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gridSpan w:val="3"/>
            <w:tcBorders>
              <w:top w:val="single" w:sz="18" w:space="0" w:color="auto"/>
            </w:tcBorders>
          </w:tcPr>
          <w:p w14:paraId="6034A1F4" w14:textId="77777777" w:rsidR="00172583" w:rsidRPr="00BA2DC2" w:rsidRDefault="00172583" w:rsidP="001926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18" w:space="0" w:color="auto"/>
            </w:tcBorders>
          </w:tcPr>
          <w:p w14:paraId="14AFF6B0" w14:textId="77777777" w:rsidR="00172583" w:rsidRPr="00BA2DC2" w:rsidRDefault="00172583" w:rsidP="001926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18" w:space="0" w:color="auto"/>
            </w:tcBorders>
          </w:tcPr>
          <w:p w14:paraId="3D97741C" w14:textId="77777777" w:rsidR="00172583" w:rsidRPr="00BA2DC2" w:rsidRDefault="00172583" w:rsidP="001926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18" w:space="0" w:color="auto"/>
            </w:tcBorders>
          </w:tcPr>
          <w:p w14:paraId="0326218A" w14:textId="77777777" w:rsidR="00172583" w:rsidRPr="00BA2DC2" w:rsidRDefault="00172583" w:rsidP="001926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8" w:space="0" w:color="auto"/>
            </w:tcBorders>
          </w:tcPr>
          <w:p w14:paraId="764E3C85" w14:textId="3EF975B9" w:rsidR="00172583" w:rsidRPr="00BA2DC2" w:rsidRDefault="00172583" w:rsidP="001926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18" w:space="0" w:color="auto"/>
            </w:tcBorders>
          </w:tcPr>
          <w:p w14:paraId="3274BF2A" w14:textId="77777777" w:rsidR="00172583" w:rsidRPr="00BA2DC2" w:rsidRDefault="00172583" w:rsidP="001926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72583" w:rsidRPr="00CF6262" w14:paraId="401BD442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6F40CC6B" w14:textId="54738460" w:rsidR="00172583" w:rsidRPr="00CF6262" w:rsidRDefault="00172583" w:rsidP="0019263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23EF1365" w14:textId="6EC2F2F1" w:rsidR="00172583" w:rsidRPr="00CF6262" w:rsidRDefault="00172583" w:rsidP="0019263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rFonts w:ascii="Calibri" w:hAnsi="Calibri" w:cs="Arial"/>
                <w:sz w:val="18"/>
                <w:szCs w:val="18"/>
              </w:rPr>
              <w:t xml:space="preserve">No young </w:t>
            </w:r>
            <w:r w:rsidR="00D71A54">
              <w:rPr>
                <w:rFonts w:ascii="Calibri" w:hAnsi="Calibri" w:cs="Arial"/>
                <w:sz w:val="18"/>
                <w:szCs w:val="18"/>
              </w:rPr>
              <w:t>cattle</w:t>
            </w:r>
          </w:p>
        </w:tc>
        <w:tc>
          <w:tcPr>
            <w:tcW w:w="255" w:type="dxa"/>
          </w:tcPr>
          <w:p w14:paraId="25C7C88F" w14:textId="77777777" w:rsidR="00172583" w:rsidRPr="00CF626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6A34B204" w14:textId="70E04F6C" w:rsidR="00172583" w:rsidRPr="00CF6262" w:rsidRDefault="009031ED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790" w:type="dxa"/>
          </w:tcPr>
          <w:p w14:paraId="029E2457" w14:textId="0D2F4241" w:rsidR="00172583" w:rsidRPr="00CF6262" w:rsidRDefault="009031ED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68.5</w:t>
            </w:r>
          </w:p>
        </w:tc>
        <w:tc>
          <w:tcPr>
            <w:tcW w:w="270" w:type="dxa"/>
            <w:gridSpan w:val="3"/>
          </w:tcPr>
          <w:p w14:paraId="07E4CBC4" w14:textId="77777777" w:rsidR="00172583" w:rsidRPr="00CF626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15" w:type="dxa"/>
          </w:tcPr>
          <w:p w14:paraId="48FCF01E" w14:textId="13F85B49" w:rsidR="00172583" w:rsidRPr="00CF6262" w:rsidRDefault="009031ED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885" w:type="dxa"/>
          </w:tcPr>
          <w:p w14:paraId="2A9496FA" w14:textId="261F2930" w:rsidR="00172583" w:rsidRPr="00CF6262" w:rsidRDefault="009031ED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61.6</w:t>
            </w:r>
          </w:p>
        </w:tc>
        <w:tc>
          <w:tcPr>
            <w:tcW w:w="270" w:type="dxa"/>
          </w:tcPr>
          <w:p w14:paraId="2170B3C3" w14:textId="77777777" w:rsidR="00172583" w:rsidRPr="00CF626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BAD097E" w14:textId="399594D8" w:rsidR="00172583" w:rsidRPr="00CF626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385215D1" w14:textId="3A7BFDBB" w:rsidR="00172583" w:rsidRPr="00CF626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172583" w:rsidRPr="00BA2DC2" w14:paraId="1016A4B9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vMerge w:val="restart"/>
          </w:tcPr>
          <w:p w14:paraId="3FBEC785" w14:textId="0CFCDE93" w:rsidR="00172583" w:rsidRPr="00BA2DC2" w:rsidRDefault="00172583" w:rsidP="00192639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965" w:type="dxa"/>
          </w:tcPr>
          <w:p w14:paraId="14F92212" w14:textId="36EF9589" w:rsidR="00172583" w:rsidRPr="00BA2DC2" w:rsidRDefault="00172583" w:rsidP="0019263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 w:rsidRPr="00BA2DC2">
              <w:rPr>
                <w:rFonts w:ascii="Calibri" w:hAnsi="Calibri" w:cs="Arial"/>
                <w:sz w:val="18"/>
                <w:szCs w:val="18"/>
              </w:rPr>
              <w:t xml:space="preserve">Young </w:t>
            </w:r>
            <w:r w:rsidR="00D71A54">
              <w:rPr>
                <w:rFonts w:ascii="Calibri" w:hAnsi="Calibri" w:cs="Arial"/>
                <w:sz w:val="18"/>
                <w:szCs w:val="18"/>
              </w:rPr>
              <w:t>cattle</w:t>
            </w:r>
            <w:r w:rsidRPr="00BA2DC2">
              <w:rPr>
                <w:rFonts w:ascii="Calibri" w:hAnsi="Calibri" w:cs="Arial"/>
                <w:sz w:val="18"/>
                <w:szCs w:val="18"/>
              </w:rPr>
              <w:t xml:space="preserve"> sleep outside the living room</w:t>
            </w:r>
          </w:p>
        </w:tc>
        <w:tc>
          <w:tcPr>
            <w:tcW w:w="255" w:type="dxa"/>
          </w:tcPr>
          <w:p w14:paraId="2522FCDF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7C1D6F85" w14:textId="3571241E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19</w:t>
            </w:r>
          </w:p>
        </w:tc>
        <w:tc>
          <w:tcPr>
            <w:tcW w:w="790" w:type="dxa"/>
          </w:tcPr>
          <w:p w14:paraId="104C33BC" w14:textId="17818506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26</w:t>
            </w:r>
          </w:p>
        </w:tc>
        <w:tc>
          <w:tcPr>
            <w:tcW w:w="270" w:type="dxa"/>
            <w:gridSpan w:val="3"/>
          </w:tcPr>
          <w:p w14:paraId="558B1C05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15" w:type="dxa"/>
          </w:tcPr>
          <w:p w14:paraId="26B4F34A" w14:textId="4783DDED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27</w:t>
            </w:r>
          </w:p>
        </w:tc>
        <w:tc>
          <w:tcPr>
            <w:tcW w:w="885" w:type="dxa"/>
          </w:tcPr>
          <w:p w14:paraId="06E62FC9" w14:textId="5ED90554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37</w:t>
            </w:r>
          </w:p>
        </w:tc>
        <w:tc>
          <w:tcPr>
            <w:tcW w:w="270" w:type="dxa"/>
          </w:tcPr>
          <w:p w14:paraId="25FD9A9F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7C3D396" w14:textId="68E14AC0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0.6 (0.3-1.3)</w:t>
            </w:r>
          </w:p>
        </w:tc>
        <w:tc>
          <w:tcPr>
            <w:tcW w:w="810" w:type="dxa"/>
          </w:tcPr>
          <w:p w14:paraId="3E9909B8" w14:textId="62E49E50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0.2</w:t>
            </w:r>
          </w:p>
        </w:tc>
      </w:tr>
      <w:tr w:rsidR="00172583" w:rsidRPr="00BA2DC2" w14:paraId="7D1CCADD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vMerge/>
          </w:tcPr>
          <w:p w14:paraId="1ACA5AC2" w14:textId="192559B5" w:rsidR="00172583" w:rsidRPr="00BA2DC2" w:rsidRDefault="00172583" w:rsidP="00192639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</w:tcPr>
          <w:p w14:paraId="60088EA7" w14:textId="1709E064" w:rsidR="00172583" w:rsidRPr="00BA2DC2" w:rsidRDefault="00172583" w:rsidP="0019263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 w:rsidRPr="00BA2DC2">
              <w:rPr>
                <w:rFonts w:ascii="Calibri" w:hAnsi="Calibri" w:cs="Arial"/>
                <w:sz w:val="18"/>
                <w:szCs w:val="18"/>
              </w:rPr>
              <w:t xml:space="preserve">Young </w:t>
            </w:r>
            <w:r w:rsidR="00D71A54">
              <w:rPr>
                <w:rFonts w:ascii="Calibri" w:hAnsi="Calibri" w:cs="Arial"/>
                <w:sz w:val="18"/>
                <w:szCs w:val="18"/>
              </w:rPr>
              <w:t>cattle</w:t>
            </w:r>
            <w:r w:rsidRPr="00BA2DC2">
              <w:rPr>
                <w:rFonts w:ascii="Calibri" w:hAnsi="Calibri" w:cs="Arial"/>
                <w:sz w:val="18"/>
                <w:szCs w:val="18"/>
              </w:rPr>
              <w:t xml:space="preserve"> sleep in the living room</w:t>
            </w:r>
          </w:p>
        </w:tc>
        <w:tc>
          <w:tcPr>
            <w:tcW w:w="255" w:type="dxa"/>
          </w:tcPr>
          <w:p w14:paraId="56DAAC6C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456D3453" w14:textId="779A53FA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4</w:t>
            </w:r>
          </w:p>
        </w:tc>
        <w:tc>
          <w:tcPr>
            <w:tcW w:w="790" w:type="dxa"/>
          </w:tcPr>
          <w:p w14:paraId="097D20CF" w14:textId="2B20E673" w:rsidR="00172583" w:rsidRPr="00BA2DC2" w:rsidRDefault="009031ED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</w:t>
            </w:r>
          </w:p>
        </w:tc>
        <w:tc>
          <w:tcPr>
            <w:tcW w:w="270" w:type="dxa"/>
            <w:gridSpan w:val="3"/>
          </w:tcPr>
          <w:p w14:paraId="38802F5F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15" w:type="dxa"/>
          </w:tcPr>
          <w:p w14:paraId="2A2B628C" w14:textId="3CF54FB8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1</w:t>
            </w:r>
          </w:p>
        </w:tc>
        <w:tc>
          <w:tcPr>
            <w:tcW w:w="885" w:type="dxa"/>
          </w:tcPr>
          <w:p w14:paraId="5D706DDF" w14:textId="2A002262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1.4</w:t>
            </w:r>
          </w:p>
        </w:tc>
        <w:tc>
          <w:tcPr>
            <w:tcW w:w="270" w:type="dxa"/>
          </w:tcPr>
          <w:p w14:paraId="58856736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3D33FC1F" w14:textId="03B77430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3.7 (0.4-33.3)</w:t>
            </w:r>
          </w:p>
        </w:tc>
        <w:tc>
          <w:tcPr>
            <w:tcW w:w="810" w:type="dxa"/>
          </w:tcPr>
          <w:p w14:paraId="0E5C119F" w14:textId="1B2BDEDB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0.2</w:t>
            </w:r>
          </w:p>
        </w:tc>
      </w:tr>
      <w:tr w:rsidR="00172583" w:rsidRPr="00BA2DC2" w14:paraId="6D8F80CF" w14:textId="77777777" w:rsidTr="00B43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8" w:space="0" w:color="auto"/>
            </w:tcBorders>
          </w:tcPr>
          <w:p w14:paraId="686C777B" w14:textId="77777777" w:rsidR="00172583" w:rsidRPr="00BA2DC2" w:rsidRDefault="00172583" w:rsidP="00192639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8" w:space="0" w:color="auto"/>
            </w:tcBorders>
          </w:tcPr>
          <w:p w14:paraId="2430A6E4" w14:textId="7699B97A" w:rsidR="00172583" w:rsidRPr="00BA2DC2" w:rsidRDefault="00172583" w:rsidP="0019263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8" w:space="0" w:color="auto"/>
            </w:tcBorders>
          </w:tcPr>
          <w:p w14:paraId="797F404E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8" w:space="0" w:color="auto"/>
            </w:tcBorders>
          </w:tcPr>
          <w:p w14:paraId="36065D00" w14:textId="65A4D438" w:rsidR="00172583" w:rsidRPr="00BA2DC2" w:rsidRDefault="009031ED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0" w:type="dxa"/>
            <w:tcBorders>
              <w:bottom w:val="single" w:sz="8" w:space="0" w:color="auto"/>
            </w:tcBorders>
          </w:tcPr>
          <w:p w14:paraId="2D2A8F22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gridSpan w:val="3"/>
            <w:tcBorders>
              <w:bottom w:val="single" w:sz="8" w:space="0" w:color="auto"/>
            </w:tcBorders>
          </w:tcPr>
          <w:p w14:paraId="54C1E5CA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bottom w:val="single" w:sz="8" w:space="0" w:color="auto"/>
            </w:tcBorders>
          </w:tcPr>
          <w:p w14:paraId="6F08FC78" w14:textId="647CE30C" w:rsidR="00172583" w:rsidRPr="00BA2DC2" w:rsidRDefault="009031ED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14:paraId="46CA7F2E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</w:tcPr>
          <w:p w14:paraId="617DDDA7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34AD369F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</w:tcPr>
          <w:p w14:paraId="74153B43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72583" w:rsidRPr="00BA2DC2" w14:paraId="2C6921FE" w14:textId="77777777" w:rsidTr="00B43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0" w:type="dxa"/>
            <w:gridSpan w:val="2"/>
            <w:tcBorders>
              <w:top w:val="single" w:sz="8" w:space="0" w:color="auto"/>
            </w:tcBorders>
          </w:tcPr>
          <w:p w14:paraId="29B9329D" w14:textId="15011939" w:rsidR="00172583" w:rsidRPr="00BA2DC2" w:rsidRDefault="00172583" w:rsidP="00B25ACA">
            <w:pPr>
              <w:rPr>
                <w:sz w:val="18"/>
                <w:szCs w:val="18"/>
              </w:rPr>
            </w:pPr>
            <w:r w:rsidRPr="006318B0">
              <w:rPr>
                <w:sz w:val="18"/>
                <w:szCs w:val="18"/>
              </w:rPr>
              <w:t xml:space="preserve">Young </w:t>
            </w:r>
            <w:r w:rsidR="00D71A54">
              <w:rPr>
                <w:sz w:val="18"/>
                <w:szCs w:val="18"/>
              </w:rPr>
              <w:t>cattle</w:t>
            </w:r>
            <w:r w:rsidRPr="006318B0">
              <w:rPr>
                <w:sz w:val="18"/>
                <w:szCs w:val="18"/>
              </w:rPr>
              <w:t xml:space="preserve"> sleeping in the </w:t>
            </w:r>
            <w:r w:rsidR="00B25ACA" w:rsidRPr="006318B0">
              <w:rPr>
                <w:sz w:val="18"/>
                <w:szCs w:val="18"/>
              </w:rPr>
              <w:t>barn</w:t>
            </w:r>
          </w:p>
        </w:tc>
        <w:tc>
          <w:tcPr>
            <w:tcW w:w="255" w:type="dxa"/>
            <w:tcBorders>
              <w:top w:val="single" w:sz="8" w:space="0" w:color="auto"/>
            </w:tcBorders>
          </w:tcPr>
          <w:p w14:paraId="40D78328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8" w:space="0" w:color="auto"/>
            </w:tcBorders>
          </w:tcPr>
          <w:p w14:paraId="26CF725F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8" w:space="0" w:color="auto"/>
            </w:tcBorders>
          </w:tcPr>
          <w:p w14:paraId="7F635C02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gridSpan w:val="3"/>
            <w:tcBorders>
              <w:top w:val="single" w:sz="8" w:space="0" w:color="auto"/>
            </w:tcBorders>
          </w:tcPr>
          <w:p w14:paraId="21CDAD18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8" w:space="0" w:color="auto"/>
            </w:tcBorders>
          </w:tcPr>
          <w:p w14:paraId="6A7628A4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8" w:space="0" w:color="auto"/>
            </w:tcBorders>
          </w:tcPr>
          <w:p w14:paraId="5201FAE3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8" w:space="0" w:color="auto"/>
            </w:tcBorders>
          </w:tcPr>
          <w:p w14:paraId="3102B21A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</w:tcPr>
          <w:p w14:paraId="4F776EE7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8" w:space="0" w:color="auto"/>
            </w:tcBorders>
          </w:tcPr>
          <w:p w14:paraId="33E67D7E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72583" w:rsidRPr="00CF6262" w14:paraId="42188D95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4177E78F" w14:textId="77777777" w:rsidR="00172583" w:rsidRPr="00CF6262" w:rsidRDefault="00172583" w:rsidP="0019263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2FFB405A" w14:textId="0C87CCCD" w:rsidR="00172583" w:rsidRPr="00CF6262" w:rsidRDefault="00172583" w:rsidP="0019263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rFonts w:ascii="Calibri" w:hAnsi="Calibri" w:cs="Arial"/>
                <w:sz w:val="18"/>
                <w:szCs w:val="18"/>
              </w:rPr>
              <w:t xml:space="preserve">No young </w:t>
            </w:r>
            <w:r w:rsidR="00D71A54">
              <w:rPr>
                <w:rFonts w:ascii="Calibri" w:hAnsi="Calibri" w:cs="Arial"/>
                <w:sz w:val="18"/>
                <w:szCs w:val="18"/>
              </w:rPr>
              <w:t>cattle</w:t>
            </w:r>
          </w:p>
        </w:tc>
        <w:tc>
          <w:tcPr>
            <w:tcW w:w="255" w:type="dxa"/>
          </w:tcPr>
          <w:p w14:paraId="54E089A5" w14:textId="77777777" w:rsidR="00172583" w:rsidRPr="00CF626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2F35BE3F" w14:textId="1AF6C061" w:rsidR="00172583" w:rsidRPr="00CF6262" w:rsidRDefault="00ED0622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790" w:type="dxa"/>
          </w:tcPr>
          <w:p w14:paraId="3BD05167" w14:textId="2B70AAC4" w:rsidR="00172583" w:rsidRPr="00CF6262" w:rsidRDefault="00B25ACA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68.5</w:t>
            </w:r>
          </w:p>
        </w:tc>
        <w:tc>
          <w:tcPr>
            <w:tcW w:w="270" w:type="dxa"/>
            <w:gridSpan w:val="3"/>
          </w:tcPr>
          <w:p w14:paraId="41CFA014" w14:textId="5BF550A0" w:rsidR="00172583" w:rsidRPr="00CF626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15" w:type="dxa"/>
          </w:tcPr>
          <w:p w14:paraId="1F4CF10F" w14:textId="6D22EDED" w:rsidR="00172583" w:rsidRPr="00CF6262" w:rsidRDefault="00B25ACA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885" w:type="dxa"/>
          </w:tcPr>
          <w:p w14:paraId="65C89EDE" w14:textId="700E9B33" w:rsidR="00172583" w:rsidRPr="00CF6262" w:rsidRDefault="00B25ACA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61.6</w:t>
            </w:r>
          </w:p>
        </w:tc>
        <w:tc>
          <w:tcPr>
            <w:tcW w:w="270" w:type="dxa"/>
          </w:tcPr>
          <w:p w14:paraId="5C83A35B" w14:textId="77777777" w:rsidR="00172583" w:rsidRPr="00CF626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11ECBCD" w14:textId="77777777" w:rsidR="00172583" w:rsidRPr="00CF626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557D46F8" w14:textId="77777777" w:rsidR="00172583" w:rsidRPr="00CF626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172583" w:rsidRPr="00BA2DC2" w14:paraId="58171BDA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0419B705" w14:textId="23D55E08" w:rsidR="00172583" w:rsidRPr="00BA2DC2" w:rsidRDefault="00172583" w:rsidP="00192639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965" w:type="dxa"/>
          </w:tcPr>
          <w:p w14:paraId="698EF495" w14:textId="3AFFA553" w:rsidR="00172583" w:rsidRPr="00BA2DC2" w:rsidRDefault="00172583" w:rsidP="0019263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 w:rsidRPr="00BA2DC2">
              <w:rPr>
                <w:rFonts w:ascii="Calibri" w:hAnsi="Calibri" w:cs="Arial"/>
                <w:sz w:val="18"/>
                <w:szCs w:val="18"/>
              </w:rPr>
              <w:t xml:space="preserve">Young </w:t>
            </w:r>
            <w:r w:rsidR="00D71A54">
              <w:rPr>
                <w:rFonts w:ascii="Calibri" w:hAnsi="Calibri" w:cs="Arial"/>
                <w:sz w:val="18"/>
                <w:szCs w:val="18"/>
              </w:rPr>
              <w:t>cattle</w:t>
            </w:r>
            <w:r w:rsidRPr="00BA2DC2">
              <w:rPr>
                <w:rFonts w:ascii="Calibri" w:hAnsi="Calibri" w:cs="Arial"/>
                <w:sz w:val="18"/>
                <w:szCs w:val="18"/>
              </w:rPr>
              <w:t xml:space="preserve"> sleep outside a barn</w:t>
            </w:r>
          </w:p>
        </w:tc>
        <w:tc>
          <w:tcPr>
            <w:tcW w:w="255" w:type="dxa"/>
          </w:tcPr>
          <w:p w14:paraId="23B083CB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2D0AC394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15</w:t>
            </w:r>
          </w:p>
        </w:tc>
        <w:tc>
          <w:tcPr>
            <w:tcW w:w="790" w:type="dxa"/>
          </w:tcPr>
          <w:p w14:paraId="10FDCC1A" w14:textId="45C1FA43" w:rsidR="00172583" w:rsidRPr="00BA2DC2" w:rsidRDefault="00B25ACA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20.5</w:t>
            </w:r>
          </w:p>
        </w:tc>
        <w:tc>
          <w:tcPr>
            <w:tcW w:w="270" w:type="dxa"/>
            <w:gridSpan w:val="3"/>
          </w:tcPr>
          <w:p w14:paraId="35E41AF7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15" w:type="dxa"/>
          </w:tcPr>
          <w:p w14:paraId="51359894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14</w:t>
            </w:r>
          </w:p>
        </w:tc>
        <w:tc>
          <w:tcPr>
            <w:tcW w:w="885" w:type="dxa"/>
          </w:tcPr>
          <w:p w14:paraId="102B4AB3" w14:textId="6E1E5AEA" w:rsidR="00172583" w:rsidRPr="00BA2DC2" w:rsidRDefault="00B25ACA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19.2</w:t>
            </w:r>
          </w:p>
        </w:tc>
        <w:tc>
          <w:tcPr>
            <w:tcW w:w="270" w:type="dxa"/>
          </w:tcPr>
          <w:p w14:paraId="5B4FDC41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32192464" w14:textId="46AE52AA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1.</w:t>
            </w:r>
            <w:r w:rsidR="007D1A5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(</w:t>
            </w:r>
            <w:r w:rsidRPr="00BA2DC2">
              <w:rPr>
                <w:sz w:val="18"/>
                <w:szCs w:val="18"/>
              </w:rPr>
              <w:t>0.4-2.5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810" w:type="dxa"/>
          </w:tcPr>
          <w:p w14:paraId="0995EFA4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0.9</w:t>
            </w:r>
          </w:p>
        </w:tc>
      </w:tr>
      <w:tr w:rsidR="00172583" w:rsidRPr="00BA2DC2" w14:paraId="207EA919" w14:textId="77777777" w:rsidTr="00EE20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099459A8" w14:textId="0AFD1121" w:rsidR="00172583" w:rsidRPr="00BA2DC2" w:rsidRDefault="00172583" w:rsidP="00192639">
            <w:pPr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965" w:type="dxa"/>
            <w:shd w:val="clear" w:color="auto" w:fill="auto"/>
          </w:tcPr>
          <w:p w14:paraId="1B40453F" w14:textId="5F183010" w:rsidR="00172583" w:rsidRPr="00BA2DC2" w:rsidRDefault="00172583" w:rsidP="0019263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 w:rsidRPr="00BA2DC2">
              <w:rPr>
                <w:rFonts w:ascii="Calibri" w:hAnsi="Calibri" w:cs="Arial"/>
                <w:sz w:val="18"/>
                <w:szCs w:val="18"/>
              </w:rPr>
              <w:t xml:space="preserve">Young </w:t>
            </w:r>
            <w:r w:rsidR="00D71A54">
              <w:rPr>
                <w:rFonts w:ascii="Calibri" w:hAnsi="Calibri" w:cs="Arial"/>
                <w:sz w:val="18"/>
                <w:szCs w:val="18"/>
              </w:rPr>
              <w:t>cattle</w:t>
            </w:r>
            <w:r w:rsidRPr="00BA2DC2">
              <w:rPr>
                <w:rFonts w:ascii="Calibri" w:hAnsi="Calibri" w:cs="Arial"/>
                <w:sz w:val="18"/>
                <w:szCs w:val="18"/>
              </w:rPr>
              <w:t xml:space="preserve"> sleep in </w:t>
            </w:r>
            <w:r w:rsidR="007D1A57">
              <w:rPr>
                <w:rFonts w:ascii="Calibri" w:hAnsi="Calibri" w:cs="Arial"/>
                <w:sz w:val="18"/>
                <w:szCs w:val="18"/>
              </w:rPr>
              <w:t xml:space="preserve">a </w:t>
            </w:r>
            <w:r w:rsidRPr="00BA2DC2">
              <w:rPr>
                <w:rFonts w:ascii="Calibri" w:hAnsi="Calibri" w:cs="Arial"/>
                <w:sz w:val="18"/>
                <w:szCs w:val="18"/>
              </w:rPr>
              <w:t>barn</w:t>
            </w:r>
          </w:p>
        </w:tc>
        <w:tc>
          <w:tcPr>
            <w:tcW w:w="255" w:type="dxa"/>
            <w:shd w:val="clear" w:color="auto" w:fill="auto"/>
          </w:tcPr>
          <w:p w14:paraId="79223B44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shd w:val="clear" w:color="auto" w:fill="auto"/>
          </w:tcPr>
          <w:p w14:paraId="0E8066FD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8</w:t>
            </w:r>
          </w:p>
        </w:tc>
        <w:tc>
          <w:tcPr>
            <w:tcW w:w="790" w:type="dxa"/>
            <w:shd w:val="clear" w:color="auto" w:fill="auto"/>
          </w:tcPr>
          <w:p w14:paraId="6EFBA1B8" w14:textId="28A613DC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11</w:t>
            </w:r>
          </w:p>
        </w:tc>
        <w:tc>
          <w:tcPr>
            <w:tcW w:w="270" w:type="dxa"/>
            <w:gridSpan w:val="3"/>
            <w:shd w:val="clear" w:color="auto" w:fill="auto"/>
          </w:tcPr>
          <w:p w14:paraId="7D7E468E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</w:tcPr>
          <w:p w14:paraId="0357D8CA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14</w:t>
            </w:r>
          </w:p>
        </w:tc>
        <w:tc>
          <w:tcPr>
            <w:tcW w:w="885" w:type="dxa"/>
            <w:shd w:val="clear" w:color="auto" w:fill="auto"/>
          </w:tcPr>
          <w:p w14:paraId="5C24623F" w14:textId="662FB0B5" w:rsidR="00172583" w:rsidRPr="00BA2DC2" w:rsidRDefault="00B25ACA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19.2</w:t>
            </w:r>
          </w:p>
        </w:tc>
        <w:tc>
          <w:tcPr>
            <w:tcW w:w="270" w:type="dxa"/>
            <w:shd w:val="clear" w:color="auto" w:fill="auto"/>
          </w:tcPr>
          <w:p w14:paraId="1BDC1CC6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1644ECEF" w14:textId="5AB27EC4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0.5</w:t>
            </w:r>
            <w:r>
              <w:rPr>
                <w:sz w:val="18"/>
                <w:szCs w:val="18"/>
              </w:rPr>
              <w:t xml:space="preserve"> (</w:t>
            </w:r>
            <w:r w:rsidRPr="00BA2DC2">
              <w:rPr>
                <w:sz w:val="18"/>
                <w:szCs w:val="18"/>
              </w:rPr>
              <w:t>0.2-1.3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810" w:type="dxa"/>
            <w:shd w:val="clear" w:color="auto" w:fill="auto"/>
          </w:tcPr>
          <w:p w14:paraId="6D423881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0.2</w:t>
            </w:r>
          </w:p>
        </w:tc>
      </w:tr>
      <w:tr w:rsidR="00172583" w:rsidRPr="00BA2DC2" w14:paraId="6097077D" w14:textId="77777777" w:rsidTr="00B43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8" w:space="0" w:color="auto"/>
            </w:tcBorders>
          </w:tcPr>
          <w:p w14:paraId="46E6C4E4" w14:textId="77777777" w:rsidR="00172583" w:rsidRPr="00BA2DC2" w:rsidRDefault="00172583" w:rsidP="00192639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8" w:space="0" w:color="auto"/>
            </w:tcBorders>
          </w:tcPr>
          <w:p w14:paraId="1E1C3E24" w14:textId="77777777" w:rsidR="00172583" w:rsidRPr="00BA2DC2" w:rsidRDefault="00172583" w:rsidP="0019263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8" w:space="0" w:color="auto"/>
            </w:tcBorders>
          </w:tcPr>
          <w:p w14:paraId="3C88A05A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8" w:space="0" w:color="auto"/>
            </w:tcBorders>
          </w:tcPr>
          <w:p w14:paraId="22B3CDBE" w14:textId="17C7BF4C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0" w:type="dxa"/>
            <w:tcBorders>
              <w:bottom w:val="single" w:sz="8" w:space="0" w:color="auto"/>
            </w:tcBorders>
          </w:tcPr>
          <w:p w14:paraId="66E8C93D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gridSpan w:val="3"/>
            <w:tcBorders>
              <w:bottom w:val="single" w:sz="8" w:space="0" w:color="auto"/>
            </w:tcBorders>
          </w:tcPr>
          <w:p w14:paraId="0B7D137D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bottom w:val="single" w:sz="8" w:space="0" w:color="auto"/>
            </w:tcBorders>
          </w:tcPr>
          <w:p w14:paraId="27B5E7D2" w14:textId="650281CD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14:paraId="088B3736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</w:tcPr>
          <w:p w14:paraId="5FD1D6E0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102D3B6D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</w:tcPr>
          <w:p w14:paraId="324D753A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72583" w:rsidRPr="00BA2DC2" w14:paraId="5EDAA3B0" w14:textId="77777777" w:rsidTr="00B43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0" w:type="dxa"/>
            <w:gridSpan w:val="2"/>
            <w:tcBorders>
              <w:top w:val="single" w:sz="8" w:space="0" w:color="auto"/>
            </w:tcBorders>
          </w:tcPr>
          <w:p w14:paraId="17DA0DC0" w14:textId="0CDE38A6" w:rsidR="00172583" w:rsidRPr="00BA2DC2" w:rsidRDefault="00D71A54" w:rsidP="006318B0">
            <w:pPr>
              <w:rPr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Cattle</w:t>
            </w:r>
            <w:r w:rsidR="00172583" w:rsidRPr="006318B0">
              <w:rPr>
                <w:rFonts w:ascii="Calibri" w:hAnsi="Calibri" w:cs="Arial"/>
                <w:sz w:val="18"/>
                <w:szCs w:val="18"/>
              </w:rPr>
              <w:t xml:space="preserve"> enter</w:t>
            </w:r>
            <w:r w:rsidR="006318B0" w:rsidRPr="006318B0">
              <w:rPr>
                <w:rFonts w:ascii="Calibri" w:hAnsi="Calibri" w:cs="Arial"/>
                <w:sz w:val="18"/>
                <w:szCs w:val="18"/>
              </w:rPr>
              <w:t>ed the compound</w:t>
            </w:r>
            <w:r w:rsidR="00172583" w:rsidRPr="006318B0">
              <w:rPr>
                <w:rFonts w:ascii="Calibri" w:hAnsi="Calibri" w:cs="Arial"/>
                <w:sz w:val="18"/>
                <w:szCs w:val="18"/>
              </w:rPr>
              <w:t xml:space="preserve"> cooking area</w:t>
            </w:r>
            <w:r w:rsidR="006318B0" w:rsidRPr="0093719F">
              <w:rPr>
                <w:rFonts w:ascii="Calibri" w:hAnsi="Calibri" w:cs="Arial"/>
                <w:sz w:val="18"/>
                <w:szCs w:val="18"/>
              </w:rPr>
              <w:t xml:space="preserve"> within the last three weeks</w:t>
            </w:r>
          </w:p>
        </w:tc>
        <w:tc>
          <w:tcPr>
            <w:tcW w:w="255" w:type="dxa"/>
            <w:tcBorders>
              <w:top w:val="single" w:sz="8" w:space="0" w:color="auto"/>
            </w:tcBorders>
          </w:tcPr>
          <w:p w14:paraId="234E3261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8" w:space="0" w:color="auto"/>
            </w:tcBorders>
          </w:tcPr>
          <w:p w14:paraId="09EF6C7D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8" w:space="0" w:color="auto"/>
            </w:tcBorders>
          </w:tcPr>
          <w:p w14:paraId="4121A232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gridSpan w:val="3"/>
            <w:tcBorders>
              <w:top w:val="single" w:sz="8" w:space="0" w:color="auto"/>
            </w:tcBorders>
          </w:tcPr>
          <w:p w14:paraId="42582723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8" w:space="0" w:color="auto"/>
            </w:tcBorders>
          </w:tcPr>
          <w:p w14:paraId="4AE254C9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8" w:space="0" w:color="auto"/>
            </w:tcBorders>
          </w:tcPr>
          <w:p w14:paraId="67DB9283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8" w:space="0" w:color="auto"/>
            </w:tcBorders>
          </w:tcPr>
          <w:p w14:paraId="6D909037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</w:tcPr>
          <w:p w14:paraId="5DF98C02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8" w:space="0" w:color="auto"/>
            </w:tcBorders>
          </w:tcPr>
          <w:p w14:paraId="497D16A5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72583" w:rsidRPr="00CF6262" w14:paraId="2CF1AE27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66F3162E" w14:textId="77777777" w:rsidR="00172583" w:rsidRPr="00CF6262" w:rsidRDefault="00172583" w:rsidP="0019263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16A6C817" w14:textId="1CA241EC" w:rsidR="00172583" w:rsidRPr="00CF6262" w:rsidRDefault="00172583" w:rsidP="0019263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No</w:t>
            </w:r>
          </w:p>
        </w:tc>
        <w:tc>
          <w:tcPr>
            <w:tcW w:w="255" w:type="dxa"/>
          </w:tcPr>
          <w:p w14:paraId="1756EAFB" w14:textId="77777777" w:rsidR="00172583" w:rsidRPr="00CF626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0ADC5195" w14:textId="6BECFBBD" w:rsidR="00172583" w:rsidRPr="00CF6262" w:rsidRDefault="000659A6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790" w:type="dxa"/>
          </w:tcPr>
          <w:p w14:paraId="413287C9" w14:textId="2975ED14" w:rsidR="00172583" w:rsidRPr="00CF6262" w:rsidRDefault="00B25ACA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85.5</w:t>
            </w:r>
          </w:p>
        </w:tc>
        <w:tc>
          <w:tcPr>
            <w:tcW w:w="270" w:type="dxa"/>
            <w:gridSpan w:val="3"/>
          </w:tcPr>
          <w:p w14:paraId="4A900EDF" w14:textId="77777777" w:rsidR="00172583" w:rsidRPr="00CF626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15" w:type="dxa"/>
          </w:tcPr>
          <w:p w14:paraId="3353CE89" w14:textId="50CF2990" w:rsidR="00172583" w:rsidRPr="00CF6262" w:rsidRDefault="00B25ACA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885" w:type="dxa"/>
          </w:tcPr>
          <w:p w14:paraId="31273CB4" w14:textId="15E27BD1" w:rsidR="00172583" w:rsidRPr="00CF6262" w:rsidRDefault="008E5C3F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75.3</w:t>
            </w:r>
          </w:p>
        </w:tc>
        <w:tc>
          <w:tcPr>
            <w:tcW w:w="270" w:type="dxa"/>
          </w:tcPr>
          <w:p w14:paraId="4950A48D" w14:textId="77777777" w:rsidR="00172583" w:rsidRPr="00CF626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35C582ED" w14:textId="77777777" w:rsidR="00172583" w:rsidRPr="00CF626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753C7F6F" w14:textId="77777777" w:rsidR="00172583" w:rsidRPr="00CF626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172583" w:rsidRPr="00BA2DC2" w14:paraId="2FDB2A4C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00AA70F3" w14:textId="57E29275" w:rsidR="00172583" w:rsidRPr="00BA2DC2" w:rsidRDefault="00172583" w:rsidP="0019263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3629DDDA" w14:textId="58A6A9E8" w:rsidR="00172583" w:rsidRPr="00BA2DC2" w:rsidRDefault="00172583" w:rsidP="0019263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  <w:tc>
          <w:tcPr>
            <w:tcW w:w="255" w:type="dxa"/>
          </w:tcPr>
          <w:p w14:paraId="47AD35BD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0E9F1DF8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10</w:t>
            </w:r>
          </w:p>
        </w:tc>
        <w:tc>
          <w:tcPr>
            <w:tcW w:w="790" w:type="dxa"/>
          </w:tcPr>
          <w:p w14:paraId="094D7A81" w14:textId="4E9AF355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14</w:t>
            </w:r>
            <w:r w:rsidR="00B25ACA">
              <w:rPr>
                <w:sz w:val="18"/>
                <w:szCs w:val="18"/>
              </w:rPr>
              <w:t>.5</w:t>
            </w:r>
          </w:p>
        </w:tc>
        <w:tc>
          <w:tcPr>
            <w:tcW w:w="270" w:type="dxa"/>
            <w:gridSpan w:val="3"/>
          </w:tcPr>
          <w:p w14:paraId="0A8E4607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15" w:type="dxa"/>
          </w:tcPr>
          <w:p w14:paraId="3E6BE66C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18</w:t>
            </w:r>
          </w:p>
        </w:tc>
        <w:tc>
          <w:tcPr>
            <w:tcW w:w="885" w:type="dxa"/>
          </w:tcPr>
          <w:p w14:paraId="4C73A276" w14:textId="5E7D2FDD" w:rsidR="00172583" w:rsidRPr="00BA2DC2" w:rsidRDefault="008E5C3F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24.7</w:t>
            </w:r>
          </w:p>
        </w:tc>
        <w:tc>
          <w:tcPr>
            <w:tcW w:w="270" w:type="dxa"/>
          </w:tcPr>
          <w:p w14:paraId="0C62F50E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31B112C" w14:textId="1CDABEFC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0.5</w:t>
            </w:r>
            <w:r>
              <w:rPr>
                <w:sz w:val="18"/>
                <w:szCs w:val="18"/>
              </w:rPr>
              <w:t xml:space="preserve"> (</w:t>
            </w:r>
            <w:r w:rsidRPr="00BA2DC2">
              <w:rPr>
                <w:sz w:val="18"/>
                <w:szCs w:val="18"/>
              </w:rPr>
              <w:t>0.2-1.2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810" w:type="dxa"/>
          </w:tcPr>
          <w:p w14:paraId="006EA5CC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0.1</w:t>
            </w:r>
          </w:p>
        </w:tc>
      </w:tr>
      <w:tr w:rsidR="00172583" w:rsidRPr="00BA2DC2" w14:paraId="303087A4" w14:textId="77777777" w:rsidTr="00B43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8" w:space="0" w:color="auto"/>
            </w:tcBorders>
          </w:tcPr>
          <w:p w14:paraId="35D48444" w14:textId="77777777" w:rsidR="00172583" w:rsidRPr="00BA2DC2" w:rsidRDefault="00172583" w:rsidP="00192639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8" w:space="0" w:color="auto"/>
            </w:tcBorders>
          </w:tcPr>
          <w:p w14:paraId="34E30330" w14:textId="77777777" w:rsidR="00172583" w:rsidRPr="00BA2DC2" w:rsidRDefault="00172583" w:rsidP="0019263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8" w:space="0" w:color="auto"/>
            </w:tcBorders>
          </w:tcPr>
          <w:p w14:paraId="03FE2427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8" w:space="0" w:color="auto"/>
            </w:tcBorders>
          </w:tcPr>
          <w:p w14:paraId="528538E3" w14:textId="2C3A8258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90" w:type="dxa"/>
            <w:tcBorders>
              <w:bottom w:val="single" w:sz="8" w:space="0" w:color="auto"/>
            </w:tcBorders>
          </w:tcPr>
          <w:p w14:paraId="5BE4340E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gridSpan w:val="3"/>
            <w:tcBorders>
              <w:bottom w:val="single" w:sz="8" w:space="0" w:color="auto"/>
            </w:tcBorders>
          </w:tcPr>
          <w:p w14:paraId="5CADE3E3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bottom w:val="single" w:sz="8" w:space="0" w:color="auto"/>
            </w:tcBorders>
          </w:tcPr>
          <w:p w14:paraId="7367D50A" w14:textId="5BA740E2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14:paraId="7164C94E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</w:tcPr>
          <w:p w14:paraId="428BAC19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0356112E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</w:tcPr>
          <w:p w14:paraId="17DDB9E0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72583" w:rsidRPr="00BA2DC2" w14:paraId="38215B79" w14:textId="77777777" w:rsidTr="00B43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0" w:type="dxa"/>
            <w:gridSpan w:val="2"/>
            <w:tcBorders>
              <w:top w:val="single" w:sz="8" w:space="0" w:color="auto"/>
            </w:tcBorders>
          </w:tcPr>
          <w:p w14:paraId="4D0686C6" w14:textId="08A60405" w:rsidR="00172583" w:rsidRPr="00BA2DC2" w:rsidRDefault="00D71A54" w:rsidP="00205D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Cattle</w:t>
            </w:r>
            <w:r w:rsidR="006318B0" w:rsidRPr="006318B0">
              <w:rPr>
                <w:sz w:val="18"/>
                <w:szCs w:val="18"/>
              </w:rPr>
              <w:t xml:space="preserve"> </w:t>
            </w:r>
            <w:r w:rsidR="00172583" w:rsidRPr="006318B0">
              <w:rPr>
                <w:sz w:val="18"/>
                <w:szCs w:val="18"/>
              </w:rPr>
              <w:t>defecate</w:t>
            </w:r>
            <w:r>
              <w:rPr>
                <w:sz w:val="18"/>
                <w:szCs w:val="18"/>
              </w:rPr>
              <w:t>d</w:t>
            </w:r>
            <w:r w:rsidR="00172583" w:rsidRPr="006318B0">
              <w:rPr>
                <w:sz w:val="18"/>
                <w:szCs w:val="18"/>
              </w:rPr>
              <w:t xml:space="preserve"> in the compound cooking area within the last three weeks</w:t>
            </w:r>
          </w:p>
        </w:tc>
        <w:tc>
          <w:tcPr>
            <w:tcW w:w="255" w:type="dxa"/>
            <w:tcBorders>
              <w:top w:val="single" w:sz="8" w:space="0" w:color="auto"/>
            </w:tcBorders>
          </w:tcPr>
          <w:p w14:paraId="0E6D34F9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8" w:space="0" w:color="auto"/>
            </w:tcBorders>
          </w:tcPr>
          <w:p w14:paraId="0E95DC2C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8" w:space="0" w:color="auto"/>
            </w:tcBorders>
          </w:tcPr>
          <w:p w14:paraId="262C41CD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gridSpan w:val="3"/>
            <w:tcBorders>
              <w:top w:val="single" w:sz="8" w:space="0" w:color="auto"/>
            </w:tcBorders>
          </w:tcPr>
          <w:p w14:paraId="0AE529B2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8" w:space="0" w:color="auto"/>
            </w:tcBorders>
          </w:tcPr>
          <w:p w14:paraId="147D4B70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8" w:space="0" w:color="auto"/>
            </w:tcBorders>
          </w:tcPr>
          <w:p w14:paraId="25C3BCE3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8" w:space="0" w:color="auto"/>
            </w:tcBorders>
          </w:tcPr>
          <w:p w14:paraId="613228F4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</w:tcPr>
          <w:p w14:paraId="5C5A0656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8" w:space="0" w:color="auto"/>
            </w:tcBorders>
          </w:tcPr>
          <w:p w14:paraId="04B1E817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72583" w:rsidRPr="00CF6262" w14:paraId="21799ECC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3B6820DB" w14:textId="77777777" w:rsidR="00172583" w:rsidRPr="00CF6262" w:rsidRDefault="00172583" w:rsidP="0019263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24C139DE" w14:textId="2B1F8E4B" w:rsidR="00172583" w:rsidRPr="00CF6262" w:rsidRDefault="00172583" w:rsidP="0019263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No</w:t>
            </w:r>
          </w:p>
        </w:tc>
        <w:tc>
          <w:tcPr>
            <w:tcW w:w="255" w:type="dxa"/>
          </w:tcPr>
          <w:p w14:paraId="23D5B7FE" w14:textId="77777777" w:rsidR="00172583" w:rsidRPr="00CF626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7A2C1524" w14:textId="7D8276C5" w:rsidR="00172583" w:rsidRPr="00CF6262" w:rsidRDefault="000659A6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790" w:type="dxa"/>
          </w:tcPr>
          <w:p w14:paraId="08340AA1" w14:textId="6A9B18B7" w:rsidR="00172583" w:rsidRPr="00CF6262" w:rsidRDefault="008E5C3F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91.3</w:t>
            </w:r>
          </w:p>
        </w:tc>
        <w:tc>
          <w:tcPr>
            <w:tcW w:w="270" w:type="dxa"/>
            <w:gridSpan w:val="3"/>
          </w:tcPr>
          <w:p w14:paraId="4F888267" w14:textId="77777777" w:rsidR="00172583" w:rsidRPr="00CF626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15" w:type="dxa"/>
          </w:tcPr>
          <w:p w14:paraId="5F0230A8" w14:textId="7EC1C478" w:rsidR="00172583" w:rsidRPr="00CF6262" w:rsidRDefault="008E5C3F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885" w:type="dxa"/>
          </w:tcPr>
          <w:p w14:paraId="72118315" w14:textId="5B101EB0" w:rsidR="00172583" w:rsidRPr="00CF6262" w:rsidRDefault="008E5C3F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76.4</w:t>
            </w:r>
          </w:p>
        </w:tc>
        <w:tc>
          <w:tcPr>
            <w:tcW w:w="270" w:type="dxa"/>
          </w:tcPr>
          <w:p w14:paraId="24DEA59B" w14:textId="77777777" w:rsidR="00172583" w:rsidRPr="00CF626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C83F138" w14:textId="77777777" w:rsidR="00172583" w:rsidRPr="00CF626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3CC9B6E1" w14:textId="77777777" w:rsidR="00172583" w:rsidRPr="00CF626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172583" w:rsidRPr="00CF6262" w14:paraId="5951E86B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526CD07D" w14:textId="2A197A82" w:rsidR="00172583" w:rsidRPr="00CF6262" w:rsidRDefault="00172583" w:rsidP="0019263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05F27F61" w14:textId="338736C9" w:rsidR="00172583" w:rsidRPr="00CF6262" w:rsidRDefault="00172583" w:rsidP="0019263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F6262">
              <w:rPr>
                <w:sz w:val="18"/>
                <w:szCs w:val="18"/>
              </w:rPr>
              <w:t>Yes</w:t>
            </w:r>
          </w:p>
        </w:tc>
        <w:tc>
          <w:tcPr>
            <w:tcW w:w="255" w:type="dxa"/>
          </w:tcPr>
          <w:p w14:paraId="47D67802" w14:textId="77777777" w:rsidR="00172583" w:rsidRPr="00CF626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7292576C" w14:textId="77777777" w:rsidR="00172583" w:rsidRPr="00CF626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F6262">
              <w:rPr>
                <w:sz w:val="18"/>
                <w:szCs w:val="18"/>
              </w:rPr>
              <w:t>6</w:t>
            </w:r>
          </w:p>
        </w:tc>
        <w:tc>
          <w:tcPr>
            <w:tcW w:w="790" w:type="dxa"/>
          </w:tcPr>
          <w:p w14:paraId="7330BED2" w14:textId="7F3D667E" w:rsidR="00172583" w:rsidRPr="00CF6262" w:rsidRDefault="008E5C3F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8.7</w:t>
            </w:r>
          </w:p>
        </w:tc>
        <w:tc>
          <w:tcPr>
            <w:tcW w:w="270" w:type="dxa"/>
            <w:gridSpan w:val="3"/>
          </w:tcPr>
          <w:p w14:paraId="07B2BEB3" w14:textId="77777777" w:rsidR="00172583" w:rsidRPr="00CF626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15" w:type="dxa"/>
          </w:tcPr>
          <w:p w14:paraId="418611D5" w14:textId="77777777" w:rsidR="00172583" w:rsidRPr="00CF626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F6262">
              <w:rPr>
                <w:sz w:val="18"/>
                <w:szCs w:val="18"/>
              </w:rPr>
              <w:t>17</w:t>
            </w:r>
          </w:p>
        </w:tc>
        <w:tc>
          <w:tcPr>
            <w:tcW w:w="885" w:type="dxa"/>
          </w:tcPr>
          <w:p w14:paraId="4F67003B" w14:textId="037A1D46" w:rsidR="00172583" w:rsidRPr="00CF6262" w:rsidRDefault="008E5C3F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23.6</w:t>
            </w:r>
          </w:p>
        </w:tc>
        <w:tc>
          <w:tcPr>
            <w:tcW w:w="270" w:type="dxa"/>
          </w:tcPr>
          <w:p w14:paraId="3518E217" w14:textId="77777777" w:rsidR="00172583" w:rsidRPr="00CF626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BB36C66" w14:textId="25E1DD7D" w:rsidR="00172583" w:rsidRPr="00CF626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F6262">
              <w:rPr>
                <w:sz w:val="18"/>
                <w:szCs w:val="18"/>
              </w:rPr>
              <w:t>0.2 (0.1-0.8)</w:t>
            </w:r>
          </w:p>
        </w:tc>
        <w:tc>
          <w:tcPr>
            <w:tcW w:w="810" w:type="dxa"/>
          </w:tcPr>
          <w:p w14:paraId="7D524C9C" w14:textId="7680F937" w:rsidR="00172583" w:rsidRPr="00CF626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F6262">
              <w:rPr>
                <w:sz w:val="18"/>
                <w:szCs w:val="18"/>
              </w:rPr>
              <w:t>0.0</w:t>
            </w:r>
            <w:r w:rsidR="007D1A57">
              <w:rPr>
                <w:sz w:val="18"/>
                <w:szCs w:val="18"/>
              </w:rPr>
              <w:t>2</w:t>
            </w:r>
          </w:p>
        </w:tc>
      </w:tr>
      <w:tr w:rsidR="00172583" w:rsidRPr="00BA2DC2" w14:paraId="22F94CEA" w14:textId="77777777" w:rsidTr="00B43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8" w:space="0" w:color="auto"/>
            </w:tcBorders>
          </w:tcPr>
          <w:p w14:paraId="28469161" w14:textId="77777777" w:rsidR="00172583" w:rsidRPr="00BA2DC2" w:rsidRDefault="00172583" w:rsidP="00192639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8" w:space="0" w:color="auto"/>
            </w:tcBorders>
          </w:tcPr>
          <w:p w14:paraId="3643FC4C" w14:textId="77777777" w:rsidR="00172583" w:rsidRPr="00BA2DC2" w:rsidRDefault="00172583" w:rsidP="0019263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8" w:space="0" w:color="auto"/>
            </w:tcBorders>
          </w:tcPr>
          <w:p w14:paraId="6932C314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8" w:space="0" w:color="auto"/>
            </w:tcBorders>
          </w:tcPr>
          <w:p w14:paraId="5BDA7676" w14:textId="3A7112EA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90" w:type="dxa"/>
            <w:tcBorders>
              <w:bottom w:val="single" w:sz="8" w:space="0" w:color="auto"/>
            </w:tcBorders>
          </w:tcPr>
          <w:p w14:paraId="66FF619C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gridSpan w:val="3"/>
            <w:tcBorders>
              <w:bottom w:val="single" w:sz="8" w:space="0" w:color="auto"/>
            </w:tcBorders>
          </w:tcPr>
          <w:p w14:paraId="6E508838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bottom w:val="single" w:sz="8" w:space="0" w:color="auto"/>
            </w:tcBorders>
          </w:tcPr>
          <w:p w14:paraId="2451576D" w14:textId="1EEF7BAB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14:paraId="5F93A63F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</w:tcPr>
          <w:p w14:paraId="3E5D9AD3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2809659F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</w:tcPr>
          <w:p w14:paraId="0B8C5DDB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72583" w:rsidRPr="00BA2DC2" w14:paraId="19054791" w14:textId="77777777" w:rsidTr="00B43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0" w:type="dxa"/>
            <w:gridSpan w:val="2"/>
            <w:tcBorders>
              <w:top w:val="single" w:sz="8" w:space="0" w:color="auto"/>
            </w:tcBorders>
          </w:tcPr>
          <w:p w14:paraId="27B1B2E7" w14:textId="04ADAA04" w:rsidR="00172583" w:rsidRPr="00BA2DC2" w:rsidRDefault="00172583" w:rsidP="00205DCA">
            <w:pPr>
              <w:rPr>
                <w:sz w:val="18"/>
                <w:szCs w:val="18"/>
              </w:rPr>
            </w:pPr>
            <w:r w:rsidRPr="006318B0">
              <w:rPr>
                <w:sz w:val="18"/>
                <w:szCs w:val="18"/>
              </w:rPr>
              <w:t xml:space="preserve">Source of water for </w:t>
            </w:r>
            <w:r w:rsidR="00D71A54">
              <w:rPr>
                <w:sz w:val="18"/>
                <w:szCs w:val="18"/>
              </w:rPr>
              <w:t>cattle</w:t>
            </w:r>
          </w:p>
        </w:tc>
        <w:tc>
          <w:tcPr>
            <w:tcW w:w="255" w:type="dxa"/>
            <w:tcBorders>
              <w:top w:val="single" w:sz="8" w:space="0" w:color="auto"/>
            </w:tcBorders>
          </w:tcPr>
          <w:p w14:paraId="67290715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8" w:space="0" w:color="auto"/>
            </w:tcBorders>
          </w:tcPr>
          <w:p w14:paraId="2C018F31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8" w:space="0" w:color="auto"/>
            </w:tcBorders>
          </w:tcPr>
          <w:p w14:paraId="52DF071E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gridSpan w:val="3"/>
            <w:tcBorders>
              <w:top w:val="single" w:sz="8" w:space="0" w:color="auto"/>
            </w:tcBorders>
          </w:tcPr>
          <w:p w14:paraId="5120EC34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8" w:space="0" w:color="auto"/>
            </w:tcBorders>
          </w:tcPr>
          <w:p w14:paraId="77126CB7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8" w:space="0" w:color="auto"/>
            </w:tcBorders>
          </w:tcPr>
          <w:p w14:paraId="18E1A2EB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8" w:space="0" w:color="auto"/>
            </w:tcBorders>
          </w:tcPr>
          <w:p w14:paraId="2333BD5B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</w:tcPr>
          <w:p w14:paraId="12F41771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8" w:space="0" w:color="auto"/>
            </w:tcBorders>
          </w:tcPr>
          <w:p w14:paraId="3933F330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72583" w:rsidRPr="00CF6262" w14:paraId="3DB62041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5ACF0491" w14:textId="77777777" w:rsidR="00172583" w:rsidRPr="00CF6262" w:rsidRDefault="00172583" w:rsidP="0019263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52EF1C12" w14:textId="1F790D2C" w:rsidR="00172583" w:rsidRPr="00CF6262" w:rsidRDefault="00172583" w:rsidP="0019263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 xml:space="preserve">No </w:t>
            </w:r>
            <w:r w:rsidR="00D71A54">
              <w:rPr>
                <w:sz w:val="18"/>
                <w:szCs w:val="18"/>
              </w:rPr>
              <w:t>cattle</w:t>
            </w:r>
          </w:p>
        </w:tc>
        <w:tc>
          <w:tcPr>
            <w:tcW w:w="255" w:type="dxa"/>
          </w:tcPr>
          <w:p w14:paraId="3A14BFDF" w14:textId="77777777" w:rsidR="00172583" w:rsidRPr="00CF626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45194B1A" w14:textId="14762998" w:rsidR="00172583" w:rsidRPr="00CF6262" w:rsidRDefault="008E5C3F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790" w:type="dxa"/>
          </w:tcPr>
          <w:p w14:paraId="7662F1C5" w14:textId="14267607" w:rsidR="00172583" w:rsidRPr="00CF6262" w:rsidRDefault="008E5C3F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32.9</w:t>
            </w:r>
          </w:p>
        </w:tc>
        <w:tc>
          <w:tcPr>
            <w:tcW w:w="270" w:type="dxa"/>
            <w:gridSpan w:val="3"/>
          </w:tcPr>
          <w:p w14:paraId="4CE1FDCA" w14:textId="77777777" w:rsidR="00172583" w:rsidRPr="00CF626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15" w:type="dxa"/>
          </w:tcPr>
          <w:p w14:paraId="582AC909" w14:textId="228A9ACD" w:rsidR="00172583" w:rsidRPr="00CF6262" w:rsidRDefault="008E5C3F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85" w:type="dxa"/>
          </w:tcPr>
          <w:p w14:paraId="7C6F328F" w14:textId="3A615D0D" w:rsidR="00172583" w:rsidRPr="00CF6262" w:rsidRDefault="008E5C3F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270" w:type="dxa"/>
          </w:tcPr>
          <w:p w14:paraId="50F3A56A" w14:textId="77777777" w:rsidR="00172583" w:rsidRPr="00CF626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E1DAAF3" w14:textId="77777777" w:rsidR="00172583" w:rsidRPr="00CF626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43340524" w14:textId="77777777" w:rsidR="00172583" w:rsidRPr="00CF626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172583" w:rsidRPr="00BA2DC2" w14:paraId="4C331073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364E3281" w14:textId="24B91215" w:rsidR="00172583" w:rsidRPr="00BA2DC2" w:rsidRDefault="00172583" w:rsidP="00192639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</w:tcPr>
          <w:p w14:paraId="70F44C56" w14:textId="17BB7F76" w:rsidR="00172583" w:rsidRPr="00BA2DC2" w:rsidRDefault="00172583" w:rsidP="0019263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 w:rsidRPr="00BA2DC2">
              <w:rPr>
                <w:rFonts w:ascii="Calibri" w:hAnsi="Calibri" w:cs="Arial"/>
                <w:sz w:val="18"/>
                <w:szCs w:val="18"/>
              </w:rPr>
              <w:t xml:space="preserve">Water is brought to the </w:t>
            </w:r>
            <w:r w:rsidR="00D71A54">
              <w:rPr>
                <w:rFonts w:ascii="Calibri" w:hAnsi="Calibri" w:cs="Arial"/>
                <w:sz w:val="18"/>
                <w:szCs w:val="18"/>
              </w:rPr>
              <w:t>cattle</w:t>
            </w:r>
            <w:r w:rsidRPr="00BA2DC2">
              <w:rPr>
                <w:rFonts w:ascii="Calibri" w:hAnsi="Calibri" w:cs="Arial"/>
                <w:sz w:val="18"/>
                <w:szCs w:val="18"/>
              </w:rPr>
              <w:t xml:space="preserve"> or the household doesn’t use the same source for drinking</w:t>
            </w:r>
          </w:p>
        </w:tc>
        <w:tc>
          <w:tcPr>
            <w:tcW w:w="255" w:type="dxa"/>
          </w:tcPr>
          <w:p w14:paraId="28A930ED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0A14D652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22</w:t>
            </w:r>
          </w:p>
        </w:tc>
        <w:tc>
          <w:tcPr>
            <w:tcW w:w="790" w:type="dxa"/>
          </w:tcPr>
          <w:p w14:paraId="5C6EC587" w14:textId="372F26EA" w:rsidR="00172583" w:rsidRPr="00BA2DC2" w:rsidRDefault="008E5C3F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</w:t>
            </w:r>
          </w:p>
        </w:tc>
        <w:tc>
          <w:tcPr>
            <w:tcW w:w="270" w:type="dxa"/>
            <w:gridSpan w:val="3"/>
          </w:tcPr>
          <w:p w14:paraId="182B577D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15" w:type="dxa"/>
          </w:tcPr>
          <w:p w14:paraId="38717449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33</w:t>
            </w:r>
          </w:p>
        </w:tc>
        <w:tc>
          <w:tcPr>
            <w:tcW w:w="885" w:type="dxa"/>
          </w:tcPr>
          <w:p w14:paraId="7386EFB4" w14:textId="29F0A320" w:rsidR="00172583" w:rsidRPr="00BA2DC2" w:rsidRDefault="008E5C3F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45.2</w:t>
            </w:r>
          </w:p>
        </w:tc>
        <w:tc>
          <w:tcPr>
            <w:tcW w:w="270" w:type="dxa"/>
          </w:tcPr>
          <w:p w14:paraId="062D3A8D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C571125" w14:textId="41CEB60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0.6</w:t>
            </w:r>
            <w:r>
              <w:rPr>
                <w:sz w:val="18"/>
                <w:szCs w:val="18"/>
              </w:rPr>
              <w:t xml:space="preserve"> (</w:t>
            </w:r>
            <w:r w:rsidRPr="00BA2DC2">
              <w:rPr>
                <w:sz w:val="18"/>
                <w:szCs w:val="18"/>
              </w:rPr>
              <w:t>0.3-1.2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810" w:type="dxa"/>
          </w:tcPr>
          <w:p w14:paraId="0339670D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0.2</w:t>
            </w:r>
          </w:p>
        </w:tc>
      </w:tr>
      <w:tr w:rsidR="00172583" w:rsidRPr="00BA2DC2" w14:paraId="65331663" w14:textId="77777777" w:rsidTr="00EE2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5E0AE47E" w14:textId="5081F052" w:rsidR="00172583" w:rsidRPr="00BA2DC2" w:rsidRDefault="00172583" w:rsidP="00192639">
            <w:pPr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</w:tcPr>
          <w:p w14:paraId="62ECA903" w14:textId="4A69A9F5" w:rsidR="00172583" w:rsidRPr="00BA2DC2" w:rsidRDefault="00172583" w:rsidP="0019263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 w:rsidRPr="00BA2DC2">
              <w:rPr>
                <w:rFonts w:ascii="Calibri" w:hAnsi="Calibri" w:cs="Arial"/>
                <w:sz w:val="18"/>
                <w:szCs w:val="18"/>
              </w:rPr>
              <w:t xml:space="preserve">The </w:t>
            </w:r>
            <w:r w:rsidR="00D71A54">
              <w:rPr>
                <w:rFonts w:ascii="Calibri" w:hAnsi="Calibri" w:cs="Arial"/>
                <w:sz w:val="18"/>
                <w:szCs w:val="18"/>
              </w:rPr>
              <w:t>cattle</w:t>
            </w:r>
            <w:r w:rsidRPr="00BA2DC2">
              <w:rPr>
                <w:rFonts w:ascii="Calibri" w:hAnsi="Calibri" w:cs="Arial"/>
                <w:sz w:val="18"/>
                <w:szCs w:val="18"/>
              </w:rPr>
              <w:t xml:space="preserve"> are going to a source of water which is the same used by the household for drinking</w:t>
            </w:r>
          </w:p>
        </w:tc>
        <w:tc>
          <w:tcPr>
            <w:tcW w:w="255" w:type="dxa"/>
          </w:tcPr>
          <w:p w14:paraId="4DBAAEA9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65F97114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27</w:t>
            </w:r>
          </w:p>
        </w:tc>
        <w:tc>
          <w:tcPr>
            <w:tcW w:w="790" w:type="dxa"/>
          </w:tcPr>
          <w:p w14:paraId="2D73E668" w14:textId="4CE59D3A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37</w:t>
            </w:r>
          </w:p>
        </w:tc>
        <w:tc>
          <w:tcPr>
            <w:tcW w:w="270" w:type="dxa"/>
            <w:gridSpan w:val="3"/>
          </w:tcPr>
          <w:p w14:paraId="046F0147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15" w:type="dxa"/>
          </w:tcPr>
          <w:p w14:paraId="04F4CEA4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20</w:t>
            </w:r>
          </w:p>
        </w:tc>
        <w:tc>
          <w:tcPr>
            <w:tcW w:w="885" w:type="dxa"/>
          </w:tcPr>
          <w:p w14:paraId="3EA812F0" w14:textId="0FAEC444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27</w:t>
            </w:r>
            <w:r w:rsidR="008E5C3F">
              <w:rPr>
                <w:sz w:val="18"/>
                <w:szCs w:val="18"/>
              </w:rPr>
              <w:t>.4</w:t>
            </w:r>
          </w:p>
        </w:tc>
        <w:tc>
          <w:tcPr>
            <w:tcW w:w="270" w:type="dxa"/>
          </w:tcPr>
          <w:p w14:paraId="7E4CBD8F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196DBA0" w14:textId="6DA8CC3F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1.2</w:t>
            </w:r>
            <w:r>
              <w:rPr>
                <w:sz w:val="18"/>
                <w:szCs w:val="18"/>
              </w:rPr>
              <w:t xml:space="preserve"> (</w:t>
            </w:r>
            <w:r w:rsidRPr="00BA2DC2">
              <w:rPr>
                <w:sz w:val="18"/>
                <w:szCs w:val="18"/>
              </w:rPr>
              <w:t>0.5-2.7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810" w:type="dxa"/>
          </w:tcPr>
          <w:p w14:paraId="43747180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0.6</w:t>
            </w:r>
          </w:p>
        </w:tc>
      </w:tr>
      <w:tr w:rsidR="00172583" w:rsidRPr="00BA2DC2" w14:paraId="633FABFE" w14:textId="77777777" w:rsidTr="00B43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8" w:space="0" w:color="auto"/>
            </w:tcBorders>
          </w:tcPr>
          <w:p w14:paraId="49C64294" w14:textId="77777777" w:rsidR="00172583" w:rsidRPr="00BA2DC2" w:rsidRDefault="00172583" w:rsidP="00192639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8" w:space="0" w:color="auto"/>
            </w:tcBorders>
          </w:tcPr>
          <w:p w14:paraId="55F516BC" w14:textId="77777777" w:rsidR="00172583" w:rsidRPr="00BA2DC2" w:rsidRDefault="00172583" w:rsidP="0019263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8" w:space="0" w:color="auto"/>
            </w:tcBorders>
          </w:tcPr>
          <w:p w14:paraId="36760483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8" w:space="0" w:color="auto"/>
            </w:tcBorders>
          </w:tcPr>
          <w:p w14:paraId="2608B4CF" w14:textId="1C72C1DD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0" w:type="dxa"/>
            <w:tcBorders>
              <w:bottom w:val="single" w:sz="8" w:space="0" w:color="auto"/>
            </w:tcBorders>
          </w:tcPr>
          <w:p w14:paraId="370D394C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gridSpan w:val="3"/>
            <w:tcBorders>
              <w:bottom w:val="single" w:sz="8" w:space="0" w:color="auto"/>
            </w:tcBorders>
          </w:tcPr>
          <w:p w14:paraId="115BF91F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bottom w:val="single" w:sz="8" w:space="0" w:color="auto"/>
            </w:tcBorders>
          </w:tcPr>
          <w:p w14:paraId="524CA06F" w14:textId="7984077C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14:paraId="60B3B1E4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</w:tcPr>
          <w:p w14:paraId="68BC636C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1E3F2025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</w:tcPr>
          <w:p w14:paraId="76C0F338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72583" w:rsidRPr="00BA2DC2" w14:paraId="76F77306" w14:textId="77777777" w:rsidTr="00B43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45" w:type="dxa"/>
            <w:gridSpan w:val="12"/>
            <w:tcBorders>
              <w:top w:val="single" w:sz="8" w:space="0" w:color="auto"/>
            </w:tcBorders>
          </w:tcPr>
          <w:p w14:paraId="25E78C15" w14:textId="4628F09B" w:rsidR="00172583" w:rsidRPr="00BA2DC2" w:rsidRDefault="00172583" w:rsidP="00172583">
            <w:pPr>
              <w:rPr>
                <w:sz w:val="18"/>
                <w:szCs w:val="18"/>
              </w:rPr>
            </w:pPr>
            <w:r w:rsidRPr="006318B0">
              <w:rPr>
                <w:sz w:val="18"/>
                <w:szCs w:val="18"/>
              </w:rPr>
              <w:t>Owner report at least one clinical sign (diarrhea, lost appetite, weigh</w:t>
            </w:r>
            <w:r w:rsidR="00D71A54">
              <w:rPr>
                <w:sz w:val="18"/>
                <w:szCs w:val="18"/>
              </w:rPr>
              <w:t>t loss, milk production drop</w:t>
            </w:r>
            <w:r w:rsidRPr="006318B0">
              <w:rPr>
                <w:sz w:val="18"/>
                <w:szCs w:val="18"/>
              </w:rPr>
              <w:t xml:space="preserve">, staring haircoat) in </w:t>
            </w:r>
            <w:r w:rsidR="00D71A54">
              <w:rPr>
                <w:sz w:val="18"/>
                <w:szCs w:val="18"/>
              </w:rPr>
              <w:t>cattle</w:t>
            </w:r>
            <w:r w:rsidRPr="006318B0">
              <w:rPr>
                <w:sz w:val="18"/>
                <w:szCs w:val="18"/>
              </w:rPr>
              <w:t xml:space="preserve"> during the last</w:t>
            </w:r>
            <w:r w:rsidRPr="00BA2DC2">
              <w:rPr>
                <w:sz w:val="18"/>
                <w:szCs w:val="18"/>
              </w:rPr>
              <w:t xml:space="preserve"> 3 weeks</w:t>
            </w:r>
          </w:p>
        </w:tc>
        <w:tc>
          <w:tcPr>
            <w:tcW w:w="810" w:type="dxa"/>
            <w:tcBorders>
              <w:top w:val="single" w:sz="8" w:space="0" w:color="auto"/>
            </w:tcBorders>
          </w:tcPr>
          <w:p w14:paraId="3EF5CE48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72583" w:rsidRPr="00CF6262" w14:paraId="1DB071B2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738FA7CD" w14:textId="77777777" w:rsidR="00172583" w:rsidRPr="00CF6262" w:rsidRDefault="00172583" w:rsidP="0019263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69256AF1" w14:textId="1929BFF8" w:rsidR="00172583" w:rsidRPr="00CF6262" w:rsidRDefault="00172583" w:rsidP="0019263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No</w:t>
            </w:r>
          </w:p>
        </w:tc>
        <w:tc>
          <w:tcPr>
            <w:tcW w:w="255" w:type="dxa"/>
          </w:tcPr>
          <w:p w14:paraId="5B8488F9" w14:textId="77777777" w:rsidR="00172583" w:rsidRPr="00CF626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1D48B9A6" w14:textId="3EAC1CAD" w:rsidR="00172583" w:rsidRPr="00CF6262" w:rsidRDefault="008E5C3F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805" w:type="dxa"/>
            <w:gridSpan w:val="2"/>
          </w:tcPr>
          <w:p w14:paraId="0A06E4BB" w14:textId="61A0506E" w:rsidR="00172583" w:rsidRPr="00CF6262" w:rsidRDefault="008E5C3F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65.8</w:t>
            </w:r>
          </w:p>
        </w:tc>
        <w:tc>
          <w:tcPr>
            <w:tcW w:w="236" w:type="dxa"/>
          </w:tcPr>
          <w:p w14:paraId="4581A217" w14:textId="77777777" w:rsidR="00172583" w:rsidRPr="00CF626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00344324" w14:textId="5E3A70BD" w:rsidR="00172583" w:rsidRPr="00CF6262" w:rsidRDefault="008E5C3F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885" w:type="dxa"/>
          </w:tcPr>
          <w:p w14:paraId="70007E9D" w14:textId="32561E36" w:rsidR="00172583" w:rsidRPr="00CF6262" w:rsidRDefault="008E5C3F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53.4</w:t>
            </w:r>
          </w:p>
        </w:tc>
        <w:tc>
          <w:tcPr>
            <w:tcW w:w="270" w:type="dxa"/>
          </w:tcPr>
          <w:p w14:paraId="5E063243" w14:textId="77777777" w:rsidR="00172583" w:rsidRPr="00CF626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EC32BDA" w14:textId="77777777" w:rsidR="00172583" w:rsidRPr="00CF626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1076192C" w14:textId="77777777" w:rsidR="00172583" w:rsidRPr="00CF626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172583" w:rsidRPr="00BA2DC2" w14:paraId="6615C62A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52775AD0" w14:textId="3150A064" w:rsidR="00172583" w:rsidRPr="00BA2DC2" w:rsidRDefault="00172583" w:rsidP="0019263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73EEBA77" w14:textId="31645092" w:rsidR="00172583" w:rsidRPr="00BA2DC2" w:rsidRDefault="00172583" w:rsidP="0019263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  <w:tc>
          <w:tcPr>
            <w:tcW w:w="255" w:type="dxa"/>
          </w:tcPr>
          <w:p w14:paraId="52429D15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11BA0137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25</w:t>
            </w:r>
          </w:p>
        </w:tc>
        <w:tc>
          <w:tcPr>
            <w:tcW w:w="805" w:type="dxa"/>
            <w:gridSpan w:val="2"/>
          </w:tcPr>
          <w:p w14:paraId="27CD62C3" w14:textId="6BD4E69F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34</w:t>
            </w:r>
            <w:r w:rsidR="008E5C3F">
              <w:rPr>
                <w:sz w:val="18"/>
                <w:szCs w:val="18"/>
              </w:rPr>
              <w:t>.2</w:t>
            </w:r>
          </w:p>
        </w:tc>
        <w:tc>
          <w:tcPr>
            <w:tcW w:w="236" w:type="dxa"/>
          </w:tcPr>
          <w:p w14:paraId="14866D97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37C8A01C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34</w:t>
            </w:r>
          </w:p>
        </w:tc>
        <w:tc>
          <w:tcPr>
            <w:tcW w:w="885" w:type="dxa"/>
          </w:tcPr>
          <w:p w14:paraId="26B312D6" w14:textId="47F237DE" w:rsidR="00172583" w:rsidRPr="00BA2DC2" w:rsidRDefault="008E5C3F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46.6</w:t>
            </w:r>
          </w:p>
        </w:tc>
        <w:tc>
          <w:tcPr>
            <w:tcW w:w="270" w:type="dxa"/>
          </w:tcPr>
          <w:p w14:paraId="67C34423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8D256F8" w14:textId="06A43F40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0.6</w:t>
            </w:r>
            <w:r>
              <w:rPr>
                <w:sz w:val="18"/>
                <w:szCs w:val="18"/>
              </w:rPr>
              <w:t xml:space="preserve"> (</w:t>
            </w:r>
            <w:r w:rsidRPr="00BA2DC2">
              <w:rPr>
                <w:sz w:val="18"/>
                <w:szCs w:val="18"/>
              </w:rPr>
              <w:t>0.3-1.2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810" w:type="dxa"/>
          </w:tcPr>
          <w:p w14:paraId="285F2B88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0.2</w:t>
            </w:r>
          </w:p>
        </w:tc>
      </w:tr>
      <w:tr w:rsidR="00172583" w:rsidRPr="00BA2DC2" w14:paraId="40E1E582" w14:textId="77777777" w:rsidTr="00B43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8" w:space="0" w:color="auto"/>
            </w:tcBorders>
          </w:tcPr>
          <w:p w14:paraId="1395F503" w14:textId="77777777" w:rsidR="00172583" w:rsidRPr="00BA2DC2" w:rsidRDefault="00172583" w:rsidP="00192639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8" w:space="0" w:color="auto"/>
            </w:tcBorders>
          </w:tcPr>
          <w:p w14:paraId="7AE54070" w14:textId="77777777" w:rsidR="00172583" w:rsidRPr="00BA2DC2" w:rsidRDefault="00172583" w:rsidP="0019263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8" w:space="0" w:color="auto"/>
            </w:tcBorders>
          </w:tcPr>
          <w:p w14:paraId="47E60C69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8" w:space="0" w:color="auto"/>
            </w:tcBorders>
          </w:tcPr>
          <w:p w14:paraId="73110C7D" w14:textId="33D25C1D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05" w:type="dxa"/>
            <w:gridSpan w:val="2"/>
            <w:tcBorders>
              <w:bottom w:val="single" w:sz="8" w:space="0" w:color="auto"/>
            </w:tcBorders>
          </w:tcPr>
          <w:p w14:paraId="7019155D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bottom w:val="single" w:sz="8" w:space="0" w:color="auto"/>
            </w:tcBorders>
          </w:tcPr>
          <w:p w14:paraId="0D5577AA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bottom w:val="single" w:sz="8" w:space="0" w:color="auto"/>
            </w:tcBorders>
          </w:tcPr>
          <w:p w14:paraId="7EDC3D57" w14:textId="28248799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14:paraId="622A3DE5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</w:tcPr>
          <w:p w14:paraId="09956DCF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44A25C17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</w:tcPr>
          <w:p w14:paraId="23B3B98C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6318B0" w:rsidRPr="00BA2DC2" w14:paraId="19E5F6BC" w14:textId="77777777" w:rsidTr="00D71A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55" w:type="dxa"/>
            <w:gridSpan w:val="13"/>
            <w:tcBorders>
              <w:top w:val="single" w:sz="8" w:space="0" w:color="auto"/>
            </w:tcBorders>
          </w:tcPr>
          <w:p w14:paraId="024E88E2" w14:textId="32EFE6AA" w:rsidR="006318B0" w:rsidRPr="00BA2DC2" w:rsidRDefault="006318B0" w:rsidP="00D71A54">
            <w:pPr>
              <w:rPr>
                <w:rFonts w:asciiTheme="majorHAnsi" w:eastAsiaTheme="majorEastAsia" w:hAnsiTheme="majorHAnsi" w:cstheme="majorBidi"/>
                <w:color w:val="5B9BD5" w:themeColor="accent1"/>
                <w:sz w:val="18"/>
                <w:szCs w:val="18"/>
              </w:rPr>
            </w:pPr>
            <w:r w:rsidRPr="006318B0">
              <w:rPr>
                <w:rFonts w:ascii="Calibri" w:hAnsi="Calibri" w:cs="Arial"/>
                <w:sz w:val="18"/>
                <w:szCs w:val="18"/>
              </w:rPr>
              <w:t xml:space="preserve">Child playing in areas within the compound where adult cattle </w:t>
            </w:r>
            <w:r w:rsidR="00D71A54">
              <w:rPr>
                <w:rFonts w:ascii="Calibri" w:hAnsi="Calibri" w:cs="Arial"/>
                <w:sz w:val="18"/>
                <w:szCs w:val="18"/>
              </w:rPr>
              <w:t>spend</w:t>
            </w:r>
            <w:r w:rsidRPr="006318B0">
              <w:rPr>
                <w:rFonts w:ascii="Calibri" w:hAnsi="Calibri" w:cs="Arial"/>
                <w:sz w:val="18"/>
                <w:szCs w:val="18"/>
              </w:rPr>
              <w:t xml:space="preserve"> the night</w:t>
            </w:r>
          </w:p>
        </w:tc>
      </w:tr>
      <w:tr w:rsidR="00172583" w:rsidRPr="00CF6262" w14:paraId="1383C57B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35D48A60" w14:textId="77777777" w:rsidR="00172583" w:rsidRPr="00CF6262" w:rsidRDefault="00172583" w:rsidP="0019263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35CD5C8B" w14:textId="71B65B9E" w:rsidR="00172583" w:rsidRPr="00CF6262" w:rsidRDefault="00172583" w:rsidP="0019263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No</w:t>
            </w:r>
          </w:p>
        </w:tc>
        <w:tc>
          <w:tcPr>
            <w:tcW w:w="255" w:type="dxa"/>
          </w:tcPr>
          <w:p w14:paraId="226407E8" w14:textId="77777777" w:rsidR="00172583" w:rsidRPr="00CF626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1A5EF74C" w14:textId="019FB278" w:rsidR="00172583" w:rsidRPr="00CF6262" w:rsidRDefault="008E5C3F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805" w:type="dxa"/>
            <w:gridSpan w:val="2"/>
          </w:tcPr>
          <w:p w14:paraId="4841DD79" w14:textId="668E4D87" w:rsidR="00172583" w:rsidRPr="00CF6262" w:rsidRDefault="008E5C3F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61.1</w:t>
            </w:r>
          </w:p>
        </w:tc>
        <w:tc>
          <w:tcPr>
            <w:tcW w:w="236" w:type="dxa"/>
          </w:tcPr>
          <w:p w14:paraId="21DA5402" w14:textId="77777777" w:rsidR="00172583" w:rsidRPr="00CF626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510924D9" w14:textId="7C412D20" w:rsidR="00172583" w:rsidRPr="00CF6262" w:rsidRDefault="008E5C3F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885" w:type="dxa"/>
          </w:tcPr>
          <w:p w14:paraId="66D78CBE" w14:textId="6B6D1E4E" w:rsidR="00172583" w:rsidRPr="00CF6262" w:rsidRDefault="008E5C3F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52.1</w:t>
            </w:r>
          </w:p>
        </w:tc>
        <w:tc>
          <w:tcPr>
            <w:tcW w:w="270" w:type="dxa"/>
          </w:tcPr>
          <w:p w14:paraId="763F5526" w14:textId="77777777" w:rsidR="00172583" w:rsidRPr="00CF626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6B283DE" w14:textId="77777777" w:rsidR="00172583" w:rsidRPr="00CF626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3979DF99" w14:textId="77777777" w:rsidR="00172583" w:rsidRPr="00CF626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172583" w:rsidRPr="00BA2DC2" w14:paraId="3C68E03A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2209176B" w14:textId="372783B2" w:rsidR="00172583" w:rsidRPr="00BA2DC2" w:rsidRDefault="00172583" w:rsidP="0019263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6C601737" w14:textId="7F4BDD3E" w:rsidR="00172583" w:rsidRPr="00BA2DC2" w:rsidRDefault="00172583" w:rsidP="0019263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  <w:tc>
          <w:tcPr>
            <w:tcW w:w="255" w:type="dxa"/>
          </w:tcPr>
          <w:p w14:paraId="3A854CA8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4924C090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28</w:t>
            </w:r>
          </w:p>
        </w:tc>
        <w:tc>
          <w:tcPr>
            <w:tcW w:w="805" w:type="dxa"/>
            <w:gridSpan w:val="2"/>
          </w:tcPr>
          <w:p w14:paraId="21FC3E1D" w14:textId="0849606E" w:rsidR="00172583" w:rsidRPr="00BA2DC2" w:rsidRDefault="00172583" w:rsidP="008E5C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3</w:t>
            </w:r>
            <w:r w:rsidR="008E5C3F">
              <w:rPr>
                <w:sz w:val="18"/>
                <w:szCs w:val="18"/>
              </w:rPr>
              <w:t>8.9</w:t>
            </w:r>
          </w:p>
        </w:tc>
        <w:tc>
          <w:tcPr>
            <w:tcW w:w="236" w:type="dxa"/>
          </w:tcPr>
          <w:p w14:paraId="65FE1571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2596AF35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35</w:t>
            </w:r>
          </w:p>
        </w:tc>
        <w:tc>
          <w:tcPr>
            <w:tcW w:w="885" w:type="dxa"/>
          </w:tcPr>
          <w:p w14:paraId="20CC558E" w14:textId="05CC171F" w:rsidR="00172583" w:rsidRPr="00BA2DC2" w:rsidRDefault="008E5C3F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47.9</w:t>
            </w:r>
          </w:p>
        </w:tc>
        <w:tc>
          <w:tcPr>
            <w:tcW w:w="270" w:type="dxa"/>
          </w:tcPr>
          <w:p w14:paraId="00CE7279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84EFE30" w14:textId="049CD4B9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0.6</w:t>
            </w:r>
            <w:r>
              <w:rPr>
                <w:sz w:val="18"/>
                <w:szCs w:val="18"/>
              </w:rPr>
              <w:t xml:space="preserve"> (</w:t>
            </w:r>
            <w:r w:rsidRPr="00BA2DC2">
              <w:rPr>
                <w:sz w:val="18"/>
                <w:szCs w:val="18"/>
              </w:rPr>
              <w:t>0.3-1.3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810" w:type="dxa"/>
          </w:tcPr>
          <w:p w14:paraId="597A1AF4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0.2</w:t>
            </w:r>
          </w:p>
        </w:tc>
      </w:tr>
      <w:tr w:rsidR="00172583" w:rsidRPr="00BA2DC2" w14:paraId="6EFAD580" w14:textId="77777777" w:rsidTr="00B43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8" w:space="0" w:color="auto"/>
            </w:tcBorders>
          </w:tcPr>
          <w:p w14:paraId="552A883A" w14:textId="77777777" w:rsidR="00172583" w:rsidRPr="00BA2DC2" w:rsidRDefault="00172583" w:rsidP="00192639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8" w:space="0" w:color="auto"/>
            </w:tcBorders>
          </w:tcPr>
          <w:p w14:paraId="5BB8F229" w14:textId="77777777" w:rsidR="00172583" w:rsidRPr="00BA2DC2" w:rsidRDefault="00172583" w:rsidP="0019263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8" w:space="0" w:color="auto"/>
            </w:tcBorders>
          </w:tcPr>
          <w:p w14:paraId="612EE79C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8" w:space="0" w:color="auto"/>
            </w:tcBorders>
          </w:tcPr>
          <w:p w14:paraId="1F9FE020" w14:textId="3EF27AE6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05" w:type="dxa"/>
            <w:gridSpan w:val="2"/>
            <w:tcBorders>
              <w:bottom w:val="single" w:sz="8" w:space="0" w:color="auto"/>
            </w:tcBorders>
          </w:tcPr>
          <w:p w14:paraId="5365F43B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bottom w:val="single" w:sz="8" w:space="0" w:color="auto"/>
            </w:tcBorders>
          </w:tcPr>
          <w:p w14:paraId="095755A7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bottom w:val="single" w:sz="8" w:space="0" w:color="auto"/>
            </w:tcBorders>
          </w:tcPr>
          <w:p w14:paraId="49F5404A" w14:textId="592015D5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14:paraId="60B02721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</w:tcPr>
          <w:p w14:paraId="60DA0B6E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27F57120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</w:tcPr>
          <w:p w14:paraId="0E019D43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72583" w:rsidRPr="00BA2DC2" w14:paraId="1976F22A" w14:textId="77777777" w:rsidTr="00B43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0" w:type="dxa"/>
            <w:gridSpan w:val="2"/>
            <w:tcBorders>
              <w:top w:val="single" w:sz="8" w:space="0" w:color="auto"/>
            </w:tcBorders>
          </w:tcPr>
          <w:p w14:paraId="2FA0253C" w14:textId="5AE5E68D" w:rsidR="00172583" w:rsidRPr="00BA2DC2" w:rsidRDefault="00172583" w:rsidP="00205DCA">
            <w:pPr>
              <w:rPr>
                <w:sz w:val="18"/>
                <w:szCs w:val="18"/>
              </w:rPr>
            </w:pPr>
            <w:r w:rsidRPr="006318B0">
              <w:rPr>
                <w:sz w:val="18"/>
                <w:szCs w:val="18"/>
              </w:rPr>
              <w:t>Presence of young goats</w:t>
            </w:r>
          </w:p>
        </w:tc>
        <w:tc>
          <w:tcPr>
            <w:tcW w:w="255" w:type="dxa"/>
            <w:tcBorders>
              <w:top w:val="single" w:sz="8" w:space="0" w:color="auto"/>
            </w:tcBorders>
          </w:tcPr>
          <w:p w14:paraId="2DC14C16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8" w:space="0" w:color="auto"/>
            </w:tcBorders>
          </w:tcPr>
          <w:p w14:paraId="6B90A0EF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single" w:sz="8" w:space="0" w:color="auto"/>
            </w:tcBorders>
          </w:tcPr>
          <w:p w14:paraId="267AF2D4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8" w:space="0" w:color="auto"/>
            </w:tcBorders>
          </w:tcPr>
          <w:p w14:paraId="55C2682F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top w:val="single" w:sz="8" w:space="0" w:color="auto"/>
            </w:tcBorders>
          </w:tcPr>
          <w:p w14:paraId="1E23C39E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8" w:space="0" w:color="auto"/>
            </w:tcBorders>
          </w:tcPr>
          <w:p w14:paraId="5D14577E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8" w:space="0" w:color="auto"/>
            </w:tcBorders>
          </w:tcPr>
          <w:p w14:paraId="706D6778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</w:tcPr>
          <w:p w14:paraId="3027599C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8" w:space="0" w:color="auto"/>
            </w:tcBorders>
          </w:tcPr>
          <w:p w14:paraId="70A5889D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72583" w:rsidRPr="00CF6262" w14:paraId="55723360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292CEAE3" w14:textId="77777777" w:rsidR="00172583" w:rsidRPr="00CF6262" w:rsidRDefault="00172583" w:rsidP="0019263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3B3BE254" w14:textId="7BE5A405" w:rsidR="00172583" w:rsidRPr="00CF6262" w:rsidRDefault="00172583" w:rsidP="0019263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No</w:t>
            </w:r>
          </w:p>
        </w:tc>
        <w:tc>
          <w:tcPr>
            <w:tcW w:w="255" w:type="dxa"/>
          </w:tcPr>
          <w:p w14:paraId="03667E85" w14:textId="77777777" w:rsidR="00172583" w:rsidRPr="00CF626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26EC029A" w14:textId="3D384024" w:rsidR="00172583" w:rsidRPr="00CF6262" w:rsidRDefault="008E5C3F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805" w:type="dxa"/>
            <w:gridSpan w:val="2"/>
          </w:tcPr>
          <w:p w14:paraId="472C8757" w14:textId="1B32A20D" w:rsidR="00172583" w:rsidRPr="00CF6262" w:rsidRDefault="008E5C3F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71.2</w:t>
            </w:r>
          </w:p>
        </w:tc>
        <w:tc>
          <w:tcPr>
            <w:tcW w:w="236" w:type="dxa"/>
          </w:tcPr>
          <w:p w14:paraId="1250F3B1" w14:textId="77777777" w:rsidR="00172583" w:rsidRPr="00CF626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3FB8E2BA" w14:textId="007F93E9" w:rsidR="00172583" w:rsidRPr="00CF6262" w:rsidRDefault="008E5C3F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885" w:type="dxa"/>
          </w:tcPr>
          <w:p w14:paraId="32DEE205" w14:textId="22143F8B" w:rsidR="00172583" w:rsidRPr="00CF6262" w:rsidRDefault="00B56B15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61.6</w:t>
            </w:r>
          </w:p>
        </w:tc>
        <w:tc>
          <w:tcPr>
            <w:tcW w:w="270" w:type="dxa"/>
          </w:tcPr>
          <w:p w14:paraId="2B91BB99" w14:textId="77777777" w:rsidR="00172583" w:rsidRPr="00CF626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10D6B7FF" w14:textId="77777777" w:rsidR="00172583" w:rsidRPr="00CF626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185D7C31" w14:textId="77777777" w:rsidR="00172583" w:rsidRPr="00CF626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172583" w:rsidRPr="005236DF" w14:paraId="680483FD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0AFE0AE4" w14:textId="01F42081" w:rsidR="00172583" w:rsidRPr="005236DF" w:rsidRDefault="00172583" w:rsidP="0019263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1E6EE5E4" w14:textId="090FF5DF" w:rsidR="00172583" w:rsidRPr="005236DF" w:rsidRDefault="00172583" w:rsidP="0019263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236DF">
              <w:rPr>
                <w:sz w:val="18"/>
                <w:szCs w:val="18"/>
              </w:rPr>
              <w:t>Yes</w:t>
            </w:r>
          </w:p>
        </w:tc>
        <w:tc>
          <w:tcPr>
            <w:tcW w:w="255" w:type="dxa"/>
          </w:tcPr>
          <w:p w14:paraId="2E22859D" w14:textId="77777777" w:rsidR="00172583" w:rsidRPr="005236DF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12C24C25" w14:textId="77777777" w:rsidR="00172583" w:rsidRPr="005236DF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236DF">
              <w:rPr>
                <w:sz w:val="18"/>
                <w:szCs w:val="18"/>
              </w:rPr>
              <w:t>21</w:t>
            </w:r>
          </w:p>
        </w:tc>
        <w:tc>
          <w:tcPr>
            <w:tcW w:w="805" w:type="dxa"/>
            <w:gridSpan w:val="2"/>
          </w:tcPr>
          <w:p w14:paraId="42EFDC91" w14:textId="66F4FEEA" w:rsidR="00172583" w:rsidRPr="005236DF" w:rsidRDefault="008E5C3F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28.8</w:t>
            </w:r>
          </w:p>
        </w:tc>
        <w:tc>
          <w:tcPr>
            <w:tcW w:w="236" w:type="dxa"/>
          </w:tcPr>
          <w:p w14:paraId="3B2522A6" w14:textId="77777777" w:rsidR="00172583" w:rsidRPr="005236DF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5F2907FB" w14:textId="77777777" w:rsidR="00172583" w:rsidRPr="005236DF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236DF">
              <w:rPr>
                <w:sz w:val="18"/>
                <w:szCs w:val="18"/>
              </w:rPr>
              <w:t>28</w:t>
            </w:r>
          </w:p>
        </w:tc>
        <w:tc>
          <w:tcPr>
            <w:tcW w:w="885" w:type="dxa"/>
          </w:tcPr>
          <w:p w14:paraId="4423FEA7" w14:textId="6DB11324" w:rsidR="00172583" w:rsidRPr="005236DF" w:rsidRDefault="008E5C3F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38.4</w:t>
            </w:r>
          </w:p>
        </w:tc>
        <w:tc>
          <w:tcPr>
            <w:tcW w:w="270" w:type="dxa"/>
          </w:tcPr>
          <w:p w14:paraId="23B770EC" w14:textId="77777777" w:rsidR="00172583" w:rsidRPr="005236DF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9B1F482" w14:textId="531751B3" w:rsidR="00172583" w:rsidRPr="005236DF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236DF">
              <w:rPr>
                <w:sz w:val="18"/>
                <w:szCs w:val="18"/>
              </w:rPr>
              <w:t>0.6 (0.3-1.3)</w:t>
            </w:r>
          </w:p>
        </w:tc>
        <w:tc>
          <w:tcPr>
            <w:tcW w:w="810" w:type="dxa"/>
          </w:tcPr>
          <w:p w14:paraId="2AFDDC98" w14:textId="77777777" w:rsidR="00172583" w:rsidRPr="005236DF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236DF">
              <w:rPr>
                <w:sz w:val="18"/>
                <w:szCs w:val="18"/>
              </w:rPr>
              <w:t>0.2</w:t>
            </w:r>
          </w:p>
        </w:tc>
      </w:tr>
      <w:tr w:rsidR="00172583" w:rsidRPr="00BA2DC2" w14:paraId="37621883" w14:textId="77777777" w:rsidTr="00EE20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18" w:space="0" w:color="auto"/>
            </w:tcBorders>
          </w:tcPr>
          <w:p w14:paraId="765B06B0" w14:textId="77777777" w:rsidR="00172583" w:rsidRPr="00BA2DC2" w:rsidRDefault="00172583" w:rsidP="00192639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18" w:space="0" w:color="auto"/>
            </w:tcBorders>
          </w:tcPr>
          <w:p w14:paraId="1D1C8D2B" w14:textId="77777777" w:rsidR="00172583" w:rsidRPr="00BA2DC2" w:rsidRDefault="00172583" w:rsidP="0019263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18" w:space="0" w:color="auto"/>
            </w:tcBorders>
          </w:tcPr>
          <w:p w14:paraId="6B606E94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</w:tcPr>
          <w:p w14:paraId="4020E399" w14:textId="32018CDB" w:rsidR="00172583" w:rsidRPr="00BA2DC2" w:rsidRDefault="008E5C3F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05" w:type="dxa"/>
            <w:gridSpan w:val="2"/>
            <w:tcBorders>
              <w:bottom w:val="single" w:sz="18" w:space="0" w:color="auto"/>
            </w:tcBorders>
          </w:tcPr>
          <w:p w14:paraId="48C84683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14:paraId="4645F8F0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bottom w:val="single" w:sz="18" w:space="0" w:color="auto"/>
            </w:tcBorders>
          </w:tcPr>
          <w:p w14:paraId="1A10A99C" w14:textId="008576FE" w:rsidR="00172583" w:rsidRPr="00BA2DC2" w:rsidRDefault="008E5C3F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85" w:type="dxa"/>
            <w:tcBorders>
              <w:bottom w:val="single" w:sz="18" w:space="0" w:color="auto"/>
            </w:tcBorders>
          </w:tcPr>
          <w:p w14:paraId="0C4794BA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18" w:space="0" w:color="auto"/>
            </w:tcBorders>
          </w:tcPr>
          <w:p w14:paraId="312148E3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18" w:space="0" w:color="auto"/>
            </w:tcBorders>
          </w:tcPr>
          <w:p w14:paraId="64F5F179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18" w:space="0" w:color="auto"/>
            </w:tcBorders>
          </w:tcPr>
          <w:p w14:paraId="4A3D93F6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72583" w:rsidRPr="00BA2DC2" w14:paraId="1801ECCD" w14:textId="77777777" w:rsidTr="00B43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0" w:type="dxa"/>
            <w:gridSpan w:val="2"/>
            <w:tcBorders>
              <w:top w:val="single" w:sz="8" w:space="0" w:color="auto"/>
            </w:tcBorders>
          </w:tcPr>
          <w:p w14:paraId="1F194E3F" w14:textId="3870E27F" w:rsidR="00172583" w:rsidRPr="00BA2DC2" w:rsidRDefault="00172583" w:rsidP="00205DCA">
            <w:pPr>
              <w:rPr>
                <w:sz w:val="18"/>
                <w:szCs w:val="18"/>
              </w:rPr>
            </w:pPr>
            <w:r w:rsidRPr="006318B0">
              <w:rPr>
                <w:sz w:val="18"/>
                <w:szCs w:val="18"/>
              </w:rPr>
              <w:lastRenderedPageBreak/>
              <w:t>Young goat</w:t>
            </w:r>
            <w:r w:rsidR="00D71A54">
              <w:rPr>
                <w:sz w:val="18"/>
                <w:szCs w:val="18"/>
              </w:rPr>
              <w:t>s</w:t>
            </w:r>
            <w:r w:rsidRPr="006318B0">
              <w:rPr>
                <w:sz w:val="18"/>
                <w:szCs w:val="18"/>
              </w:rPr>
              <w:t xml:space="preserve"> sleeping in the living room</w:t>
            </w:r>
          </w:p>
        </w:tc>
        <w:tc>
          <w:tcPr>
            <w:tcW w:w="255" w:type="dxa"/>
            <w:tcBorders>
              <w:top w:val="single" w:sz="8" w:space="0" w:color="auto"/>
            </w:tcBorders>
          </w:tcPr>
          <w:p w14:paraId="28DB9B7C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8" w:space="0" w:color="auto"/>
            </w:tcBorders>
          </w:tcPr>
          <w:p w14:paraId="0BE8B14D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single" w:sz="8" w:space="0" w:color="auto"/>
            </w:tcBorders>
          </w:tcPr>
          <w:p w14:paraId="78E694DC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8" w:space="0" w:color="auto"/>
            </w:tcBorders>
          </w:tcPr>
          <w:p w14:paraId="40E9BD79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top w:val="single" w:sz="8" w:space="0" w:color="auto"/>
            </w:tcBorders>
          </w:tcPr>
          <w:p w14:paraId="6216A70B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8" w:space="0" w:color="auto"/>
            </w:tcBorders>
          </w:tcPr>
          <w:p w14:paraId="1A1333E7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8" w:space="0" w:color="auto"/>
            </w:tcBorders>
          </w:tcPr>
          <w:p w14:paraId="6DBAF5C3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</w:tcPr>
          <w:p w14:paraId="387339AB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8" w:space="0" w:color="auto"/>
            </w:tcBorders>
          </w:tcPr>
          <w:p w14:paraId="37782A77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CF6262" w14:paraId="224336C6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5920FDDB" w14:textId="77777777" w:rsidR="00205DCA" w:rsidRPr="00CF6262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61B7A1CF" w14:textId="5DADFAB3" w:rsidR="00205DCA" w:rsidRPr="00CF6262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236DF">
              <w:rPr>
                <w:sz w:val="18"/>
                <w:szCs w:val="18"/>
              </w:rPr>
              <w:t>No young goat</w:t>
            </w:r>
            <w:r w:rsidR="00D71A54">
              <w:rPr>
                <w:sz w:val="18"/>
                <w:szCs w:val="18"/>
              </w:rPr>
              <w:t>s</w:t>
            </w:r>
          </w:p>
        </w:tc>
        <w:tc>
          <w:tcPr>
            <w:tcW w:w="255" w:type="dxa"/>
          </w:tcPr>
          <w:p w14:paraId="5CC76793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68DD6963" w14:textId="3959FFB0" w:rsidR="00205DCA" w:rsidRPr="00CF6262" w:rsidRDefault="008E5C3F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805" w:type="dxa"/>
            <w:gridSpan w:val="2"/>
          </w:tcPr>
          <w:p w14:paraId="1120E5E4" w14:textId="4CB2E14F" w:rsidR="00205DCA" w:rsidRPr="00CF6262" w:rsidRDefault="008E5C3F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71.2</w:t>
            </w:r>
          </w:p>
        </w:tc>
        <w:tc>
          <w:tcPr>
            <w:tcW w:w="236" w:type="dxa"/>
          </w:tcPr>
          <w:p w14:paraId="36201706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082007B1" w14:textId="057A83A5" w:rsidR="00205DCA" w:rsidRPr="00CF6262" w:rsidRDefault="008E5C3F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885" w:type="dxa"/>
          </w:tcPr>
          <w:p w14:paraId="4FD3C1DB" w14:textId="481912A7" w:rsidR="00205DCA" w:rsidRPr="00CF6262" w:rsidRDefault="008E5C3F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61.6</w:t>
            </w:r>
          </w:p>
        </w:tc>
        <w:tc>
          <w:tcPr>
            <w:tcW w:w="270" w:type="dxa"/>
          </w:tcPr>
          <w:p w14:paraId="09C0BD03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21FD662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5A705394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172583" w:rsidRPr="005236DF" w14:paraId="46894529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104879C6" w14:textId="7193E51E" w:rsidR="00172583" w:rsidRPr="005236DF" w:rsidRDefault="00172583" w:rsidP="00192639">
            <w:pPr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477453E1" w14:textId="77777777" w:rsidR="00172583" w:rsidRPr="005236DF" w:rsidRDefault="00172583" w:rsidP="0019263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236DF">
              <w:rPr>
                <w:rFonts w:ascii="Calibri" w:hAnsi="Calibri" w:cs="Arial"/>
                <w:sz w:val="18"/>
                <w:szCs w:val="18"/>
              </w:rPr>
              <w:t>Young goats sleep outside the living room</w:t>
            </w:r>
          </w:p>
        </w:tc>
        <w:tc>
          <w:tcPr>
            <w:tcW w:w="255" w:type="dxa"/>
          </w:tcPr>
          <w:p w14:paraId="4CD6FCB8" w14:textId="77777777" w:rsidR="00172583" w:rsidRPr="005236DF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5026B54B" w14:textId="77777777" w:rsidR="00172583" w:rsidRPr="005236DF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236DF">
              <w:rPr>
                <w:sz w:val="18"/>
                <w:szCs w:val="18"/>
              </w:rPr>
              <w:t>20</w:t>
            </w:r>
          </w:p>
        </w:tc>
        <w:tc>
          <w:tcPr>
            <w:tcW w:w="805" w:type="dxa"/>
            <w:gridSpan w:val="2"/>
          </w:tcPr>
          <w:p w14:paraId="7805F035" w14:textId="64F27037" w:rsidR="00172583" w:rsidRPr="005236DF" w:rsidRDefault="008E5C3F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236" w:type="dxa"/>
          </w:tcPr>
          <w:p w14:paraId="4862AF99" w14:textId="77777777" w:rsidR="00172583" w:rsidRPr="005236DF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3DEEA4F1" w14:textId="77777777" w:rsidR="00172583" w:rsidRPr="005236DF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236DF">
              <w:rPr>
                <w:sz w:val="18"/>
                <w:szCs w:val="18"/>
              </w:rPr>
              <w:t>27</w:t>
            </w:r>
          </w:p>
        </w:tc>
        <w:tc>
          <w:tcPr>
            <w:tcW w:w="885" w:type="dxa"/>
          </w:tcPr>
          <w:p w14:paraId="6B197779" w14:textId="7DD6790E" w:rsidR="00172583" w:rsidRPr="005236DF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  <w:r w:rsidR="00B56B15">
              <w:rPr>
                <w:sz w:val="18"/>
                <w:szCs w:val="18"/>
              </w:rPr>
              <w:t>.0</w:t>
            </w:r>
          </w:p>
        </w:tc>
        <w:tc>
          <w:tcPr>
            <w:tcW w:w="270" w:type="dxa"/>
          </w:tcPr>
          <w:p w14:paraId="28282673" w14:textId="77777777" w:rsidR="00172583" w:rsidRPr="005236DF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3F7EB421" w14:textId="6F7B1F3E" w:rsidR="00172583" w:rsidRPr="005236DF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236DF">
              <w:rPr>
                <w:sz w:val="18"/>
                <w:szCs w:val="18"/>
              </w:rPr>
              <w:t>0.6 (0.2-1.3)</w:t>
            </w:r>
          </w:p>
        </w:tc>
        <w:tc>
          <w:tcPr>
            <w:tcW w:w="810" w:type="dxa"/>
          </w:tcPr>
          <w:p w14:paraId="7AD13272" w14:textId="77777777" w:rsidR="00172583" w:rsidRPr="005236DF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236DF">
              <w:rPr>
                <w:sz w:val="18"/>
                <w:szCs w:val="18"/>
              </w:rPr>
              <w:t>0.2</w:t>
            </w:r>
          </w:p>
        </w:tc>
      </w:tr>
      <w:tr w:rsidR="00172583" w:rsidRPr="005236DF" w14:paraId="2FD6C612" w14:textId="77777777" w:rsidTr="00EE20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FFFFFF" w:themeFill="background1"/>
          </w:tcPr>
          <w:p w14:paraId="1B2F1894" w14:textId="1BB83743" w:rsidR="00172583" w:rsidRPr="005236DF" w:rsidRDefault="00172583" w:rsidP="0019263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  <w:shd w:val="clear" w:color="auto" w:fill="FFFFFF" w:themeFill="background1"/>
          </w:tcPr>
          <w:p w14:paraId="78CEA1B5" w14:textId="77777777" w:rsidR="00172583" w:rsidRPr="005236DF" w:rsidRDefault="00172583" w:rsidP="0019263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236DF">
              <w:rPr>
                <w:rFonts w:ascii="Calibri" w:hAnsi="Calibri" w:cs="Arial"/>
                <w:sz w:val="18"/>
                <w:szCs w:val="18"/>
              </w:rPr>
              <w:t>Young goats sleep in the living room</w:t>
            </w:r>
          </w:p>
        </w:tc>
        <w:tc>
          <w:tcPr>
            <w:tcW w:w="255" w:type="dxa"/>
            <w:shd w:val="clear" w:color="auto" w:fill="FFFFFF" w:themeFill="background1"/>
          </w:tcPr>
          <w:p w14:paraId="0CAD011C" w14:textId="77777777" w:rsidR="00172583" w:rsidRPr="005236DF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shd w:val="clear" w:color="auto" w:fill="FFFFFF" w:themeFill="background1"/>
          </w:tcPr>
          <w:p w14:paraId="6F846245" w14:textId="77777777" w:rsidR="00172583" w:rsidRPr="005236DF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236DF">
              <w:rPr>
                <w:sz w:val="18"/>
                <w:szCs w:val="18"/>
              </w:rPr>
              <w:t>1</w:t>
            </w:r>
          </w:p>
        </w:tc>
        <w:tc>
          <w:tcPr>
            <w:tcW w:w="805" w:type="dxa"/>
            <w:gridSpan w:val="2"/>
            <w:shd w:val="clear" w:color="auto" w:fill="FFFFFF" w:themeFill="background1"/>
          </w:tcPr>
          <w:p w14:paraId="44BAF098" w14:textId="72D9040A" w:rsidR="00172583" w:rsidRPr="005236DF" w:rsidRDefault="008E5C3F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236" w:type="dxa"/>
            <w:shd w:val="clear" w:color="auto" w:fill="FFFFFF" w:themeFill="background1"/>
          </w:tcPr>
          <w:p w14:paraId="0871719E" w14:textId="77777777" w:rsidR="00172583" w:rsidRPr="005236DF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shd w:val="clear" w:color="auto" w:fill="FFFFFF" w:themeFill="background1"/>
          </w:tcPr>
          <w:p w14:paraId="4BC2F3C6" w14:textId="77777777" w:rsidR="00172583" w:rsidRPr="005236DF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236DF">
              <w:rPr>
                <w:sz w:val="18"/>
                <w:szCs w:val="18"/>
              </w:rPr>
              <w:t>1</w:t>
            </w:r>
          </w:p>
        </w:tc>
        <w:tc>
          <w:tcPr>
            <w:tcW w:w="885" w:type="dxa"/>
            <w:shd w:val="clear" w:color="auto" w:fill="FFFFFF" w:themeFill="background1"/>
          </w:tcPr>
          <w:p w14:paraId="110EDBE8" w14:textId="0A7CE694" w:rsidR="00172583" w:rsidRPr="005236DF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236DF">
              <w:rPr>
                <w:sz w:val="18"/>
                <w:szCs w:val="18"/>
              </w:rPr>
              <w:t>1</w:t>
            </w:r>
            <w:r w:rsidR="008E5C3F">
              <w:rPr>
                <w:sz w:val="18"/>
                <w:szCs w:val="18"/>
              </w:rPr>
              <w:t>.4</w:t>
            </w:r>
          </w:p>
        </w:tc>
        <w:tc>
          <w:tcPr>
            <w:tcW w:w="270" w:type="dxa"/>
            <w:shd w:val="clear" w:color="auto" w:fill="FFFFFF" w:themeFill="background1"/>
          </w:tcPr>
          <w:p w14:paraId="6DEA026D" w14:textId="77777777" w:rsidR="00172583" w:rsidRPr="005236DF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14:paraId="4B2B5277" w14:textId="36CBF71A" w:rsidR="00172583" w:rsidRPr="005236DF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236DF">
              <w:rPr>
                <w:sz w:val="18"/>
                <w:szCs w:val="18"/>
              </w:rPr>
              <w:t>1</w:t>
            </w:r>
            <w:r w:rsidR="00B56B15">
              <w:rPr>
                <w:sz w:val="18"/>
                <w:szCs w:val="18"/>
              </w:rPr>
              <w:t>.0</w:t>
            </w:r>
            <w:r w:rsidRPr="005236DF">
              <w:rPr>
                <w:sz w:val="18"/>
                <w:szCs w:val="18"/>
              </w:rPr>
              <w:t xml:space="preserve"> (0.</w:t>
            </w:r>
            <w:r w:rsidR="00B56B15">
              <w:rPr>
                <w:sz w:val="18"/>
                <w:szCs w:val="18"/>
              </w:rPr>
              <w:t>1</w:t>
            </w:r>
            <w:r w:rsidRPr="005236DF">
              <w:rPr>
                <w:sz w:val="18"/>
                <w:szCs w:val="18"/>
              </w:rPr>
              <w:t>-16.0)</w:t>
            </w:r>
          </w:p>
        </w:tc>
        <w:tc>
          <w:tcPr>
            <w:tcW w:w="810" w:type="dxa"/>
            <w:shd w:val="clear" w:color="auto" w:fill="FFFFFF" w:themeFill="background1"/>
          </w:tcPr>
          <w:p w14:paraId="58076C68" w14:textId="77777777" w:rsidR="00172583" w:rsidRPr="005236DF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236DF">
              <w:rPr>
                <w:sz w:val="18"/>
                <w:szCs w:val="18"/>
              </w:rPr>
              <w:t>1</w:t>
            </w:r>
          </w:p>
        </w:tc>
      </w:tr>
      <w:tr w:rsidR="00172583" w:rsidRPr="00BA2DC2" w14:paraId="5471AE94" w14:textId="77777777" w:rsidTr="00B43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8" w:space="0" w:color="auto"/>
            </w:tcBorders>
          </w:tcPr>
          <w:p w14:paraId="17CEF5CD" w14:textId="77777777" w:rsidR="00172583" w:rsidRPr="00BA2DC2" w:rsidRDefault="00172583" w:rsidP="00192639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8" w:space="0" w:color="auto"/>
            </w:tcBorders>
          </w:tcPr>
          <w:p w14:paraId="79B86B39" w14:textId="77777777" w:rsidR="00172583" w:rsidRPr="00BA2DC2" w:rsidRDefault="00172583" w:rsidP="0019263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8" w:space="0" w:color="auto"/>
            </w:tcBorders>
          </w:tcPr>
          <w:p w14:paraId="32F65AED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8" w:space="0" w:color="auto"/>
            </w:tcBorders>
          </w:tcPr>
          <w:p w14:paraId="3055DF8E" w14:textId="7EA27FBC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05" w:type="dxa"/>
            <w:gridSpan w:val="2"/>
            <w:tcBorders>
              <w:bottom w:val="single" w:sz="8" w:space="0" w:color="auto"/>
            </w:tcBorders>
          </w:tcPr>
          <w:p w14:paraId="696E167C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bottom w:val="single" w:sz="8" w:space="0" w:color="auto"/>
            </w:tcBorders>
          </w:tcPr>
          <w:p w14:paraId="3F619353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bottom w:val="single" w:sz="8" w:space="0" w:color="auto"/>
            </w:tcBorders>
          </w:tcPr>
          <w:p w14:paraId="2E2DD404" w14:textId="3B106293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14:paraId="2F2B6C0E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</w:tcPr>
          <w:p w14:paraId="2FDD1D51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50BA8A29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</w:tcPr>
          <w:p w14:paraId="1F5329A7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72583" w:rsidRPr="00BA2DC2" w14:paraId="005076E9" w14:textId="77777777" w:rsidTr="00B43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0" w:type="dxa"/>
            <w:gridSpan w:val="2"/>
            <w:tcBorders>
              <w:top w:val="single" w:sz="8" w:space="0" w:color="auto"/>
            </w:tcBorders>
          </w:tcPr>
          <w:p w14:paraId="47158A3D" w14:textId="767799B0" w:rsidR="00172583" w:rsidRPr="00BA2DC2" w:rsidRDefault="00172583" w:rsidP="00205DCA">
            <w:pPr>
              <w:rPr>
                <w:sz w:val="18"/>
                <w:szCs w:val="18"/>
              </w:rPr>
            </w:pPr>
            <w:r w:rsidRPr="006318B0">
              <w:rPr>
                <w:sz w:val="18"/>
                <w:szCs w:val="18"/>
              </w:rPr>
              <w:t>Young goat</w:t>
            </w:r>
            <w:r w:rsidR="00D71A54">
              <w:rPr>
                <w:sz w:val="18"/>
                <w:szCs w:val="18"/>
              </w:rPr>
              <w:t>s</w:t>
            </w:r>
            <w:r w:rsidRPr="006318B0">
              <w:rPr>
                <w:sz w:val="18"/>
                <w:szCs w:val="18"/>
              </w:rPr>
              <w:t xml:space="preserve"> sleeping in the cooking area</w:t>
            </w:r>
          </w:p>
        </w:tc>
        <w:tc>
          <w:tcPr>
            <w:tcW w:w="255" w:type="dxa"/>
            <w:tcBorders>
              <w:top w:val="single" w:sz="8" w:space="0" w:color="auto"/>
            </w:tcBorders>
          </w:tcPr>
          <w:p w14:paraId="20652565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8" w:space="0" w:color="auto"/>
            </w:tcBorders>
          </w:tcPr>
          <w:p w14:paraId="6358685C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single" w:sz="8" w:space="0" w:color="auto"/>
            </w:tcBorders>
          </w:tcPr>
          <w:p w14:paraId="51A87500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8" w:space="0" w:color="auto"/>
            </w:tcBorders>
          </w:tcPr>
          <w:p w14:paraId="469D6A33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top w:val="single" w:sz="8" w:space="0" w:color="auto"/>
            </w:tcBorders>
          </w:tcPr>
          <w:p w14:paraId="20000145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8" w:space="0" w:color="auto"/>
            </w:tcBorders>
          </w:tcPr>
          <w:p w14:paraId="3B3D6645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8" w:space="0" w:color="auto"/>
            </w:tcBorders>
          </w:tcPr>
          <w:p w14:paraId="3D89335E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</w:tcPr>
          <w:p w14:paraId="53846FDE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8" w:space="0" w:color="auto"/>
            </w:tcBorders>
          </w:tcPr>
          <w:p w14:paraId="1AC485DF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CF6262" w14:paraId="5CF812D9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079913E3" w14:textId="77777777" w:rsidR="00205DCA" w:rsidRPr="00CF6262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169CA9A8" w14:textId="654FEE05" w:rsidR="00205DCA" w:rsidRPr="00CF6262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236DF">
              <w:rPr>
                <w:sz w:val="18"/>
                <w:szCs w:val="18"/>
              </w:rPr>
              <w:t>No young goat</w:t>
            </w:r>
            <w:r w:rsidR="00D71A54">
              <w:rPr>
                <w:sz w:val="18"/>
                <w:szCs w:val="18"/>
              </w:rPr>
              <w:t>s</w:t>
            </w:r>
          </w:p>
        </w:tc>
        <w:tc>
          <w:tcPr>
            <w:tcW w:w="255" w:type="dxa"/>
          </w:tcPr>
          <w:p w14:paraId="132562BB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1C496B77" w14:textId="74A66174" w:rsidR="00205DCA" w:rsidRPr="00CF6262" w:rsidRDefault="008E5C3F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805" w:type="dxa"/>
            <w:gridSpan w:val="2"/>
          </w:tcPr>
          <w:p w14:paraId="47AC6B4D" w14:textId="2DF586FE" w:rsidR="00205DCA" w:rsidRPr="00CF6262" w:rsidRDefault="008E5C3F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72.2</w:t>
            </w:r>
          </w:p>
        </w:tc>
        <w:tc>
          <w:tcPr>
            <w:tcW w:w="236" w:type="dxa"/>
          </w:tcPr>
          <w:p w14:paraId="3C9D5638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7B0175BC" w14:textId="3F488ED2" w:rsidR="00205DCA" w:rsidRPr="00CF6262" w:rsidRDefault="008E5C3F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885" w:type="dxa"/>
          </w:tcPr>
          <w:p w14:paraId="020EB3DF" w14:textId="5D9BF23E" w:rsidR="00205DCA" w:rsidRPr="00CF6262" w:rsidRDefault="008E5C3F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61.6</w:t>
            </w:r>
          </w:p>
        </w:tc>
        <w:tc>
          <w:tcPr>
            <w:tcW w:w="270" w:type="dxa"/>
          </w:tcPr>
          <w:p w14:paraId="09172E2F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59536F15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70D95754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172583" w:rsidRPr="005236DF" w14:paraId="3D918498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5D7976C8" w14:textId="09BB15D6" w:rsidR="00172583" w:rsidRPr="005236DF" w:rsidRDefault="00172583" w:rsidP="00192639">
            <w:pPr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17CEB31F" w14:textId="77777777" w:rsidR="00172583" w:rsidRPr="005236DF" w:rsidRDefault="00172583" w:rsidP="0019263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236DF">
              <w:rPr>
                <w:rFonts w:ascii="Calibri" w:hAnsi="Calibri" w:cs="Arial"/>
                <w:sz w:val="18"/>
                <w:szCs w:val="18"/>
              </w:rPr>
              <w:t>Young goats sleep outside the cooking area</w:t>
            </w:r>
          </w:p>
        </w:tc>
        <w:tc>
          <w:tcPr>
            <w:tcW w:w="255" w:type="dxa"/>
          </w:tcPr>
          <w:p w14:paraId="5CBD444A" w14:textId="77777777" w:rsidR="00172583" w:rsidRPr="005236DF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5CCC5DC3" w14:textId="77777777" w:rsidR="00172583" w:rsidRPr="005236DF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236DF">
              <w:rPr>
                <w:sz w:val="18"/>
                <w:szCs w:val="18"/>
              </w:rPr>
              <w:t>14</w:t>
            </w:r>
          </w:p>
        </w:tc>
        <w:tc>
          <w:tcPr>
            <w:tcW w:w="805" w:type="dxa"/>
            <w:gridSpan w:val="2"/>
          </w:tcPr>
          <w:p w14:paraId="2735DD2E" w14:textId="42A91A34" w:rsidR="00172583" w:rsidRPr="005236DF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236DF">
              <w:rPr>
                <w:sz w:val="18"/>
                <w:szCs w:val="18"/>
              </w:rPr>
              <w:t>19</w:t>
            </w:r>
            <w:r w:rsidR="008E5C3F">
              <w:rPr>
                <w:sz w:val="18"/>
                <w:szCs w:val="18"/>
              </w:rPr>
              <w:t>.4</w:t>
            </w:r>
          </w:p>
        </w:tc>
        <w:tc>
          <w:tcPr>
            <w:tcW w:w="236" w:type="dxa"/>
          </w:tcPr>
          <w:p w14:paraId="0DA581BE" w14:textId="77777777" w:rsidR="00172583" w:rsidRPr="005236DF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4C9FC44E" w14:textId="77777777" w:rsidR="00172583" w:rsidRPr="005236DF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236DF">
              <w:rPr>
                <w:sz w:val="18"/>
                <w:szCs w:val="18"/>
              </w:rPr>
              <w:t>24</w:t>
            </w:r>
          </w:p>
        </w:tc>
        <w:tc>
          <w:tcPr>
            <w:tcW w:w="885" w:type="dxa"/>
          </w:tcPr>
          <w:p w14:paraId="70007D21" w14:textId="7273AB87" w:rsidR="00172583" w:rsidRPr="005236DF" w:rsidRDefault="008E5C3F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32.9</w:t>
            </w:r>
          </w:p>
        </w:tc>
        <w:tc>
          <w:tcPr>
            <w:tcW w:w="270" w:type="dxa"/>
          </w:tcPr>
          <w:p w14:paraId="5CB2A849" w14:textId="77777777" w:rsidR="00172583" w:rsidRPr="005236DF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997DF7A" w14:textId="20CEFCB2" w:rsidR="00172583" w:rsidRPr="005236DF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236DF">
              <w:rPr>
                <w:sz w:val="18"/>
                <w:szCs w:val="18"/>
              </w:rPr>
              <w:t>0.4 (0.2-1.1)</w:t>
            </w:r>
          </w:p>
        </w:tc>
        <w:tc>
          <w:tcPr>
            <w:tcW w:w="810" w:type="dxa"/>
          </w:tcPr>
          <w:p w14:paraId="426526E2" w14:textId="77777777" w:rsidR="00172583" w:rsidRPr="005236DF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236DF">
              <w:rPr>
                <w:sz w:val="18"/>
                <w:szCs w:val="18"/>
              </w:rPr>
              <w:t>0.07</w:t>
            </w:r>
          </w:p>
        </w:tc>
      </w:tr>
      <w:tr w:rsidR="00172583" w:rsidRPr="005236DF" w14:paraId="2EA821C0" w14:textId="77777777" w:rsidTr="00EE2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1298828E" w14:textId="295C1945" w:rsidR="00172583" w:rsidRPr="005236DF" w:rsidRDefault="00172583" w:rsidP="0019263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7FD53210" w14:textId="77777777" w:rsidR="00172583" w:rsidRPr="005236DF" w:rsidRDefault="00172583" w:rsidP="0019263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236DF">
              <w:rPr>
                <w:rFonts w:ascii="Calibri" w:hAnsi="Calibri" w:cs="Arial"/>
                <w:sz w:val="18"/>
                <w:szCs w:val="18"/>
              </w:rPr>
              <w:t>Young goats sleep in the cooking area</w:t>
            </w:r>
          </w:p>
        </w:tc>
        <w:tc>
          <w:tcPr>
            <w:tcW w:w="255" w:type="dxa"/>
          </w:tcPr>
          <w:p w14:paraId="495752B9" w14:textId="77777777" w:rsidR="00172583" w:rsidRPr="005236DF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48577AF6" w14:textId="77777777" w:rsidR="00172583" w:rsidRPr="005236DF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236DF">
              <w:rPr>
                <w:sz w:val="18"/>
                <w:szCs w:val="18"/>
              </w:rPr>
              <w:t>6</w:t>
            </w:r>
          </w:p>
        </w:tc>
        <w:tc>
          <w:tcPr>
            <w:tcW w:w="805" w:type="dxa"/>
            <w:gridSpan w:val="2"/>
          </w:tcPr>
          <w:p w14:paraId="5F14FC8B" w14:textId="1672A7AE" w:rsidR="00172583" w:rsidRPr="005236DF" w:rsidRDefault="008E5C3F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8.3</w:t>
            </w:r>
          </w:p>
        </w:tc>
        <w:tc>
          <w:tcPr>
            <w:tcW w:w="236" w:type="dxa"/>
          </w:tcPr>
          <w:p w14:paraId="3A28AF0F" w14:textId="77777777" w:rsidR="00172583" w:rsidRPr="005236DF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203400F8" w14:textId="77777777" w:rsidR="00172583" w:rsidRPr="005236DF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236DF">
              <w:rPr>
                <w:sz w:val="18"/>
                <w:szCs w:val="18"/>
              </w:rPr>
              <w:t>4</w:t>
            </w:r>
          </w:p>
        </w:tc>
        <w:tc>
          <w:tcPr>
            <w:tcW w:w="885" w:type="dxa"/>
          </w:tcPr>
          <w:p w14:paraId="0615DF5F" w14:textId="5DEF3217" w:rsidR="00172583" w:rsidRPr="005236DF" w:rsidRDefault="008E5C3F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</w:t>
            </w:r>
          </w:p>
        </w:tc>
        <w:tc>
          <w:tcPr>
            <w:tcW w:w="270" w:type="dxa"/>
          </w:tcPr>
          <w:p w14:paraId="03CEE527" w14:textId="77777777" w:rsidR="00172583" w:rsidRPr="005236DF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21C3BE2" w14:textId="0753C589" w:rsidR="00172583" w:rsidRPr="005236DF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236DF">
              <w:rPr>
                <w:sz w:val="18"/>
                <w:szCs w:val="18"/>
              </w:rPr>
              <w:t>1 (0.3-3.9)</w:t>
            </w:r>
          </w:p>
        </w:tc>
        <w:tc>
          <w:tcPr>
            <w:tcW w:w="810" w:type="dxa"/>
          </w:tcPr>
          <w:p w14:paraId="50322451" w14:textId="77777777" w:rsidR="00172583" w:rsidRPr="005236DF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236DF">
              <w:rPr>
                <w:sz w:val="18"/>
                <w:szCs w:val="18"/>
              </w:rPr>
              <w:t>1</w:t>
            </w:r>
          </w:p>
        </w:tc>
      </w:tr>
      <w:tr w:rsidR="00172583" w:rsidRPr="00BA2DC2" w14:paraId="087586D1" w14:textId="77777777" w:rsidTr="00B43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8" w:space="0" w:color="auto"/>
            </w:tcBorders>
          </w:tcPr>
          <w:p w14:paraId="37CD0767" w14:textId="77777777" w:rsidR="00172583" w:rsidRPr="00BA2DC2" w:rsidRDefault="00172583" w:rsidP="00192639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8" w:space="0" w:color="auto"/>
            </w:tcBorders>
          </w:tcPr>
          <w:p w14:paraId="4FA1C918" w14:textId="77777777" w:rsidR="00172583" w:rsidRPr="00BA2DC2" w:rsidRDefault="00172583" w:rsidP="0019263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8" w:space="0" w:color="auto"/>
            </w:tcBorders>
          </w:tcPr>
          <w:p w14:paraId="0CAC6CEC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8" w:space="0" w:color="auto"/>
            </w:tcBorders>
          </w:tcPr>
          <w:p w14:paraId="712542AD" w14:textId="5712D3E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05" w:type="dxa"/>
            <w:gridSpan w:val="2"/>
            <w:tcBorders>
              <w:bottom w:val="single" w:sz="8" w:space="0" w:color="auto"/>
            </w:tcBorders>
          </w:tcPr>
          <w:p w14:paraId="3D7BCC9A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bottom w:val="single" w:sz="8" w:space="0" w:color="auto"/>
            </w:tcBorders>
          </w:tcPr>
          <w:p w14:paraId="5164FD32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bottom w:val="single" w:sz="8" w:space="0" w:color="auto"/>
            </w:tcBorders>
          </w:tcPr>
          <w:p w14:paraId="3224230F" w14:textId="085835B0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14:paraId="2F61D276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</w:tcPr>
          <w:p w14:paraId="56D3D4CE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1797B7CF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</w:tcPr>
          <w:p w14:paraId="327332ED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72583" w:rsidRPr="00BA2DC2" w14:paraId="1F463815" w14:textId="77777777" w:rsidTr="00B43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0" w:type="dxa"/>
            <w:gridSpan w:val="2"/>
            <w:tcBorders>
              <w:top w:val="single" w:sz="8" w:space="0" w:color="auto"/>
            </w:tcBorders>
          </w:tcPr>
          <w:p w14:paraId="3BC95232" w14:textId="466B2409" w:rsidR="00172583" w:rsidRPr="00BA2DC2" w:rsidRDefault="00172583" w:rsidP="00205DCA">
            <w:pPr>
              <w:rPr>
                <w:sz w:val="18"/>
                <w:szCs w:val="18"/>
              </w:rPr>
            </w:pPr>
            <w:r w:rsidRPr="006318B0">
              <w:rPr>
                <w:sz w:val="18"/>
                <w:szCs w:val="18"/>
              </w:rPr>
              <w:t>Young goat</w:t>
            </w:r>
            <w:r w:rsidR="00D71A54">
              <w:rPr>
                <w:sz w:val="18"/>
                <w:szCs w:val="18"/>
              </w:rPr>
              <w:t>s</w:t>
            </w:r>
            <w:r w:rsidRPr="006318B0">
              <w:rPr>
                <w:sz w:val="18"/>
                <w:szCs w:val="18"/>
              </w:rPr>
              <w:t xml:space="preserve"> sleeping in the barn</w:t>
            </w:r>
          </w:p>
        </w:tc>
        <w:tc>
          <w:tcPr>
            <w:tcW w:w="255" w:type="dxa"/>
            <w:tcBorders>
              <w:top w:val="single" w:sz="8" w:space="0" w:color="auto"/>
            </w:tcBorders>
          </w:tcPr>
          <w:p w14:paraId="35632381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8" w:space="0" w:color="auto"/>
            </w:tcBorders>
          </w:tcPr>
          <w:p w14:paraId="3755CF73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single" w:sz="8" w:space="0" w:color="auto"/>
            </w:tcBorders>
          </w:tcPr>
          <w:p w14:paraId="72044278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8" w:space="0" w:color="auto"/>
            </w:tcBorders>
          </w:tcPr>
          <w:p w14:paraId="2876F1AD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top w:val="single" w:sz="8" w:space="0" w:color="auto"/>
            </w:tcBorders>
          </w:tcPr>
          <w:p w14:paraId="76224BE4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8" w:space="0" w:color="auto"/>
            </w:tcBorders>
          </w:tcPr>
          <w:p w14:paraId="1CC66610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8" w:space="0" w:color="auto"/>
            </w:tcBorders>
          </w:tcPr>
          <w:p w14:paraId="02462D96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</w:tcPr>
          <w:p w14:paraId="594F88B1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8" w:space="0" w:color="auto"/>
            </w:tcBorders>
          </w:tcPr>
          <w:p w14:paraId="5B3BC6CB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CF6262" w14:paraId="7322427C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33F7E6E0" w14:textId="77777777" w:rsidR="00205DCA" w:rsidRPr="00CF6262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4860E343" w14:textId="17524E87" w:rsidR="00205DCA" w:rsidRPr="00CF6262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236DF">
              <w:rPr>
                <w:sz w:val="18"/>
                <w:szCs w:val="18"/>
              </w:rPr>
              <w:t>No young goat</w:t>
            </w:r>
            <w:r w:rsidR="00D71A54">
              <w:rPr>
                <w:sz w:val="18"/>
                <w:szCs w:val="18"/>
              </w:rPr>
              <w:t>s</w:t>
            </w:r>
          </w:p>
        </w:tc>
        <w:tc>
          <w:tcPr>
            <w:tcW w:w="255" w:type="dxa"/>
          </w:tcPr>
          <w:p w14:paraId="47FB4A8B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0E67A219" w14:textId="3C6197B0" w:rsidR="00205DCA" w:rsidRPr="00CF6262" w:rsidRDefault="008E5C3F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805" w:type="dxa"/>
            <w:gridSpan w:val="2"/>
          </w:tcPr>
          <w:p w14:paraId="38C24644" w14:textId="07051408" w:rsidR="00205DCA" w:rsidRPr="00CF6262" w:rsidRDefault="008E5C3F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72.2</w:t>
            </w:r>
          </w:p>
        </w:tc>
        <w:tc>
          <w:tcPr>
            <w:tcW w:w="236" w:type="dxa"/>
          </w:tcPr>
          <w:p w14:paraId="100E667D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137E7D57" w14:textId="68DE2942" w:rsidR="00205DCA" w:rsidRPr="00CF6262" w:rsidRDefault="008E5C3F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885" w:type="dxa"/>
          </w:tcPr>
          <w:p w14:paraId="769B215C" w14:textId="2DE1A537" w:rsidR="00205DCA" w:rsidRPr="00CF6262" w:rsidRDefault="008E5C3F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61.6</w:t>
            </w:r>
          </w:p>
        </w:tc>
        <w:tc>
          <w:tcPr>
            <w:tcW w:w="270" w:type="dxa"/>
          </w:tcPr>
          <w:p w14:paraId="385BAD73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3019E554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6C7F851B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172583" w:rsidRPr="005236DF" w14:paraId="4604169C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032392ED" w14:textId="14A78578" w:rsidR="00172583" w:rsidRPr="005236DF" w:rsidRDefault="00172583" w:rsidP="00192639">
            <w:pPr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06C84F37" w14:textId="06DCD271" w:rsidR="00172583" w:rsidRPr="005236DF" w:rsidRDefault="00172583" w:rsidP="005A4E3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236DF">
              <w:rPr>
                <w:rFonts w:ascii="Calibri" w:hAnsi="Calibri" w:cs="Arial"/>
                <w:sz w:val="18"/>
                <w:szCs w:val="18"/>
              </w:rPr>
              <w:t xml:space="preserve">Young goats </w:t>
            </w:r>
            <w:r w:rsidR="005A4E34">
              <w:rPr>
                <w:rFonts w:ascii="Calibri" w:hAnsi="Calibri" w:cs="Arial"/>
                <w:sz w:val="18"/>
                <w:szCs w:val="18"/>
              </w:rPr>
              <w:t>do not sleep in a barn</w:t>
            </w:r>
          </w:p>
        </w:tc>
        <w:tc>
          <w:tcPr>
            <w:tcW w:w="255" w:type="dxa"/>
          </w:tcPr>
          <w:p w14:paraId="39166E46" w14:textId="77777777" w:rsidR="00172583" w:rsidRPr="005236DF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3335EF63" w14:textId="77777777" w:rsidR="00172583" w:rsidRPr="005236DF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236DF">
              <w:rPr>
                <w:sz w:val="18"/>
                <w:szCs w:val="18"/>
              </w:rPr>
              <w:t>11</w:t>
            </w:r>
          </w:p>
        </w:tc>
        <w:tc>
          <w:tcPr>
            <w:tcW w:w="805" w:type="dxa"/>
            <w:gridSpan w:val="2"/>
          </w:tcPr>
          <w:p w14:paraId="372D7CA9" w14:textId="6A95B82B" w:rsidR="00172583" w:rsidRPr="005236DF" w:rsidRDefault="008E5C3F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15.3</w:t>
            </w:r>
          </w:p>
        </w:tc>
        <w:tc>
          <w:tcPr>
            <w:tcW w:w="236" w:type="dxa"/>
          </w:tcPr>
          <w:p w14:paraId="6E2FA9ED" w14:textId="77777777" w:rsidR="00172583" w:rsidRPr="005236DF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0D466B96" w14:textId="77777777" w:rsidR="00172583" w:rsidRPr="005236DF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236DF">
              <w:rPr>
                <w:sz w:val="18"/>
                <w:szCs w:val="18"/>
              </w:rPr>
              <w:t>10</w:t>
            </w:r>
          </w:p>
        </w:tc>
        <w:tc>
          <w:tcPr>
            <w:tcW w:w="885" w:type="dxa"/>
          </w:tcPr>
          <w:p w14:paraId="619A08FF" w14:textId="0052C39A" w:rsidR="00172583" w:rsidRPr="005236DF" w:rsidRDefault="008E5C3F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270" w:type="dxa"/>
          </w:tcPr>
          <w:p w14:paraId="4BA4997B" w14:textId="77777777" w:rsidR="00172583" w:rsidRPr="005236DF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63CFE763" w14:textId="1FAAC811" w:rsidR="00172583" w:rsidRPr="005236DF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236DF">
              <w:rPr>
                <w:sz w:val="18"/>
                <w:szCs w:val="18"/>
              </w:rPr>
              <w:t>0.9 (0.3-2.9)</w:t>
            </w:r>
          </w:p>
        </w:tc>
        <w:tc>
          <w:tcPr>
            <w:tcW w:w="810" w:type="dxa"/>
          </w:tcPr>
          <w:p w14:paraId="39ECA1B3" w14:textId="77777777" w:rsidR="00172583" w:rsidRPr="005236DF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236DF">
              <w:rPr>
                <w:sz w:val="18"/>
                <w:szCs w:val="18"/>
              </w:rPr>
              <w:t>0.9</w:t>
            </w:r>
          </w:p>
        </w:tc>
      </w:tr>
      <w:tr w:rsidR="00172583" w:rsidRPr="00BA2DC2" w14:paraId="1D23B971" w14:textId="77777777" w:rsidTr="00EE20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FFFFFF" w:themeFill="background1"/>
          </w:tcPr>
          <w:p w14:paraId="25E43C8F" w14:textId="3A87ABCA" w:rsidR="00172583" w:rsidRPr="005236DF" w:rsidRDefault="00172583" w:rsidP="0019263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  <w:shd w:val="clear" w:color="auto" w:fill="FFFFFF" w:themeFill="background1"/>
          </w:tcPr>
          <w:p w14:paraId="3FF40447" w14:textId="77777777" w:rsidR="00172583" w:rsidRPr="005236DF" w:rsidRDefault="00172583" w:rsidP="0019263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236DF">
              <w:rPr>
                <w:rFonts w:ascii="Calibri" w:hAnsi="Calibri" w:cs="Arial"/>
                <w:sz w:val="18"/>
                <w:szCs w:val="18"/>
              </w:rPr>
              <w:t>Young goats sleep in barn</w:t>
            </w:r>
          </w:p>
        </w:tc>
        <w:tc>
          <w:tcPr>
            <w:tcW w:w="255" w:type="dxa"/>
            <w:shd w:val="clear" w:color="auto" w:fill="FFFFFF" w:themeFill="background1"/>
          </w:tcPr>
          <w:p w14:paraId="5D53E17A" w14:textId="77777777" w:rsidR="00172583" w:rsidRPr="005236DF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shd w:val="clear" w:color="auto" w:fill="FFFFFF" w:themeFill="background1"/>
          </w:tcPr>
          <w:p w14:paraId="49DA991C" w14:textId="77777777" w:rsidR="00172583" w:rsidRPr="005236DF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236DF">
              <w:rPr>
                <w:sz w:val="18"/>
                <w:szCs w:val="18"/>
              </w:rPr>
              <w:t>9</w:t>
            </w:r>
          </w:p>
        </w:tc>
        <w:tc>
          <w:tcPr>
            <w:tcW w:w="805" w:type="dxa"/>
            <w:gridSpan w:val="2"/>
            <w:shd w:val="clear" w:color="auto" w:fill="FFFFFF" w:themeFill="background1"/>
          </w:tcPr>
          <w:p w14:paraId="62309492" w14:textId="2E2B8A51" w:rsidR="00172583" w:rsidRPr="005236DF" w:rsidRDefault="008E5C3F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12.5</w:t>
            </w:r>
          </w:p>
        </w:tc>
        <w:tc>
          <w:tcPr>
            <w:tcW w:w="236" w:type="dxa"/>
            <w:shd w:val="clear" w:color="auto" w:fill="FFFFFF" w:themeFill="background1"/>
          </w:tcPr>
          <w:p w14:paraId="79B1DE71" w14:textId="77777777" w:rsidR="00172583" w:rsidRPr="005236DF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shd w:val="clear" w:color="auto" w:fill="FFFFFF" w:themeFill="background1"/>
          </w:tcPr>
          <w:p w14:paraId="03768562" w14:textId="77777777" w:rsidR="00172583" w:rsidRPr="005236DF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236DF">
              <w:rPr>
                <w:sz w:val="18"/>
                <w:szCs w:val="18"/>
              </w:rPr>
              <w:t>18</w:t>
            </w:r>
          </w:p>
        </w:tc>
        <w:tc>
          <w:tcPr>
            <w:tcW w:w="885" w:type="dxa"/>
            <w:shd w:val="clear" w:color="auto" w:fill="FFFFFF" w:themeFill="background1"/>
          </w:tcPr>
          <w:p w14:paraId="74E7B712" w14:textId="74939F55" w:rsidR="00172583" w:rsidRPr="005236DF" w:rsidRDefault="008E5C3F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24.7</w:t>
            </w:r>
          </w:p>
        </w:tc>
        <w:tc>
          <w:tcPr>
            <w:tcW w:w="270" w:type="dxa"/>
            <w:shd w:val="clear" w:color="auto" w:fill="FFFFFF" w:themeFill="background1"/>
          </w:tcPr>
          <w:p w14:paraId="2A22D212" w14:textId="77777777" w:rsidR="00172583" w:rsidRPr="005236DF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14:paraId="29A0405B" w14:textId="65594E43" w:rsidR="00172583" w:rsidRPr="005236DF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236DF">
              <w:rPr>
                <w:sz w:val="18"/>
                <w:szCs w:val="18"/>
              </w:rPr>
              <w:t>0.3 (0.1-1</w:t>
            </w:r>
            <w:r w:rsidR="00B56B15">
              <w:rPr>
                <w:sz w:val="18"/>
                <w:szCs w:val="18"/>
              </w:rPr>
              <w:t>.0</w:t>
            </w:r>
            <w:r w:rsidRPr="005236DF">
              <w:rPr>
                <w:sz w:val="18"/>
                <w:szCs w:val="18"/>
              </w:rPr>
              <w:t>)</w:t>
            </w:r>
          </w:p>
        </w:tc>
        <w:tc>
          <w:tcPr>
            <w:tcW w:w="810" w:type="dxa"/>
            <w:shd w:val="clear" w:color="auto" w:fill="FFFFFF" w:themeFill="background1"/>
          </w:tcPr>
          <w:p w14:paraId="03D1A7EC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236DF">
              <w:rPr>
                <w:sz w:val="18"/>
                <w:szCs w:val="18"/>
              </w:rPr>
              <w:t>0.05</w:t>
            </w:r>
          </w:p>
        </w:tc>
      </w:tr>
      <w:tr w:rsidR="00172583" w:rsidRPr="00BA2DC2" w14:paraId="713C54D1" w14:textId="77777777" w:rsidTr="00B43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8" w:space="0" w:color="auto"/>
            </w:tcBorders>
          </w:tcPr>
          <w:p w14:paraId="656843F3" w14:textId="77777777" w:rsidR="00172583" w:rsidRPr="00BA2DC2" w:rsidRDefault="00172583" w:rsidP="00192639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8" w:space="0" w:color="auto"/>
            </w:tcBorders>
          </w:tcPr>
          <w:p w14:paraId="6C03B03E" w14:textId="77777777" w:rsidR="00172583" w:rsidRPr="00BA2DC2" w:rsidRDefault="00172583" w:rsidP="0019263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8" w:space="0" w:color="auto"/>
            </w:tcBorders>
          </w:tcPr>
          <w:p w14:paraId="648D3B19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8" w:space="0" w:color="auto"/>
            </w:tcBorders>
          </w:tcPr>
          <w:p w14:paraId="27390C5E" w14:textId="12E5C43B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05" w:type="dxa"/>
            <w:gridSpan w:val="2"/>
            <w:tcBorders>
              <w:bottom w:val="single" w:sz="8" w:space="0" w:color="auto"/>
            </w:tcBorders>
          </w:tcPr>
          <w:p w14:paraId="529C423F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bottom w:val="single" w:sz="8" w:space="0" w:color="auto"/>
            </w:tcBorders>
          </w:tcPr>
          <w:p w14:paraId="4FA64B65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bottom w:val="single" w:sz="8" w:space="0" w:color="auto"/>
            </w:tcBorders>
          </w:tcPr>
          <w:p w14:paraId="5F5EA52E" w14:textId="13A5B4B9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14:paraId="4CF3C547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</w:tcPr>
          <w:p w14:paraId="3EE42064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50BB6FDF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</w:tcPr>
          <w:p w14:paraId="41BFAC28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72583" w:rsidRPr="00BA2DC2" w14:paraId="22A2E618" w14:textId="77777777" w:rsidTr="00B43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0" w:type="dxa"/>
            <w:gridSpan w:val="2"/>
            <w:tcBorders>
              <w:top w:val="single" w:sz="8" w:space="0" w:color="auto"/>
            </w:tcBorders>
          </w:tcPr>
          <w:p w14:paraId="7B739D15" w14:textId="4B9B620A" w:rsidR="00172583" w:rsidRPr="00BA2DC2" w:rsidRDefault="00172583" w:rsidP="00205DCA">
            <w:pPr>
              <w:rPr>
                <w:sz w:val="18"/>
                <w:szCs w:val="18"/>
              </w:rPr>
            </w:pPr>
            <w:r w:rsidRPr="006318B0">
              <w:rPr>
                <w:sz w:val="18"/>
                <w:szCs w:val="18"/>
              </w:rPr>
              <w:t>Young goat</w:t>
            </w:r>
            <w:r w:rsidR="00D71A54">
              <w:rPr>
                <w:sz w:val="18"/>
                <w:szCs w:val="18"/>
              </w:rPr>
              <w:t>s</w:t>
            </w:r>
            <w:r w:rsidRPr="006318B0">
              <w:rPr>
                <w:sz w:val="18"/>
                <w:szCs w:val="18"/>
              </w:rPr>
              <w:t xml:space="preserve"> sleeping in the pen</w:t>
            </w:r>
          </w:p>
        </w:tc>
        <w:tc>
          <w:tcPr>
            <w:tcW w:w="255" w:type="dxa"/>
            <w:tcBorders>
              <w:top w:val="single" w:sz="8" w:space="0" w:color="auto"/>
            </w:tcBorders>
          </w:tcPr>
          <w:p w14:paraId="1D5E39B3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8" w:space="0" w:color="auto"/>
            </w:tcBorders>
          </w:tcPr>
          <w:p w14:paraId="42D8404C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single" w:sz="8" w:space="0" w:color="auto"/>
            </w:tcBorders>
          </w:tcPr>
          <w:p w14:paraId="7D278D41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8" w:space="0" w:color="auto"/>
            </w:tcBorders>
          </w:tcPr>
          <w:p w14:paraId="7162FB29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top w:val="single" w:sz="8" w:space="0" w:color="auto"/>
            </w:tcBorders>
          </w:tcPr>
          <w:p w14:paraId="7D4A3A2B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8" w:space="0" w:color="auto"/>
            </w:tcBorders>
          </w:tcPr>
          <w:p w14:paraId="23A68194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8" w:space="0" w:color="auto"/>
            </w:tcBorders>
          </w:tcPr>
          <w:p w14:paraId="45C5CB47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</w:tcPr>
          <w:p w14:paraId="50144BB1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8" w:space="0" w:color="auto"/>
            </w:tcBorders>
          </w:tcPr>
          <w:p w14:paraId="35A8AA88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CF6262" w14:paraId="709EE77B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045D7B9F" w14:textId="77777777" w:rsidR="00205DCA" w:rsidRPr="00CF6262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115C3DE2" w14:textId="230D0109" w:rsidR="00205DCA" w:rsidRPr="00CF6262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No young goat</w:t>
            </w:r>
            <w:r w:rsidR="00D71A54">
              <w:rPr>
                <w:sz w:val="18"/>
                <w:szCs w:val="18"/>
              </w:rPr>
              <w:t>s</w:t>
            </w:r>
          </w:p>
        </w:tc>
        <w:tc>
          <w:tcPr>
            <w:tcW w:w="255" w:type="dxa"/>
          </w:tcPr>
          <w:p w14:paraId="1ABEC6A5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23D75C9E" w14:textId="5E54664E" w:rsidR="00205DCA" w:rsidRPr="00CF6262" w:rsidRDefault="008E5C3F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805" w:type="dxa"/>
            <w:gridSpan w:val="2"/>
          </w:tcPr>
          <w:p w14:paraId="1808E77A" w14:textId="66E5AF67" w:rsidR="00205DCA" w:rsidRPr="00CF6262" w:rsidRDefault="008E5C3F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72.2</w:t>
            </w:r>
          </w:p>
        </w:tc>
        <w:tc>
          <w:tcPr>
            <w:tcW w:w="236" w:type="dxa"/>
          </w:tcPr>
          <w:p w14:paraId="28A4F123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5AC39FEF" w14:textId="49D37411" w:rsidR="00205DCA" w:rsidRPr="00CF6262" w:rsidRDefault="00B56B15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8E5C3F">
              <w:rPr>
                <w:sz w:val="18"/>
                <w:szCs w:val="18"/>
              </w:rPr>
              <w:t>5</w:t>
            </w:r>
          </w:p>
        </w:tc>
        <w:tc>
          <w:tcPr>
            <w:tcW w:w="885" w:type="dxa"/>
          </w:tcPr>
          <w:p w14:paraId="1DDB73F6" w14:textId="15497B50" w:rsidR="00205DCA" w:rsidRPr="00CF6262" w:rsidRDefault="008E5C3F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61.6</w:t>
            </w:r>
          </w:p>
        </w:tc>
        <w:tc>
          <w:tcPr>
            <w:tcW w:w="270" w:type="dxa"/>
          </w:tcPr>
          <w:p w14:paraId="06FC5992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1A04E82B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494B80F4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172583" w:rsidRPr="008B0FCA" w14:paraId="178AF1E9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7E8DDA12" w14:textId="50EB3604" w:rsidR="00172583" w:rsidRPr="008B0FCA" w:rsidRDefault="00172583" w:rsidP="00192639">
            <w:pPr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22F3E352" w14:textId="6E2248A5" w:rsidR="00172583" w:rsidRPr="008B0FCA" w:rsidRDefault="00172583" w:rsidP="0019263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rFonts w:ascii="Calibri" w:hAnsi="Calibri" w:cs="Arial"/>
                <w:sz w:val="18"/>
                <w:szCs w:val="18"/>
              </w:rPr>
              <w:t xml:space="preserve">Young goats </w:t>
            </w:r>
            <w:r w:rsidR="005A4E34">
              <w:rPr>
                <w:rFonts w:ascii="Calibri" w:hAnsi="Calibri" w:cs="Arial"/>
                <w:sz w:val="18"/>
                <w:szCs w:val="18"/>
              </w:rPr>
              <w:t xml:space="preserve">do not sleep in a </w:t>
            </w:r>
            <w:r w:rsidRPr="008B0FCA">
              <w:rPr>
                <w:rFonts w:ascii="Calibri" w:hAnsi="Calibri" w:cs="Arial"/>
                <w:sz w:val="18"/>
                <w:szCs w:val="18"/>
              </w:rPr>
              <w:t>pen</w:t>
            </w:r>
          </w:p>
        </w:tc>
        <w:tc>
          <w:tcPr>
            <w:tcW w:w="255" w:type="dxa"/>
          </w:tcPr>
          <w:p w14:paraId="2BD9465B" w14:textId="77777777" w:rsidR="00172583" w:rsidRPr="008B0FCA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07BB9022" w14:textId="77777777" w:rsidR="00172583" w:rsidRPr="008B0FCA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14</w:t>
            </w:r>
          </w:p>
        </w:tc>
        <w:tc>
          <w:tcPr>
            <w:tcW w:w="805" w:type="dxa"/>
            <w:gridSpan w:val="2"/>
          </w:tcPr>
          <w:p w14:paraId="41952F76" w14:textId="4315E7A9" w:rsidR="00172583" w:rsidRPr="008B0FCA" w:rsidRDefault="008E5C3F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19.4</w:t>
            </w:r>
          </w:p>
        </w:tc>
        <w:tc>
          <w:tcPr>
            <w:tcW w:w="236" w:type="dxa"/>
          </w:tcPr>
          <w:p w14:paraId="66EC45B3" w14:textId="77777777" w:rsidR="00172583" w:rsidRPr="008B0FCA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2E6885CB" w14:textId="77777777" w:rsidR="00172583" w:rsidRPr="008B0FCA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23</w:t>
            </w:r>
          </w:p>
        </w:tc>
        <w:tc>
          <w:tcPr>
            <w:tcW w:w="885" w:type="dxa"/>
          </w:tcPr>
          <w:p w14:paraId="7AE18A25" w14:textId="37F8B60E" w:rsidR="00172583" w:rsidRPr="008B0FCA" w:rsidRDefault="008E5C3F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270" w:type="dxa"/>
          </w:tcPr>
          <w:p w14:paraId="3291AAF6" w14:textId="77777777" w:rsidR="00172583" w:rsidRPr="008B0FCA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361DCCD" w14:textId="3284343C" w:rsidR="00172583" w:rsidRPr="008B0FCA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0.5 (0.2-1.1)</w:t>
            </w:r>
          </w:p>
        </w:tc>
        <w:tc>
          <w:tcPr>
            <w:tcW w:w="810" w:type="dxa"/>
          </w:tcPr>
          <w:p w14:paraId="7C605ADE" w14:textId="77777777" w:rsidR="00172583" w:rsidRPr="008B0FCA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0.09</w:t>
            </w:r>
          </w:p>
        </w:tc>
      </w:tr>
      <w:tr w:rsidR="00172583" w:rsidRPr="008B0FCA" w14:paraId="1A538579" w14:textId="77777777" w:rsidTr="00EE2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486F237A" w14:textId="18DC2109" w:rsidR="00172583" w:rsidRPr="008B0FCA" w:rsidRDefault="00172583" w:rsidP="0019263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6AB0E31F" w14:textId="77777777" w:rsidR="00172583" w:rsidRPr="008B0FCA" w:rsidRDefault="00172583" w:rsidP="0019263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rFonts w:ascii="Calibri" w:hAnsi="Calibri" w:cs="Arial"/>
                <w:sz w:val="18"/>
                <w:szCs w:val="18"/>
              </w:rPr>
              <w:t>Young goats sleep in pen</w:t>
            </w:r>
          </w:p>
        </w:tc>
        <w:tc>
          <w:tcPr>
            <w:tcW w:w="255" w:type="dxa"/>
          </w:tcPr>
          <w:p w14:paraId="6F576F6F" w14:textId="77777777" w:rsidR="00172583" w:rsidRPr="008B0FCA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482E5686" w14:textId="77777777" w:rsidR="00172583" w:rsidRPr="008B0FCA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6</w:t>
            </w:r>
          </w:p>
        </w:tc>
        <w:tc>
          <w:tcPr>
            <w:tcW w:w="805" w:type="dxa"/>
            <w:gridSpan w:val="2"/>
          </w:tcPr>
          <w:p w14:paraId="34BA2C5F" w14:textId="410A5135" w:rsidR="00172583" w:rsidRPr="008B0FCA" w:rsidRDefault="008E5C3F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8.3</w:t>
            </w:r>
          </w:p>
        </w:tc>
        <w:tc>
          <w:tcPr>
            <w:tcW w:w="236" w:type="dxa"/>
          </w:tcPr>
          <w:p w14:paraId="1813C27C" w14:textId="77777777" w:rsidR="00172583" w:rsidRPr="008B0FCA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228DDE85" w14:textId="77777777" w:rsidR="00172583" w:rsidRPr="008B0FCA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5</w:t>
            </w:r>
          </w:p>
        </w:tc>
        <w:tc>
          <w:tcPr>
            <w:tcW w:w="885" w:type="dxa"/>
          </w:tcPr>
          <w:p w14:paraId="379E61CB" w14:textId="4ADA6858" w:rsidR="00172583" w:rsidRPr="008B0FCA" w:rsidRDefault="008E5C3F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6.8</w:t>
            </w:r>
          </w:p>
        </w:tc>
        <w:tc>
          <w:tcPr>
            <w:tcW w:w="270" w:type="dxa"/>
          </w:tcPr>
          <w:p w14:paraId="6FA7F505" w14:textId="77777777" w:rsidR="00172583" w:rsidRPr="008B0FCA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5D025252" w14:textId="0D975560" w:rsidR="00172583" w:rsidRPr="008B0FCA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1</w:t>
            </w:r>
            <w:r w:rsidR="00B56B15">
              <w:rPr>
                <w:sz w:val="18"/>
                <w:szCs w:val="18"/>
              </w:rPr>
              <w:t>.0</w:t>
            </w:r>
            <w:r w:rsidRPr="008B0FCA">
              <w:rPr>
                <w:sz w:val="18"/>
                <w:szCs w:val="18"/>
              </w:rPr>
              <w:t xml:space="preserve"> (0.2-4.6)</w:t>
            </w:r>
          </w:p>
        </w:tc>
        <w:tc>
          <w:tcPr>
            <w:tcW w:w="810" w:type="dxa"/>
          </w:tcPr>
          <w:p w14:paraId="3D1CF0ED" w14:textId="77777777" w:rsidR="00172583" w:rsidRPr="008B0FCA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1</w:t>
            </w:r>
          </w:p>
        </w:tc>
      </w:tr>
      <w:tr w:rsidR="00172583" w:rsidRPr="00BA2DC2" w14:paraId="3C492CBC" w14:textId="77777777" w:rsidTr="00B43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8" w:space="0" w:color="auto"/>
            </w:tcBorders>
          </w:tcPr>
          <w:p w14:paraId="2C0469CF" w14:textId="77777777" w:rsidR="00172583" w:rsidRPr="00BA2DC2" w:rsidRDefault="00172583" w:rsidP="00192639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8" w:space="0" w:color="auto"/>
            </w:tcBorders>
          </w:tcPr>
          <w:p w14:paraId="405BFAAC" w14:textId="77777777" w:rsidR="00172583" w:rsidRPr="00BA2DC2" w:rsidRDefault="00172583" w:rsidP="0019263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8" w:space="0" w:color="auto"/>
            </w:tcBorders>
          </w:tcPr>
          <w:p w14:paraId="23AC7579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8" w:space="0" w:color="auto"/>
            </w:tcBorders>
          </w:tcPr>
          <w:p w14:paraId="2B1BF674" w14:textId="20B1A151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05" w:type="dxa"/>
            <w:gridSpan w:val="2"/>
            <w:tcBorders>
              <w:bottom w:val="single" w:sz="8" w:space="0" w:color="auto"/>
            </w:tcBorders>
          </w:tcPr>
          <w:p w14:paraId="6ACA77BC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bottom w:val="single" w:sz="8" w:space="0" w:color="auto"/>
            </w:tcBorders>
          </w:tcPr>
          <w:p w14:paraId="74605EF4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bottom w:val="single" w:sz="8" w:space="0" w:color="auto"/>
            </w:tcBorders>
          </w:tcPr>
          <w:p w14:paraId="7F1708C8" w14:textId="59865E8A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14:paraId="31B8D3BF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</w:tcPr>
          <w:p w14:paraId="1AA0203A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0C0122BF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</w:tcPr>
          <w:p w14:paraId="229EAC6A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72583" w:rsidRPr="00BA2DC2" w14:paraId="20D8B59D" w14:textId="77777777" w:rsidTr="00B43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0" w:type="dxa"/>
            <w:gridSpan w:val="2"/>
            <w:tcBorders>
              <w:top w:val="single" w:sz="8" w:space="0" w:color="auto"/>
            </w:tcBorders>
          </w:tcPr>
          <w:p w14:paraId="6EC8161F" w14:textId="1A7EC7A2" w:rsidR="00172583" w:rsidRPr="00BA2DC2" w:rsidRDefault="00172583" w:rsidP="00205DCA">
            <w:pPr>
              <w:rPr>
                <w:sz w:val="18"/>
                <w:szCs w:val="18"/>
              </w:rPr>
            </w:pPr>
            <w:r w:rsidRPr="006318B0">
              <w:rPr>
                <w:sz w:val="18"/>
                <w:szCs w:val="18"/>
              </w:rPr>
              <w:t>Adult goat sleeping in the barn</w:t>
            </w:r>
          </w:p>
        </w:tc>
        <w:tc>
          <w:tcPr>
            <w:tcW w:w="255" w:type="dxa"/>
            <w:tcBorders>
              <w:top w:val="single" w:sz="8" w:space="0" w:color="auto"/>
            </w:tcBorders>
          </w:tcPr>
          <w:p w14:paraId="0D05972E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8" w:space="0" w:color="auto"/>
            </w:tcBorders>
          </w:tcPr>
          <w:p w14:paraId="2A857330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single" w:sz="8" w:space="0" w:color="auto"/>
            </w:tcBorders>
          </w:tcPr>
          <w:p w14:paraId="5CA0CA1C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8" w:space="0" w:color="auto"/>
            </w:tcBorders>
          </w:tcPr>
          <w:p w14:paraId="1F766D90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top w:val="single" w:sz="8" w:space="0" w:color="auto"/>
            </w:tcBorders>
          </w:tcPr>
          <w:p w14:paraId="1D55FB8A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8" w:space="0" w:color="auto"/>
            </w:tcBorders>
          </w:tcPr>
          <w:p w14:paraId="069FA8E4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8" w:space="0" w:color="auto"/>
            </w:tcBorders>
          </w:tcPr>
          <w:p w14:paraId="361ED871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</w:tcPr>
          <w:p w14:paraId="586247EF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8" w:space="0" w:color="auto"/>
            </w:tcBorders>
          </w:tcPr>
          <w:p w14:paraId="4D6E7058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CF6262" w14:paraId="4316C82E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1B234788" w14:textId="77777777" w:rsidR="00205DCA" w:rsidRPr="00CF6262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337BEAF9" w14:textId="44ED8339" w:rsidR="00205DCA" w:rsidRPr="00CF6262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No adult goat</w:t>
            </w:r>
            <w:r w:rsidR="00D71A54">
              <w:rPr>
                <w:sz w:val="18"/>
                <w:szCs w:val="18"/>
              </w:rPr>
              <w:t>s</w:t>
            </w:r>
          </w:p>
        </w:tc>
        <w:tc>
          <w:tcPr>
            <w:tcW w:w="255" w:type="dxa"/>
          </w:tcPr>
          <w:p w14:paraId="33F21FA2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6AB46723" w14:textId="37E1E331" w:rsidR="00205DCA" w:rsidRPr="00CF6262" w:rsidRDefault="008E5C3F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805" w:type="dxa"/>
            <w:gridSpan w:val="2"/>
          </w:tcPr>
          <w:p w14:paraId="25E58907" w14:textId="0107FC8F" w:rsidR="00205DCA" w:rsidRPr="00CF6262" w:rsidRDefault="008E5C3F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236" w:type="dxa"/>
          </w:tcPr>
          <w:p w14:paraId="71C686D0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682EDF62" w14:textId="72491208" w:rsidR="00205DCA" w:rsidRPr="00CF6262" w:rsidRDefault="008E5C3F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885" w:type="dxa"/>
          </w:tcPr>
          <w:p w14:paraId="693C9C53" w14:textId="7845BBC2" w:rsidR="00205DCA" w:rsidRPr="00CF6262" w:rsidRDefault="008E5C3F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36.1</w:t>
            </w:r>
          </w:p>
        </w:tc>
        <w:tc>
          <w:tcPr>
            <w:tcW w:w="270" w:type="dxa"/>
          </w:tcPr>
          <w:p w14:paraId="5546014E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9ACEF6A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7A69ACCA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172583" w:rsidRPr="008B0FCA" w14:paraId="279FBEE9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1134307A" w14:textId="4CDA6236" w:rsidR="00172583" w:rsidRPr="008B0FCA" w:rsidRDefault="00172583" w:rsidP="00192639">
            <w:pPr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1A3470AB" w14:textId="11FF70FC" w:rsidR="00172583" w:rsidRPr="008B0FCA" w:rsidRDefault="00172583" w:rsidP="0019263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rFonts w:ascii="Calibri" w:hAnsi="Calibri" w:cs="Arial"/>
                <w:sz w:val="18"/>
                <w:szCs w:val="18"/>
              </w:rPr>
              <w:t xml:space="preserve">Adult goats </w:t>
            </w:r>
            <w:r w:rsidR="005A4E34">
              <w:rPr>
                <w:rFonts w:ascii="Calibri" w:hAnsi="Calibri" w:cs="Arial"/>
                <w:sz w:val="18"/>
                <w:szCs w:val="18"/>
              </w:rPr>
              <w:t xml:space="preserve">do not sleep in a </w:t>
            </w:r>
            <w:r w:rsidRPr="008B0FCA">
              <w:rPr>
                <w:rFonts w:ascii="Calibri" w:hAnsi="Calibri" w:cs="Arial"/>
                <w:sz w:val="18"/>
                <w:szCs w:val="18"/>
              </w:rPr>
              <w:t>barn</w:t>
            </w:r>
          </w:p>
        </w:tc>
        <w:tc>
          <w:tcPr>
            <w:tcW w:w="255" w:type="dxa"/>
          </w:tcPr>
          <w:p w14:paraId="24EBC965" w14:textId="77777777" w:rsidR="00172583" w:rsidRPr="008B0FCA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05A7AEF1" w14:textId="77777777" w:rsidR="00172583" w:rsidRPr="008B0FCA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24</w:t>
            </w:r>
          </w:p>
        </w:tc>
        <w:tc>
          <w:tcPr>
            <w:tcW w:w="805" w:type="dxa"/>
            <w:gridSpan w:val="2"/>
          </w:tcPr>
          <w:p w14:paraId="0CEF13C5" w14:textId="2C1D8C03" w:rsidR="00172583" w:rsidRPr="008B0FCA" w:rsidRDefault="008E5C3F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32.9</w:t>
            </w:r>
          </w:p>
        </w:tc>
        <w:tc>
          <w:tcPr>
            <w:tcW w:w="236" w:type="dxa"/>
          </w:tcPr>
          <w:p w14:paraId="561C3E27" w14:textId="77777777" w:rsidR="00172583" w:rsidRPr="008B0FCA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11AC8DC9" w14:textId="77777777" w:rsidR="00172583" w:rsidRPr="008B0FCA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15</w:t>
            </w:r>
          </w:p>
        </w:tc>
        <w:tc>
          <w:tcPr>
            <w:tcW w:w="885" w:type="dxa"/>
          </w:tcPr>
          <w:p w14:paraId="23C81936" w14:textId="43652F26" w:rsidR="00172583" w:rsidRPr="008B0FCA" w:rsidRDefault="008E5C3F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20.8</w:t>
            </w:r>
          </w:p>
        </w:tc>
        <w:tc>
          <w:tcPr>
            <w:tcW w:w="270" w:type="dxa"/>
          </w:tcPr>
          <w:p w14:paraId="70358403" w14:textId="77777777" w:rsidR="00172583" w:rsidRPr="008B0FCA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1790896" w14:textId="7E1861E8" w:rsidR="00172583" w:rsidRPr="008B0FCA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1.9 (0.7-4.9)</w:t>
            </w:r>
          </w:p>
        </w:tc>
        <w:tc>
          <w:tcPr>
            <w:tcW w:w="810" w:type="dxa"/>
          </w:tcPr>
          <w:p w14:paraId="1B4B0230" w14:textId="77777777" w:rsidR="00172583" w:rsidRPr="008B0FCA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0.2</w:t>
            </w:r>
          </w:p>
        </w:tc>
      </w:tr>
      <w:tr w:rsidR="00172583" w:rsidRPr="008B0FCA" w14:paraId="467FAF45" w14:textId="77777777" w:rsidTr="000659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FFFFFF" w:themeFill="background1"/>
          </w:tcPr>
          <w:p w14:paraId="366BBCF6" w14:textId="4590AAE5" w:rsidR="00172583" w:rsidRPr="008B0FCA" w:rsidRDefault="00172583" w:rsidP="0019263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  <w:shd w:val="clear" w:color="auto" w:fill="FFFFFF" w:themeFill="background1"/>
          </w:tcPr>
          <w:p w14:paraId="5E3CF00F" w14:textId="77777777" w:rsidR="00172583" w:rsidRPr="008B0FCA" w:rsidRDefault="00172583" w:rsidP="0019263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rFonts w:ascii="Calibri" w:hAnsi="Calibri" w:cs="Arial"/>
                <w:sz w:val="18"/>
                <w:szCs w:val="18"/>
              </w:rPr>
              <w:t>Adult goats sleep in barn</w:t>
            </w:r>
          </w:p>
        </w:tc>
        <w:tc>
          <w:tcPr>
            <w:tcW w:w="255" w:type="dxa"/>
            <w:shd w:val="clear" w:color="auto" w:fill="FFFFFF" w:themeFill="background1"/>
          </w:tcPr>
          <w:p w14:paraId="20739006" w14:textId="77777777" w:rsidR="00172583" w:rsidRPr="008B0FCA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shd w:val="clear" w:color="auto" w:fill="FFFFFF" w:themeFill="background1"/>
          </w:tcPr>
          <w:p w14:paraId="3D5D137D" w14:textId="77777777" w:rsidR="00172583" w:rsidRPr="008B0FCA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22</w:t>
            </w:r>
          </w:p>
        </w:tc>
        <w:tc>
          <w:tcPr>
            <w:tcW w:w="805" w:type="dxa"/>
            <w:gridSpan w:val="2"/>
            <w:shd w:val="clear" w:color="auto" w:fill="FFFFFF" w:themeFill="background1"/>
          </w:tcPr>
          <w:p w14:paraId="36C172E2" w14:textId="2AFBDF7C" w:rsidR="00172583" w:rsidRPr="008B0FCA" w:rsidRDefault="008E5C3F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</w:t>
            </w:r>
          </w:p>
        </w:tc>
        <w:tc>
          <w:tcPr>
            <w:tcW w:w="236" w:type="dxa"/>
            <w:shd w:val="clear" w:color="auto" w:fill="FFFFFF" w:themeFill="background1"/>
          </w:tcPr>
          <w:p w14:paraId="70250BA9" w14:textId="77777777" w:rsidR="00172583" w:rsidRPr="008B0FCA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shd w:val="clear" w:color="auto" w:fill="FFFFFF" w:themeFill="background1"/>
          </w:tcPr>
          <w:p w14:paraId="47D8A6CA" w14:textId="77777777" w:rsidR="00172583" w:rsidRPr="008B0FCA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31</w:t>
            </w:r>
          </w:p>
        </w:tc>
        <w:tc>
          <w:tcPr>
            <w:tcW w:w="885" w:type="dxa"/>
            <w:shd w:val="clear" w:color="auto" w:fill="FFFFFF" w:themeFill="background1"/>
          </w:tcPr>
          <w:p w14:paraId="5D837F81" w14:textId="0C8BF45F" w:rsidR="00172583" w:rsidRPr="008B0FCA" w:rsidRDefault="008E5C3F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43.1</w:t>
            </w:r>
          </w:p>
        </w:tc>
        <w:tc>
          <w:tcPr>
            <w:tcW w:w="270" w:type="dxa"/>
            <w:shd w:val="clear" w:color="auto" w:fill="FFFFFF" w:themeFill="background1"/>
          </w:tcPr>
          <w:p w14:paraId="026C4947" w14:textId="77777777" w:rsidR="00172583" w:rsidRPr="008B0FCA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14:paraId="7F4C50F2" w14:textId="0586AAB5" w:rsidR="00172583" w:rsidRPr="008B0FCA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0.6 (0.3-1.5)</w:t>
            </w:r>
          </w:p>
        </w:tc>
        <w:tc>
          <w:tcPr>
            <w:tcW w:w="810" w:type="dxa"/>
            <w:shd w:val="clear" w:color="auto" w:fill="FFFFFF" w:themeFill="background1"/>
          </w:tcPr>
          <w:p w14:paraId="2DCA5731" w14:textId="77777777" w:rsidR="00172583" w:rsidRPr="008B0FCA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0.3</w:t>
            </w:r>
          </w:p>
        </w:tc>
      </w:tr>
      <w:tr w:rsidR="00172583" w:rsidRPr="00BA2DC2" w14:paraId="693A2607" w14:textId="77777777" w:rsidTr="00B43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8" w:space="0" w:color="auto"/>
            </w:tcBorders>
          </w:tcPr>
          <w:p w14:paraId="3CB062B3" w14:textId="77777777" w:rsidR="00172583" w:rsidRPr="00BA2DC2" w:rsidRDefault="00172583" w:rsidP="00192639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8" w:space="0" w:color="auto"/>
            </w:tcBorders>
          </w:tcPr>
          <w:p w14:paraId="55C74DE9" w14:textId="77777777" w:rsidR="00172583" w:rsidRPr="00BA2DC2" w:rsidRDefault="00172583" w:rsidP="0019263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8" w:space="0" w:color="auto"/>
            </w:tcBorders>
          </w:tcPr>
          <w:p w14:paraId="5A04B82A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8" w:space="0" w:color="auto"/>
            </w:tcBorders>
          </w:tcPr>
          <w:p w14:paraId="396E80FF" w14:textId="2035071D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05" w:type="dxa"/>
            <w:gridSpan w:val="2"/>
            <w:tcBorders>
              <w:bottom w:val="single" w:sz="8" w:space="0" w:color="auto"/>
            </w:tcBorders>
          </w:tcPr>
          <w:p w14:paraId="5F5790A0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bottom w:val="single" w:sz="8" w:space="0" w:color="auto"/>
            </w:tcBorders>
          </w:tcPr>
          <w:p w14:paraId="3D5440BD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bottom w:val="single" w:sz="8" w:space="0" w:color="auto"/>
            </w:tcBorders>
          </w:tcPr>
          <w:p w14:paraId="2D59FAD3" w14:textId="2D5E961D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14:paraId="6FF83549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</w:tcPr>
          <w:p w14:paraId="20211A0C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30F100D2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</w:tcPr>
          <w:p w14:paraId="28B9568D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72583" w:rsidRPr="00BA2DC2" w14:paraId="0CC5585E" w14:textId="77777777" w:rsidTr="00B43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0" w:type="dxa"/>
            <w:gridSpan w:val="2"/>
            <w:tcBorders>
              <w:top w:val="single" w:sz="8" w:space="0" w:color="auto"/>
            </w:tcBorders>
          </w:tcPr>
          <w:p w14:paraId="2E361987" w14:textId="66CFEA16" w:rsidR="00172583" w:rsidRPr="00BA2DC2" w:rsidRDefault="00172583" w:rsidP="00205DCA">
            <w:pPr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Frequency of manure collection</w:t>
            </w:r>
            <w:r w:rsidR="00D71A54">
              <w:rPr>
                <w:sz w:val="18"/>
                <w:szCs w:val="18"/>
              </w:rPr>
              <w:t xml:space="preserve"> from goats</w:t>
            </w:r>
          </w:p>
        </w:tc>
        <w:tc>
          <w:tcPr>
            <w:tcW w:w="255" w:type="dxa"/>
            <w:tcBorders>
              <w:top w:val="single" w:sz="8" w:space="0" w:color="auto"/>
            </w:tcBorders>
          </w:tcPr>
          <w:p w14:paraId="6C7E0949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8" w:space="0" w:color="auto"/>
            </w:tcBorders>
          </w:tcPr>
          <w:p w14:paraId="3A372D08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single" w:sz="8" w:space="0" w:color="auto"/>
            </w:tcBorders>
          </w:tcPr>
          <w:p w14:paraId="71C75AF4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8" w:space="0" w:color="auto"/>
            </w:tcBorders>
          </w:tcPr>
          <w:p w14:paraId="07F934AF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top w:val="single" w:sz="8" w:space="0" w:color="auto"/>
            </w:tcBorders>
          </w:tcPr>
          <w:p w14:paraId="7E66E2BB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8" w:space="0" w:color="auto"/>
            </w:tcBorders>
          </w:tcPr>
          <w:p w14:paraId="4C1512E0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8" w:space="0" w:color="auto"/>
            </w:tcBorders>
          </w:tcPr>
          <w:p w14:paraId="5F81E76D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</w:tcPr>
          <w:p w14:paraId="15982874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8" w:space="0" w:color="auto"/>
            </w:tcBorders>
          </w:tcPr>
          <w:p w14:paraId="0954942E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CF6262" w14:paraId="4219DDD1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5C0A5DDB" w14:textId="77777777" w:rsidR="00205DCA" w:rsidRPr="00CF6262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14BF8FE6" w14:textId="7A5EAB5F" w:rsidR="00205DCA" w:rsidRPr="00CF6262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No manure from young goats</w:t>
            </w:r>
          </w:p>
        </w:tc>
        <w:tc>
          <w:tcPr>
            <w:tcW w:w="255" w:type="dxa"/>
          </w:tcPr>
          <w:p w14:paraId="14002F44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66220CD5" w14:textId="702A8825" w:rsidR="00205DCA" w:rsidRPr="00CF6262" w:rsidRDefault="008E5C3F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805" w:type="dxa"/>
            <w:gridSpan w:val="2"/>
          </w:tcPr>
          <w:p w14:paraId="43532C02" w14:textId="2AB5F704" w:rsidR="00205DCA" w:rsidRPr="00CF6262" w:rsidRDefault="008E5C3F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71.2</w:t>
            </w:r>
          </w:p>
        </w:tc>
        <w:tc>
          <w:tcPr>
            <w:tcW w:w="236" w:type="dxa"/>
          </w:tcPr>
          <w:p w14:paraId="68CC2064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7A038A18" w14:textId="21D22CCC" w:rsidR="00205DCA" w:rsidRPr="00CF6262" w:rsidRDefault="008E5C3F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885" w:type="dxa"/>
          </w:tcPr>
          <w:p w14:paraId="74D5BEE4" w14:textId="170D4782" w:rsidR="00205DCA" w:rsidRPr="00CF6262" w:rsidRDefault="008E5C3F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61.6</w:t>
            </w:r>
          </w:p>
        </w:tc>
        <w:tc>
          <w:tcPr>
            <w:tcW w:w="270" w:type="dxa"/>
          </w:tcPr>
          <w:p w14:paraId="47091A8D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34C7873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67B5BCD3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172583" w:rsidRPr="008B0FCA" w14:paraId="0577F34F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2B73B3F3" w14:textId="43DBCE38" w:rsidR="00172583" w:rsidRPr="008B0FCA" w:rsidRDefault="00172583" w:rsidP="00192639">
            <w:pPr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10CB2881" w14:textId="38B18617" w:rsidR="00172583" w:rsidRPr="008B0FCA" w:rsidRDefault="00172583" w:rsidP="0053273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Collect manure from young goats once or more a day</w:t>
            </w:r>
          </w:p>
        </w:tc>
        <w:tc>
          <w:tcPr>
            <w:tcW w:w="255" w:type="dxa"/>
          </w:tcPr>
          <w:p w14:paraId="32D8212D" w14:textId="77777777" w:rsidR="00172583" w:rsidRPr="008B0FCA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3A3693F1" w14:textId="77777777" w:rsidR="00172583" w:rsidRPr="008B0FCA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10</w:t>
            </w:r>
          </w:p>
        </w:tc>
        <w:tc>
          <w:tcPr>
            <w:tcW w:w="805" w:type="dxa"/>
            <w:gridSpan w:val="2"/>
          </w:tcPr>
          <w:p w14:paraId="5AD66582" w14:textId="3FDB738C" w:rsidR="00172583" w:rsidRPr="008B0FCA" w:rsidRDefault="008E5C3F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236" w:type="dxa"/>
          </w:tcPr>
          <w:p w14:paraId="4400E478" w14:textId="77777777" w:rsidR="00172583" w:rsidRPr="008B0FCA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3891C901" w14:textId="77777777" w:rsidR="00172583" w:rsidRPr="008B0FCA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17</w:t>
            </w:r>
          </w:p>
        </w:tc>
        <w:tc>
          <w:tcPr>
            <w:tcW w:w="885" w:type="dxa"/>
          </w:tcPr>
          <w:p w14:paraId="4BD8F6D1" w14:textId="47BD9C19" w:rsidR="00172583" w:rsidRPr="008B0FCA" w:rsidRDefault="008E5C3F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23.3</w:t>
            </w:r>
          </w:p>
        </w:tc>
        <w:tc>
          <w:tcPr>
            <w:tcW w:w="270" w:type="dxa"/>
          </w:tcPr>
          <w:p w14:paraId="36DF51D7" w14:textId="77777777" w:rsidR="00172583" w:rsidRPr="008B0FCA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D0D9BB2" w14:textId="1BD6BBA6" w:rsidR="00172583" w:rsidRPr="008B0FCA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0.5 (0.2-1.2)</w:t>
            </w:r>
          </w:p>
        </w:tc>
        <w:tc>
          <w:tcPr>
            <w:tcW w:w="810" w:type="dxa"/>
          </w:tcPr>
          <w:p w14:paraId="1E1ACEB0" w14:textId="77777777" w:rsidR="00172583" w:rsidRPr="008B0FCA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0.1</w:t>
            </w:r>
          </w:p>
        </w:tc>
      </w:tr>
      <w:tr w:rsidR="00172583" w:rsidRPr="008B0FCA" w14:paraId="67EDE677" w14:textId="77777777" w:rsidTr="000659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65BDC81B" w14:textId="3F1DFC50" w:rsidR="00172583" w:rsidRPr="008B0FCA" w:rsidRDefault="00172583" w:rsidP="0019263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3CB2ACAB" w14:textId="0D71FB06" w:rsidR="00172583" w:rsidRPr="008B0FCA" w:rsidRDefault="00172583" w:rsidP="0053273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Collect manure from young goats less than once a day</w:t>
            </w:r>
          </w:p>
        </w:tc>
        <w:tc>
          <w:tcPr>
            <w:tcW w:w="255" w:type="dxa"/>
          </w:tcPr>
          <w:p w14:paraId="70D4B204" w14:textId="77777777" w:rsidR="00172583" w:rsidRPr="008B0FCA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135290F3" w14:textId="77777777" w:rsidR="00172583" w:rsidRPr="008B0FCA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11</w:t>
            </w:r>
          </w:p>
        </w:tc>
        <w:tc>
          <w:tcPr>
            <w:tcW w:w="805" w:type="dxa"/>
            <w:gridSpan w:val="2"/>
          </w:tcPr>
          <w:p w14:paraId="618F63C9" w14:textId="474E847A" w:rsidR="00172583" w:rsidRPr="008B0FCA" w:rsidRDefault="008E5C3F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236" w:type="dxa"/>
          </w:tcPr>
          <w:p w14:paraId="3209F818" w14:textId="77777777" w:rsidR="00172583" w:rsidRPr="008B0FCA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30E332F4" w14:textId="77777777" w:rsidR="00172583" w:rsidRPr="008B0FCA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11</w:t>
            </w:r>
          </w:p>
        </w:tc>
        <w:tc>
          <w:tcPr>
            <w:tcW w:w="885" w:type="dxa"/>
          </w:tcPr>
          <w:p w14:paraId="17267D68" w14:textId="6335C293" w:rsidR="00172583" w:rsidRPr="008B0FCA" w:rsidRDefault="008E5C3F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270" w:type="dxa"/>
          </w:tcPr>
          <w:p w14:paraId="0CD56BA0" w14:textId="77777777" w:rsidR="00172583" w:rsidRPr="008B0FCA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0CB8A21" w14:textId="2A70ABC7" w:rsidR="00172583" w:rsidRPr="008B0FCA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0.</w:t>
            </w:r>
            <w:r w:rsidR="00DE3356">
              <w:rPr>
                <w:sz w:val="18"/>
                <w:szCs w:val="18"/>
              </w:rPr>
              <w:t>8</w:t>
            </w:r>
            <w:r w:rsidRPr="008B0FCA">
              <w:rPr>
                <w:sz w:val="18"/>
                <w:szCs w:val="18"/>
              </w:rPr>
              <w:t xml:space="preserve"> (0.3-2.4)</w:t>
            </w:r>
          </w:p>
        </w:tc>
        <w:tc>
          <w:tcPr>
            <w:tcW w:w="810" w:type="dxa"/>
          </w:tcPr>
          <w:p w14:paraId="1B7EBB8E" w14:textId="77777777" w:rsidR="00172583" w:rsidRPr="008B0FCA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0.7</w:t>
            </w:r>
          </w:p>
        </w:tc>
      </w:tr>
      <w:tr w:rsidR="00172583" w:rsidRPr="00BA2DC2" w14:paraId="171049B1" w14:textId="77777777" w:rsidTr="00B43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8" w:space="0" w:color="auto"/>
            </w:tcBorders>
          </w:tcPr>
          <w:p w14:paraId="69BF1A35" w14:textId="77777777" w:rsidR="00172583" w:rsidRPr="00BA2DC2" w:rsidRDefault="00172583" w:rsidP="00192639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8" w:space="0" w:color="auto"/>
            </w:tcBorders>
          </w:tcPr>
          <w:p w14:paraId="635D457C" w14:textId="77777777" w:rsidR="00172583" w:rsidRPr="00BA2DC2" w:rsidRDefault="00172583" w:rsidP="0019263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8" w:space="0" w:color="auto"/>
            </w:tcBorders>
          </w:tcPr>
          <w:p w14:paraId="0C3F84E9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8" w:space="0" w:color="auto"/>
            </w:tcBorders>
          </w:tcPr>
          <w:p w14:paraId="0AE543C8" w14:textId="45FD1B68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05" w:type="dxa"/>
            <w:gridSpan w:val="2"/>
            <w:tcBorders>
              <w:bottom w:val="single" w:sz="8" w:space="0" w:color="auto"/>
            </w:tcBorders>
          </w:tcPr>
          <w:p w14:paraId="1866109F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bottom w:val="single" w:sz="8" w:space="0" w:color="auto"/>
            </w:tcBorders>
          </w:tcPr>
          <w:p w14:paraId="1E9869BF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bottom w:val="single" w:sz="8" w:space="0" w:color="auto"/>
            </w:tcBorders>
          </w:tcPr>
          <w:p w14:paraId="014C3FC4" w14:textId="1A112E9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14:paraId="6536F9DF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</w:tcPr>
          <w:p w14:paraId="091CDEA5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33961DD5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</w:tcPr>
          <w:p w14:paraId="21034F92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8E5C3F" w:rsidRPr="00BA2DC2" w14:paraId="06FD3A66" w14:textId="77777777" w:rsidTr="00B43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55" w:type="dxa"/>
            <w:gridSpan w:val="13"/>
            <w:tcBorders>
              <w:top w:val="single" w:sz="8" w:space="0" w:color="auto"/>
            </w:tcBorders>
            <w:vAlign w:val="center"/>
          </w:tcPr>
          <w:p w14:paraId="6154A2FA" w14:textId="7AAF2F9A" w:rsidR="008E5C3F" w:rsidRPr="00BA2DC2" w:rsidRDefault="008E5C3F" w:rsidP="006318B0">
            <w:pPr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Owner report at least one clinical sign (diarrhea, lost appetite, weight loss, milk</w:t>
            </w:r>
            <w:ins w:id="1" w:author="Darryn Knobel" w:date="2017-01-16T08:32:00Z">
              <w:r w:rsidR="00D71A54">
                <w:rPr>
                  <w:sz w:val="18"/>
                  <w:szCs w:val="18"/>
                </w:rPr>
                <w:t xml:space="preserve"> </w:t>
              </w:r>
            </w:ins>
            <w:r w:rsidRPr="008B0FCA">
              <w:rPr>
                <w:sz w:val="18"/>
                <w:szCs w:val="18"/>
              </w:rPr>
              <w:t>production drop</w:t>
            </w:r>
            <w:r w:rsidR="006318B0">
              <w:rPr>
                <w:sz w:val="18"/>
                <w:szCs w:val="18"/>
              </w:rPr>
              <w:t>, s</w:t>
            </w:r>
            <w:r w:rsidRPr="008B0FCA">
              <w:rPr>
                <w:sz w:val="18"/>
                <w:szCs w:val="18"/>
              </w:rPr>
              <w:t>taring haircoat) in goats during the last 3 weeks</w:t>
            </w:r>
          </w:p>
        </w:tc>
      </w:tr>
      <w:tr w:rsidR="00205DCA" w:rsidRPr="00CF6262" w14:paraId="275B19DF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32258120" w14:textId="77777777" w:rsidR="00205DCA" w:rsidRPr="00CF6262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63D7865C" w14:textId="77777777" w:rsidR="00205DCA" w:rsidRPr="00CF6262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No</w:t>
            </w:r>
          </w:p>
        </w:tc>
        <w:tc>
          <w:tcPr>
            <w:tcW w:w="255" w:type="dxa"/>
          </w:tcPr>
          <w:p w14:paraId="5E4A5A2D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6572599F" w14:textId="0310BFD8" w:rsidR="00205DCA" w:rsidRPr="00CF6262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805" w:type="dxa"/>
            <w:gridSpan w:val="2"/>
          </w:tcPr>
          <w:p w14:paraId="6EE50A77" w14:textId="4547B737" w:rsidR="00BB19A2" w:rsidRPr="00CF6262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86.3</w:t>
            </w:r>
          </w:p>
        </w:tc>
        <w:tc>
          <w:tcPr>
            <w:tcW w:w="236" w:type="dxa"/>
          </w:tcPr>
          <w:p w14:paraId="63CF7209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2856B862" w14:textId="6B4C8CE6" w:rsidR="00205DCA" w:rsidRPr="00CF6262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885" w:type="dxa"/>
          </w:tcPr>
          <w:p w14:paraId="21EC5DC5" w14:textId="72C63E2D" w:rsidR="00205DCA" w:rsidRPr="00CF6262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71.2</w:t>
            </w:r>
          </w:p>
        </w:tc>
        <w:tc>
          <w:tcPr>
            <w:tcW w:w="270" w:type="dxa"/>
          </w:tcPr>
          <w:p w14:paraId="03D62410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93236F4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267310E0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172583" w:rsidRPr="008B0FCA" w14:paraId="1019646D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46FB5ADD" w14:textId="72463DC1" w:rsidR="00172583" w:rsidRPr="008B0FCA" w:rsidRDefault="00172583" w:rsidP="0019263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2CAF4B32" w14:textId="5FFCFDF4" w:rsidR="00172583" w:rsidRPr="008B0FCA" w:rsidRDefault="00172583" w:rsidP="0019263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Yes</w:t>
            </w:r>
          </w:p>
        </w:tc>
        <w:tc>
          <w:tcPr>
            <w:tcW w:w="255" w:type="dxa"/>
          </w:tcPr>
          <w:p w14:paraId="60EB6DB4" w14:textId="77777777" w:rsidR="00172583" w:rsidRPr="008B0FCA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68C75276" w14:textId="77777777" w:rsidR="00172583" w:rsidRPr="008B0FCA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10</w:t>
            </w:r>
          </w:p>
        </w:tc>
        <w:tc>
          <w:tcPr>
            <w:tcW w:w="805" w:type="dxa"/>
            <w:gridSpan w:val="2"/>
          </w:tcPr>
          <w:p w14:paraId="41B3563A" w14:textId="05EC1346" w:rsidR="00172583" w:rsidRPr="008B0FCA" w:rsidRDefault="00222FD2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236" w:type="dxa"/>
          </w:tcPr>
          <w:p w14:paraId="0A925410" w14:textId="77777777" w:rsidR="00172583" w:rsidRPr="008B0FCA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4CA88ED9" w14:textId="77777777" w:rsidR="00172583" w:rsidRPr="008B0FCA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21</w:t>
            </w:r>
          </w:p>
        </w:tc>
        <w:tc>
          <w:tcPr>
            <w:tcW w:w="885" w:type="dxa"/>
          </w:tcPr>
          <w:p w14:paraId="797CFAAA" w14:textId="7E14F13D" w:rsidR="00172583" w:rsidRPr="008B0FCA" w:rsidRDefault="00222FD2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28.8</w:t>
            </w:r>
          </w:p>
        </w:tc>
        <w:tc>
          <w:tcPr>
            <w:tcW w:w="270" w:type="dxa"/>
          </w:tcPr>
          <w:p w14:paraId="637AED2F" w14:textId="77777777" w:rsidR="00172583" w:rsidRPr="008B0FCA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57E8BB53" w14:textId="28F2C5FA" w:rsidR="00172583" w:rsidRPr="008B0FCA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0.4 (0.2-0.9)</w:t>
            </w:r>
          </w:p>
        </w:tc>
        <w:tc>
          <w:tcPr>
            <w:tcW w:w="810" w:type="dxa"/>
          </w:tcPr>
          <w:p w14:paraId="166732ED" w14:textId="77777777" w:rsidR="00172583" w:rsidRPr="008B0FCA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0.03</w:t>
            </w:r>
          </w:p>
        </w:tc>
      </w:tr>
      <w:tr w:rsidR="00172583" w:rsidRPr="00BA2DC2" w14:paraId="5064255D" w14:textId="77777777" w:rsidTr="00B43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8" w:space="0" w:color="auto"/>
            </w:tcBorders>
          </w:tcPr>
          <w:p w14:paraId="63DF2658" w14:textId="77777777" w:rsidR="00172583" w:rsidRPr="00BA2DC2" w:rsidRDefault="00172583" w:rsidP="00192639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8" w:space="0" w:color="auto"/>
            </w:tcBorders>
          </w:tcPr>
          <w:p w14:paraId="02CED710" w14:textId="77777777" w:rsidR="00172583" w:rsidRPr="00BA2DC2" w:rsidRDefault="00172583" w:rsidP="0019263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8" w:space="0" w:color="auto"/>
            </w:tcBorders>
          </w:tcPr>
          <w:p w14:paraId="541D332A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8" w:space="0" w:color="auto"/>
            </w:tcBorders>
          </w:tcPr>
          <w:p w14:paraId="6F731F9E" w14:textId="4E233571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05" w:type="dxa"/>
            <w:gridSpan w:val="2"/>
            <w:tcBorders>
              <w:bottom w:val="single" w:sz="8" w:space="0" w:color="auto"/>
            </w:tcBorders>
          </w:tcPr>
          <w:p w14:paraId="2E90D661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bottom w:val="single" w:sz="8" w:space="0" w:color="auto"/>
            </w:tcBorders>
          </w:tcPr>
          <w:p w14:paraId="057D02F6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bottom w:val="single" w:sz="8" w:space="0" w:color="auto"/>
            </w:tcBorders>
          </w:tcPr>
          <w:p w14:paraId="6DD90187" w14:textId="37C61AC0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14:paraId="391C8F7B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</w:tcPr>
          <w:p w14:paraId="17B929D8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3586F3E0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</w:tcPr>
          <w:p w14:paraId="154698E4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72583" w:rsidRPr="00BA2DC2" w14:paraId="49ED0D72" w14:textId="77777777" w:rsidTr="00B43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0" w:type="dxa"/>
            <w:gridSpan w:val="2"/>
            <w:tcBorders>
              <w:top w:val="single" w:sz="8" w:space="0" w:color="auto"/>
            </w:tcBorders>
          </w:tcPr>
          <w:p w14:paraId="0AE8B5CB" w14:textId="0612475E" w:rsidR="00172583" w:rsidRPr="00BA2DC2" w:rsidRDefault="00172583" w:rsidP="00205DCA">
            <w:pPr>
              <w:rPr>
                <w:sz w:val="18"/>
                <w:szCs w:val="18"/>
              </w:rPr>
            </w:pPr>
            <w:r w:rsidRPr="006318B0">
              <w:rPr>
                <w:sz w:val="18"/>
                <w:szCs w:val="18"/>
              </w:rPr>
              <w:t>Young sheep sleeping in the barn</w:t>
            </w:r>
          </w:p>
        </w:tc>
        <w:tc>
          <w:tcPr>
            <w:tcW w:w="255" w:type="dxa"/>
            <w:tcBorders>
              <w:top w:val="single" w:sz="8" w:space="0" w:color="auto"/>
            </w:tcBorders>
          </w:tcPr>
          <w:p w14:paraId="1C92F0C9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8" w:space="0" w:color="auto"/>
            </w:tcBorders>
          </w:tcPr>
          <w:p w14:paraId="4C2BFFCC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single" w:sz="8" w:space="0" w:color="auto"/>
            </w:tcBorders>
          </w:tcPr>
          <w:p w14:paraId="4F011877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8" w:space="0" w:color="auto"/>
            </w:tcBorders>
          </w:tcPr>
          <w:p w14:paraId="78146186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top w:val="single" w:sz="8" w:space="0" w:color="auto"/>
            </w:tcBorders>
          </w:tcPr>
          <w:p w14:paraId="40EE38C8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8" w:space="0" w:color="auto"/>
            </w:tcBorders>
          </w:tcPr>
          <w:p w14:paraId="0E05281A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8" w:space="0" w:color="auto"/>
            </w:tcBorders>
          </w:tcPr>
          <w:p w14:paraId="76E01FF2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</w:tcPr>
          <w:p w14:paraId="0F367117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8" w:space="0" w:color="auto"/>
            </w:tcBorders>
          </w:tcPr>
          <w:p w14:paraId="369D41AB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CF6262" w14:paraId="0F8AE0F5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6CFC5833" w14:textId="77777777" w:rsidR="00205DCA" w:rsidRPr="00CF6262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27D094B7" w14:textId="0BE0BEEF" w:rsidR="00205DCA" w:rsidRPr="00CF6262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No young sheep</w:t>
            </w:r>
          </w:p>
        </w:tc>
        <w:tc>
          <w:tcPr>
            <w:tcW w:w="255" w:type="dxa"/>
          </w:tcPr>
          <w:p w14:paraId="07E5F172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1B6C6866" w14:textId="3A4C3078" w:rsidR="00205DCA" w:rsidRPr="00CF6262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805" w:type="dxa"/>
            <w:gridSpan w:val="2"/>
          </w:tcPr>
          <w:p w14:paraId="28EDDD8F" w14:textId="17EC49A2" w:rsidR="00205DCA" w:rsidRPr="00CF6262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79.5</w:t>
            </w:r>
          </w:p>
        </w:tc>
        <w:tc>
          <w:tcPr>
            <w:tcW w:w="236" w:type="dxa"/>
          </w:tcPr>
          <w:p w14:paraId="48597BE2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2BF26B23" w14:textId="5ED17DC1" w:rsidR="00205DCA" w:rsidRPr="00CF6262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885" w:type="dxa"/>
          </w:tcPr>
          <w:p w14:paraId="0E04F5FC" w14:textId="25D22DE8" w:rsidR="00205DCA" w:rsidRPr="00CF6262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78.1</w:t>
            </w:r>
          </w:p>
        </w:tc>
        <w:tc>
          <w:tcPr>
            <w:tcW w:w="270" w:type="dxa"/>
          </w:tcPr>
          <w:p w14:paraId="6F5D76F9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6FAA11A9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6A746D1D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172583" w:rsidRPr="008B0FCA" w14:paraId="7A6C3D97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392E5129" w14:textId="61F035DB" w:rsidR="00172583" w:rsidRPr="008B0FCA" w:rsidRDefault="00172583" w:rsidP="00192639">
            <w:pPr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40EC6823" w14:textId="29D40504" w:rsidR="00172583" w:rsidRPr="008B0FCA" w:rsidRDefault="005A4E34" w:rsidP="005A4E3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Young sheep do not sleep in a barn</w:t>
            </w:r>
          </w:p>
        </w:tc>
        <w:tc>
          <w:tcPr>
            <w:tcW w:w="255" w:type="dxa"/>
          </w:tcPr>
          <w:p w14:paraId="208C5E70" w14:textId="77777777" w:rsidR="00172583" w:rsidRPr="008B0FCA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3B0F14BB" w14:textId="77777777" w:rsidR="00172583" w:rsidRPr="008B0FCA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10</w:t>
            </w:r>
          </w:p>
        </w:tc>
        <w:tc>
          <w:tcPr>
            <w:tcW w:w="805" w:type="dxa"/>
            <w:gridSpan w:val="2"/>
          </w:tcPr>
          <w:p w14:paraId="4C9B2C8A" w14:textId="3CE66387" w:rsidR="00172583" w:rsidRPr="008B0FCA" w:rsidRDefault="00BB19A2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236" w:type="dxa"/>
          </w:tcPr>
          <w:p w14:paraId="2D857951" w14:textId="77777777" w:rsidR="00172583" w:rsidRPr="008B0FCA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79F5368A" w14:textId="77777777" w:rsidR="00172583" w:rsidRPr="008B0FCA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4</w:t>
            </w:r>
          </w:p>
        </w:tc>
        <w:tc>
          <w:tcPr>
            <w:tcW w:w="885" w:type="dxa"/>
          </w:tcPr>
          <w:p w14:paraId="4F3A4657" w14:textId="19AE2FD8" w:rsidR="00172583" w:rsidRPr="008B0FCA" w:rsidRDefault="00BB19A2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</w:t>
            </w:r>
          </w:p>
        </w:tc>
        <w:tc>
          <w:tcPr>
            <w:tcW w:w="270" w:type="dxa"/>
          </w:tcPr>
          <w:p w14:paraId="14D5CAA6" w14:textId="77777777" w:rsidR="00172583" w:rsidRPr="008B0FCA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121C304" w14:textId="048FC379" w:rsidR="00172583" w:rsidRPr="008B0FCA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2.6 (0.7-9.7)</w:t>
            </w:r>
          </w:p>
        </w:tc>
        <w:tc>
          <w:tcPr>
            <w:tcW w:w="810" w:type="dxa"/>
          </w:tcPr>
          <w:p w14:paraId="474342F3" w14:textId="77777777" w:rsidR="00172583" w:rsidRPr="008B0FCA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0.2</w:t>
            </w:r>
          </w:p>
        </w:tc>
      </w:tr>
      <w:tr w:rsidR="00172583" w:rsidRPr="008B0FCA" w14:paraId="7284031E" w14:textId="77777777" w:rsidTr="000659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FFFFFF" w:themeFill="background1"/>
          </w:tcPr>
          <w:p w14:paraId="2583B77A" w14:textId="43F7A5FF" w:rsidR="00172583" w:rsidRPr="008B0FCA" w:rsidRDefault="00172583" w:rsidP="0019263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  <w:shd w:val="clear" w:color="auto" w:fill="FFFFFF" w:themeFill="background1"/>
          </w:tcPr>
          <w:p w14:paraId="49229345" w14:textId="77777777" w:rsidR="00172583" w:rsidRPr="008B0FCA" w:rsidRDefault="00172583" w:rsidP="0019263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rFonts w:ascii="Calibri" w:hAnsi="Calibri" w:cs="Arial"/>
                <w:sz w:val="18"/>
                <w:szCs w:val="18"/>
              </w:rPr>
              <w:t>Young sheep sleep in barn</w:t>
            </w:r>
          </w:p>
        </w:tc>
        <w:tc>
          <w:tcPr>
            <w:tcW w:w="255" w:type="dxa"/>
            <w:shd w:val="clear" w:color="auto" w:fill="FFFFFF" w:themeFill="background1"/>
          </w:tcPr>
          <w:p w14:paraId="2BCC1D62" w14:textId="77777777" w:rsidR="00172583" w:rsidRPr="008B0FCA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shd w:val="clear" w:color="auto" w:fill="FFFFFF" w:themeFill="background1"/>
          </w:tcPr>
          <w:p w14:paraId="02519D80" w14:textId="77777777" w:rsidR="00172583" w:rsidRPr="008B0FCA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5</w:t>
            </w:r>
          </w:p>
        </w:tc>
        <w:tc>
          <w:tcPr>
            <w:tcW w:w="805" w:type="dxa"/>
            <w:gridSpan w:val="2"/>
            <w:shd w:val="clear" w:color="auto" w:fill="FFFFFF" w:themeFill="background1"/>
          </w:tcPr>
          <w:p w14:paraId="1013FAA4" w14:textId="227C1962" w:rsidR="00172583" w:rsidRPr="008B0FCA" w:rsidRDefault="00BB19A2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6.8</w:t>
            </w:r>
          </w:p>
        </w:tc>
        <w:tc>
          <w:tcPr>
            <w:tcW w:w="236" w:type="dxa"/>
            <w:shd w:val="clear" w:color="auto" w:fill="FFFFFF" w:themeFill="background1"/>
          </w:tcPr>
          <w:p w14:paraId="349851E1" w14:textId="77777777" w:rsidR="00172583" w:rsidRPr="008B0FCA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shd w:val="clear" w:color="auto" w:fill="FFFFFF" w:themeFill="background1"/>
          </w:tcPr>
          <w:p w14:paraId="63F52750" w14:textId="77777777" w:rsidR="00172583" w:rsidRPr="008B0FCA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12</w:t>
            </w:r>
          </w:p>
        </w:tc>
        <w:tc>
          <w:tcPr>
            <w:tcW w:w="885" w:type="dxa"/>
            <w:shd w:val="clear" w:color="auto" w:fill="FFFFFF" w:themeFill="background1"/>
          </w:tcPr>
          <w:p w14:paraId="4EF21528" w14:textId="3B67FE40" w:rsidR="00172583" w:rsidRPr="008B0FCA" w:rsidRDefault="00BB19A2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16.4</w:t>
            </w:r>
          </w:p>
        </w:tc>
        <w:tc>
          <w:tcPr>
            <w:tcW w:w="270" w:type="dxa"/>
            <w:shd w:val="clear" w:color="auto" w:fill="FFFFFF" w:themeFill="background1"/>
          </w:tcPr>
          <w:p w14:paraId="74644288" w14:textId="77777777" w:rsidR="00172583" w:rsidRPr="008B0FCA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14:paraId="2048E426" w14:textId="17FD01F6" w:rsidR="00172583" w:rsidRPr="008B0FCA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0.5 (0.2-1.4)</w:t>
            </w:r>
          </w:p>
        </w:tc>
        <w:tc>
          <w:tcPr>
            <w:tcW w:w="810" w:type="dxa"/>
            <w:shd w:val="clear" w:color="auto" w:fill="FFFFFF" w:themeFill="background1"/>
          </w:tcPr>
          <w:p w14:paraId="2765413A" w14:textId="77777777" w:rsidR="00172583" w:rsidRPr="008B0FCA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B0FCA">
              <w:rPr>
                <w:sz w:val="18"/>
                <w:szCs w:val="18"/>
              </w:rPr>
              <w:t>0.2</w:t>
            </w:r>
          </w:p>
        </w:tc>
      </w:tr>
      <w:tr w:rsidR="00172583" w:rsidRPr="00BA2DC2" w14:paraId="438613B9" w14:textId="77777777" w:rsidTr="00B43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8" w:space="0" w:color="auto"/>
            </w:tcBorders>
          </w:tcPr>
          <w:p w14:paraId="185CCA24" w14:textId="77777777" w:rsidR="00172583" w:rsidRPr="00BA2DC2" w:rsidRDefault="00172583" w:rsidP="00192639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8" w:space="0" w:color="auto"/>
            </w:tcBorders>
          </w:tcPr>
          <w:p w14:paraId="3AC393E1" w14:textId="77777777" w:rsidR="00172583" w:rsidRPr="00BA2DC2" w:rsidRDefault="00172583" w:rsidP="0019263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8" w:space="0" w:color="auto"/>
            </w:tcBorders>
          </w:tcPr>
          <w:p w14:paraId="7C0CFF8B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8" w:space="0" w:color="auto"/>
            </w:tcBorders>
          </w:tcPr>
          <w:p w14:paraId="398974FC" w14:textId="6A13540A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05" w:type="dxa"/>
            <w:gridSpan w:val="2"/>
            <w:tcBorders>
              <w:bottom w:val="single" w:sz="8" w:space="0" w:color="auto"/>
            </w:tcBorders>
          </w:tcPr>
          <w:p w14:paraId="6959B937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bottom w:val="single" w:sz="8" w:space="0" w:color="auto"/>
            </w:tcBorders>
          </w:tcPr>
          <w:p w14:paraId="322372BC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bottom w:val="single" w:sz="8" w:space="0" w:color="auto"/>
            </w:tcBorders>
          </w:tcPr>
          <w:p w14:paraId="251E346F" w14:textId="028BF42E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14:paraId="12CE524E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</w:tcPr>
          <w:p w14:paraId="103834DC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57508A14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</w:tcPr>
          <w:p w14:paraId="47CDF6E9" w14:textId="77777777" w:rsidR="00172583" w:rsidRPr="00BA2DC2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72583" w:rsidRPr="00BA2DC2" w14:paraId="2F5F98F4" w14:textId="77777777" w:rsidTr="00B43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0" w:type="dxa"/>
            <w:gridSpan w:val="2"/>
            <w:tcBorders>
              <w:top w:val="single" w:sz="8" w:space="0" w:color="auto"/>
            </w:tcBorders>
          </w:tcPr>
          <w:p w14:paraId="258AA9E9" w14:textId="16044193" w:rsidR="00172583" w:rsidRPr="00BA2DC2" w:rsidRDefault="00172583" w:rsidP="00205DCA">
            <w:pPr>
              <w:rPr>
                <w:sz w:val="18"/>
                <w:szCs w:val="18"/>
              </w:rPr>
            </w:pPr>
            <w:r w:rsidRPr="006318B0">
              <w:rPr>
                <w:sz w:val="18"/>
                <w:szCs w:val="18"/>
              </w:rPr>
              <w:t>Young sheep sleeping in the pen</w:t>
            </w:r>
          </w:p>
        </w:tc>
        <w:tc>
          <w:tcPr>
            <w:tcW w:w="255" w:type="dxa"/>
            <w:tcBorders>
              <w:top w:val="single" w:sz="8" w:space="0" w:color="auto"/>
            </w:tcBorders>
          </w:tcPr>
          <w:p w14:paraId="53A514A7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8" w:space="0" w:color="auto"/>
            </w:tcBorders>
          </w:tcPr>
          <w:p w14:paraId="7F162FAB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single" w:sz="8" w:space="0" w:color="auto"/>
            </w:tcBorders>
          </w:tcPr>
          <w:p w14:paraId="112FADA2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8" w:space="0" w:color="auto"/>
            </w:tcBorders>
          </w:tcPr>
          <w:p w14:paraId="6D24D2BA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top w:val="single" w:sz="8" w:space="0" w:color="auto"/>
            </w:tcBorders>
          </w:tcPr>
          <w:p w14:paraId="38B51039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8" w:space="0" w:color="auto"/>
            </w:tcBorders>
          </w:tcPr>
          <w:p w14:paraId="153C2EDB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8" w:space="0" w:color="auto"/>
            </w:tcBorders>
          </w:tcPr>
          <w:p w14:paraId="40DE3A5C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</w:tcPr>
          <w:p w14:paraId="2871BB1B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8" w:space="0" w:color="auto"/>
            </w:tcBorders>
          </w:tcPr>
          <w:p w14:paraId="2E23D2ED" w14:textId="77777777" w:rsidR="00172583" w:rsidRPr="00BA2DC2" w:rsidRDefault="00172583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CF6262" w14:paraId="0EE1CB97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5DE4CE4D" w14:textId="77777777" w:rsidR="00205DCA" w:rsidRPr="00CF6262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2DCB3BC3" w14:textId="1744F30A" w:rsidR="00205DCA" w:rsidRPr="00CF6262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No young sheep</w:t>
            </w:r>
          </w:p>
        </w:tc>
        <w:tc>
          <w:tcPr>
            <w:tcW w:w="255" w:type="dxa"/>
          </w:tcPr>
          <w:p w14:paraId="68C06EDF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396A4258" w14:textId="33E4C222" w:rsidR="00205DCA" w:rsidRPr="00CF6262" w:rsidRDefault="00BB19A2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805" w:type="dxa"/>
            <w:gridSpan w:val="2"/>
          </w:tcPr>
          <w:p w14:paraId="3C8001EF" w14:textId="69F85B8E" w:rsidR="00205DCA" w:rsidRPr="00CF6262" w:rsidRDefault="00BB19A2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79.5</w:t>
            </w:r>
          </w:p>
        </w:tc>
        <w:tc>
          <w:tcPr>
            <w:tcW w:w="236" w:type="dxa"/>
          </w:tcPr>
          <w:p w14:paraId="15D7111B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76B80622" w14:textId="2DEF6BA6" w:rsidR="00205DCA" w:rsidRPr="00CF6262" w:rsidRDefault="00BB19A2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885" w:type="dxa"/>
          </w:tcPr>
          <w:p w14:paraId="0CD03194" w14:textId="550197B8" w:rsidR="00205DCA" w:rsidRPr="00CF6262" w:rsidRDefault="00BB19A2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78.1</w:t>
            </w:r>
          </w:p>
        </w:tc>
        <w:tc>
          <w:tcPr>
            <w:tcW w:w="270" w:type="dxa"/>
          </w:tcPr>
          <w:p w14:paraId="2A0AAB8C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663D6D9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6F363D7D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172583" w:rsidRPr="001C29E6" w14:paraId="7C625F8A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4D7886D1" w14:textId="325031CB" w:rsidR="00172583" w:rsidRPr="001C29E6" w:rsidRDefault="00172583" w:rsidP="00192639">
            <w:pPr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23D8CF94" w14:textId="416001F2" w:rsidR="00172583" w:rsidRPr="001C29E6" w:rsidRDefault="00172583" w:rsidP="0019263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rFonts w:ascii="Calibri" w:hAnsi="Calibri" w:cs="Arial"/>
                <w:sz w:val="18"/>
                <w:szCs w:val="18"/>
              </w:rPr>
              <w:t xml:space="preserve">Young sheep </w:t>
            </w:r>
            <w:r w:rsidR="005A4E34">
              <w:rPr>
                <w:rFonts w:ascii="Calibri" w:hAnsi="Calibri" w:cs="Arial"/>
                <w:sz w:val="18"/>
                <w:szCs w:val="18"/>
              </w:rPr>
              <w:t xml:space="preserve">do not sleep in a </w:t>
            </w:r>
            <w:r w:rsidRPr="001C29E6">
              <w:rPr>
                <w:rFonts w:ascii="Calibri" w:hAnsi="Calibri" w:cs="Arial"/>
                <w:sz w:val="18"/>
                <w:szCs w:val="18"/>
              </w:rPr>
              <w:t>pen</w:t>
            </w:r>
          </w:p>
        </w:tc>
        <w:tc>
          <w:tcPr>
            <w:tcW w:w="255" w:type="dxa"/>
          </w:tcPr>
          <w:p w14:paraId="3D71A0A7" w14:textId="77777777" w:rsidR="00172583" w:rsidRPr="001C29E6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4BB0FAA2" w14:textId="77777777" w:rsidR="00172583" w:rsidRPr="001C29E6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5</w:t>
            </w:r>
          </w:p>
        </w:tc>
        <w:tc>
          <w:tcPr>
            <w:tcW w:w="805" w:type="dxa"/>
            <w:gridSpan w:val="2"/>
          </w:tcPr>
          <w:p w14:paraId="5F8C00DA" w14:textId="75AF2D78" w:rsidR="00172583" w:rsidRPr="001C29E6" w:rsidRDefault="00BB19A2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6.8</w:t>
            </w:r>
          </w:p>
        </w:tc>
        <w:tc>
          <w:tcPr>
            <w:tcW w:w="236" w:type="dxa"/>
          </w:tcPr>
          <w:p w14:paraId="13C73C21" w14:textId="77777777" w:rsidR="00172583" w:rsidRPr="001C29E6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1DEDF42F" w14:textId="77777777" w:rsidR="00172583" w:rsidRPr="001C29E6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13</w:t>
            </w:r>
          </w:p>
        </w:tc>
        <w:tc>
          <w:tcPr>
            <w:tcW w:w="885" w:type="dxa"/>
          </w:tcPr>
          <w:p w14:paraId="4CBD7761" w14:textId="2F17C9ED" w:rsidR="00172583" w:rsidRPr="001C29E6" w:rsidRDefault="00BB19A2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17.8</w:t>
            </w:r>
          </w:p>
        </w:tc>
        <w:tc>
          <w:tcPr>
            <w:tcW w:w="270" w:type="dxa"/>
          </w:tcPr>
          <w:p w14:paraId="0E4A965F" w14:textId="77777777" w:rsidR="00172583" w:rsidRPr="001C29E6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0F3042F" w14:textId="533AA922" w:rsidR="00172583" w:rsidRPr="001C29E6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0.4 (0.2-1.3)</w:t>
            </w:r>
          </w:p>
        </w:tc>
        <w:tc>
          <w:tcPr>
            <w:tcW w:w="810" w:type="dxa"/>
          </w:tcPr>
          <w:p w14:paraId="35F468B9" w14:textId="77777777" w:rsidR="00172583" w:rsidRPr="001C29E6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0.1</w:t>
            </w:r>
          </w:p>
        </w:tc>
      </w:tr>
      <w:tr w:rsidR="00172583" w:rsidRPr="001C29E6" w14:paraId="3C0B8340" w14:textId="77777777" w:rsidTr="000659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64F82545" w14:textId="1014F6A8" w:rsidR="00172583" w:rsidRPr="001C29E6" w:rsidRDefault="00172583" w:rsidP="0019263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1EBAB6E3" w14:textId="77777777" w:rsidR="00172583" w:rsidRPr="001C29E6" w:rsidRDefault="00172583" w:rsidP="0019263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rFonts w:ascii="Calibri" w:hAnsi="Calibri" w:cs="Arial"/>
                <w:sz w:val="18"/>
                <w:szCs w:val="18"/>
              </w:rPr>
              <w:t>Young sheep sleep in pen</w:t>
            </w:r>
          </w:p>
        </w:tc>
        <w:tc>
          <w:tcPr>
            <w:tcW w:w="255" w:type="dxa"/>
          </w:tcPr>
          <w:p w14:paraId="173A3B42" w14:textId="77777777" w:rsidR="00172583" w:rsidRPr="001C29E6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3101C56B" w14:textId="77777777" w:rsidR="00172583" w:rsidRPr="001C29E6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10</w:t>
            </w:r>
          </w:p>
        </w:tc>
        <w:tc>
          <w:tcPr>
            <w:tcW w:w="805" w:type="dxa"/>
            <w:gridSpan w:val="2"/>
          </w:tcPr>
          <w:p w14:paraId="2BFF5DFC" w14:textId="26DAE6B6" w:rsidR="00172583" w:rsidRPr="001C29E6" w:rsidRDefault="00BB19A2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236" w:type="dxa"/>
          </w:tcPr>
          <w:p w14:paraId="73356316" w14:textId="77777777" w:rsidR="00172583" w:rsidRPr="001C29E6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70D9D07A" w14:textId="77777777" w:rsidR="00172583" w:rsidRPr="001C29E6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3</w:t>
            </w:r>
          </w:p>
        </w:tc>
        <w:tc>
          <w:tcPr>
            <w:tcW w:w="885" w:type="dxa"/>
          </w:tcPr>
          <w:p w14:paraId="6F1FD36D" w14:textId="2B65DF37" w:rsidR="00172583" w:rsidRPr="001C29E6" w:rsidRDefault="00BB19A2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</w:t>
            </w:r>
          </w:p>
        </w:tc>
        <w:tc>
          <w:tcPr>
            <w:tcW w:w="270" w:type="dxa"/>
          </w:tcPr>
          <w:p w14:paraId="2A0D8EB1" w14:textId="77777777" w:rsidR="00172583" w:rsidRPr="001C29E6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7F93B76" w14:textId="55DAF795" w:rsidR="00172583" w:rsidRPr="001C29E6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3.8 (0.8-17.8)</w:t>
            </w:r>
          </w:p>
        </w:tc>
        <w:tc>
          <w:tcPr>
            <w:tcW w:w="810" w:type="dxa"/>
          </w:tcPr>
          <w:p w14:paraId="2F6B2231" w14:textId="77777777" w:rsidR="00172583" w:rsidRPr="001C29E6" w:rsidRDefault="00172583" w:rsidP="0019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0.09</w:t>
            </w:r>
          </w:p>
        </w:tc>
      </w:tr>
      <w:tr w:rsidR="00172583" w:rsidRPr="00BA2DC2" w14:paraId="1B054640" w14:textId="77777777" w:rsidTr="00B43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8" w:space="0" w:color="auto"/>
            </w:tcBorders>
          </w:tcPr>
          <w:p w14:paraId="2BEFAFC6" w14:textId="77777777" w:rsidR="00172583" w:rsidRPr="00BA2DC2" w:rsidRDefault="00172583" w:rsidP="00192639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8" w:space="0" w:color="auto"/>
            </w:tcBorders>
          </w:tcPr>
          <w:p w14:paraId="25371014" w14:textId="77777777" w:rsidR="00172583" w:rsidRPr="00BA2DC2" w:rsidRDefault="00172583" w:rsidP="0019263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8" w:space="0" w:color="auto"/>
            </w:tcBorders>
          </w:tcPr>
          <w:p w14:paraId="4C709E3D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8" w:space="0" w:color="auto"/>
            </w:tcBorders>
          </w:tcPr>
          <w:p w14:paraId="436547ED" w14:textId="73A5F061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05" w:type="dxa"/>
            <w:gridSpan w:val="2"/>
            <w:tcBorders>
              <w:bottom w:val="single" w:sz="8" w:space="0" w:color="auto"/>
            </w:tcBorders>
          </w:tcPr>
          <w:p w14:paraId="1F8533BB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bottom w:val="single" w:sz="8" w:space="0" w:color="auto"/>
            </w:tcBorders>
          </w:tcPr>
          <w:p w14:paraId="541E3E3C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bottom w:val="single" w:sz="8" w:space="0" w:color="auto"/>
            </w:tcBorders>
          </w:tcPr>
          <w:p w14:paraId="547FA57C" w14:textId="4003BA6A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14:paraId="3FFC6FC5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</w:tcPr>
          <w:p w14:paraId="5258BDB8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31731DED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</w:tcPr>
          <w:p w14:paraId="284FDE06" w14:textId="77777777" w:rsidR="00172583" w:rsidRPr="00BA2DC2" w:rsidRDefault="00172583" w:rsidP="001926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72583" w:rsidRPr="00BA2DC2" w14:paraId="01664C4B" w14:textId="77777777" w:rsidTr="00B43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0" w:type="dxa"/>
            <w:gridSpan w:val="2"/>
            <w:tcBorders>
              <w:top w:val="single" w:sz="8" w:space="0" w:color="auto"/>
            </w:tcBorders>
          </w:tcPr>
          <w:p w14:paraId="7BF8DE2D" w14:textId="54C9859F" w:rsidR="00172583" w:rsidRPr="00BA2DC2" w:rsidRDefault="00172583" w:rsidP="00205DCA">
            <w:pPr>
              <w:rPr>
                <w:sz w:val="18"/>
                <w:szCs w:val="18"/>
              </w:rPr>
            </w:pPr>
            <w:r w:rsidRPr="006318B0">
              <w:rPr>
                <w:sz w:val="18"/>
                <w:szCs w:val="18"/>
              </w:rPr>
              <w:t>Adult sheep sleeping in the barn</w:t>
            </w:r>
          </w:p>
        </w:tc>
        <w:tc>
          <w:tcPr>
            <w:tcW w:w="255" w:type="dxa"/>
            <w:tcBorders>
              <w:top w:val="single" w:sz="8" w:space="0" w:color="auto"/>
            </w:tcBorders>
          </w:tcPr>
          <w:p w14:paraId="15705ABD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8" w:space="0" w:color="auto"/>
            </w:tcBorders>
          </w:tcPr>
          <w:p w14:paraId="1255C361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single" w:sz="8" w:space="0" w:color="auto"/>
            </w:tcBorders>
          </w:tcPr>
          <w:p w14:paraId="7F3514FC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8" w:space="0" w:color="auto"/>
            </w:tcBorders>
          </w:tcPr>
          <w:p w14:paraId="327302F4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top w:val="single" w:sz="8" w:space="0" w:color="auto"/>
            </w:tcBorders>
          </w:tcPr>
          <w:p w14:paraId="01452AC7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8" w:space="0" w:color="auto"/>
            </w:tcBorders>
          </w:tcPr>
          <w:p w14:paraId="5586C97E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8" w:space="0" w:color="auto"/>
            </w:tcBorders>
          </w:tcPr>
          <w:p w14:paraId="2EECBF44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</w:tcPr>
          <w:p w14:paraId="4B726680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8" w:space="0" w:color="auto"/>
            </w:tcBorders>
          </w:tcPr>
          <w:p w14:paraId="7ED30B52" w14:textId="77777777" w:rsidR="00172583" w:rsidRPr="00BA2DC2" w:rsidRDefault="00172583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CF6262" w14:paraId="3E76CF4F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074C17FB" w14:textId="77777777" w:rsidR="00205DCA" w:rsidRPr="00CF6262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0D40AD89" w14:textId="35BBE426" w:rsidR="00205DCA" w:rsidRPr="00CF6262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No adult sheep</w:t>
            </w:r>
          </w:p>
        </w:tc>
        <w:tc>
          <w:tcPr>
            <w:tcW w:w="255" w:type="dxa"/>
          </w:tcPr>
          <w:p w14:paraId="054E20D6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214E70D6" w14:textId="7E3110A0" w:rsidR="00205DCA" w:rsidRPr="00CF6262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805" w:type="dxa"/>
            <w:gridSpan w:val="2"/>
          </w:tcPr>
          <w:p w14:paraId="594B72F8" w14:textId="2DC221C1" w:rsidR="00205DCA" w:rsidRPr="00CF6262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236" w:type="dxa"/>
          </w:tcPr>
          <w:p w14:paraId="3E867AE5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4825851F" w14:textId="327564C7" w:rsidR="00205DCA" w:rsidRPr="00CF6262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885" w:type="dxa"/>
          </w:tcPr>
          <w:p w14:paraId="6270DF9C" w14:textId="5CA7F5DE" w:rsidR="00205DCA" w:rsidRPr="00CF6262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64.4</w:t>
            </w:r>
          </w:p>
        </w:tc>
        <w:tc>
          <w:tcPr>
            <w:tcW w:w="270" w:type="dxa"/>
          </w:tcPr>
          <w:p w14:paraId="1F3F4C59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5A60C2A7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4D187615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205DCA" w:rsidRPr="001C29E6" w14:paraId="465A7C41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20B6F2BD" w14:textId="6F9F2807" w:rsidR="00205DCA" w:rsidRPr="001C29E6" w:rsidRDefault="00205DCA" w:rsidP="00205DCA">
            <w:pPr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258AF0E3" w14:textId="3BC8E023" w:rsidR="00205DCA" w:rsidRPr="001C29E6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rFonts w:ascii="Calibri" w:hAnsi="Calibri" w:cs="Arial"/>
                <w:sz w:val="18"/>
                <w:szCs w:val="18"/>
              </w:rPr>
              <w:t xml:space="preserve">Adult sheep </w:t>
            </w:r>
            <w:r w:rsidR="005A4E34">
              <w:rPr>
                <w:rFonts w:ascii="Calibri" w:hAnsi="Calibri" w:cs="Arial"/>
                <w:sz w:val="18"/>
                <w:szCs w:val="18"/>
              </w:rPr>
              <w:t xml:space="preserve">do not sleep in a </w:t>
            </w:r>
            <w:r w:rsidRPr="001C29E6">
              <w:rPr>
                <w:rFonts w:ascii="Calibri" w:hAnsi="Calibri" w:cs="Arial"/>
                <w:sz w:val="18"/>
                <w:szCs w:val="18"/>
              </w:rPr>
              <w:t>barn</w:t>
            </w:r>
          </w:p>
        </w:tc>
        <w:tc>
          <w:tcPr>
            <w:tcW w:w="255" w:type="dxa"/>
          </w:tcPr>
          <w:p w14:paraId="0B8307A3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0B121244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10</w:t>
            </w:r>
          </w:p>
        </w:tc>
        <w:tc>
          <w:tcPr>
            <w:tcW w:w="805" w:type="dxa"/>
            <w:gridSpan w:val="2"/>
          </w:tcPr>
          <w:p w14:paraId="4F536650" w14:textId="55BEE07C" w:rsidR="00205DCA" w:rsidRPr="001C29E6" w:rsidRDefault="00BB19A2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13.9</w:t>
            </w:r>
          </w:p>
        </w:tc>
        <w:tc>
          <w:tcPr>
            <w:tcW w:w="236" w:type="dxa"/>
          </w:tcPr>
          <w:p w14:paraId="176C255D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161E9679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6</w:t>
            </w:r>
          </w:p>
        </w:tc>
        <w:tc>
          <w:tcPr>
            <w:tcW w:w="885" w:type="dxa"/>
          </w:tcPr>
          <w:p w14:paraId="2E7F6D36" w14:textId="03E5D669" w:rsidR="00205DCA" w:rsidRPr="001C29E6" w:rsidRDefault="00BB19A2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8.2</w:t>
            </w:r>
          </w:p>
        </w:tc>
        <w:tc>
          <w:tcPr>
            <w:tcW w:w="270" w:type="dxa"/>
          </w:tcPr>
          <w:p w14:paraId="464ED4F4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1D54C69" w14:textId="36C1F04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1.7 (0.6-5.0)</w:t>
            </w:r>
          </w:p>
        </w:tc>
        <w:tc>
          <w:tcPr>
            <w:tcW w:w="810" w:type="dxa"/>
          </w:tcPr>
          <w:p w14:paraId="1EE15A86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0.4</w:t>
            </w:r>
          </w:p>
        </w:tc>
      </w:tr>
      <w:tr w:rsidR="00205DCA" w:rsidRPr="001C29E6" w14:paraId="44E39D26" w14:textId="77777777" w:rsidTr="000659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FFFFFF" w:themeFill="background1"/>
          </w:tcPr>
          <w:p w14:paraId="185D9E96" w14:textId="1E1D77F5" w:rsidR="00205DCA" w:rsidRPr="001C29E6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  <w:shd w:val="clear" w:color="auto" w:fill="FFFFFF" w:themeFill="background1"/>
          </w:tcPr>
          <w:p w14:paraId="5A999338" w14:textId="77777777" w:rsidR="00205DCA" w:rsidRPr="001C29E6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rFonts w:ascii="Calibri" w:hAnsi="Calibri" w:cs="Arial"/>
                <w:sz w:val="18"/>
                <w:szCs w:val="18"/>
              </w:rPr>
              <w:t>Adult sheep sleep in barn</w:t>
            </w:r>
          </w:p>
        </w:tc>
        <w:tc>
          <w:tcPr>
            <w:tcW w:w="255" w:type="dxa"/>
            <w:shd w:val="clear" w:color="auto" w:fill="FFFFFF" w:themeFill="background1"/>
          </w:tcPr>
          <w:p w14:paraId="7869E2BD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shd w:val="clear" w:color="auto" w:fill="FFFFFF" w:themeFill="background1"/>
          </w:tcPr>
          <w:p w14:paraId="49EFAFB0" w14:textId="13EA8F82" w:rsidR="00205DCA" w:rsidRPr="001C29E6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05" w:type="dxa"/>
            <w:gridSpan w:val="2"/>
            <w:shd w:val="clear" w:color="auto" w:fill="FFFFFF" w:themeFill="background1"/>
          </w:tcPr>
          <w:p w14:paraId="0B33BD6B" w14:textId="4CD479CC" w:rsidR="00205DCA" w:rsidRPr="001C29E6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</w:t>
            </w:r>
          </w:p>
        </w:tc>
        <w:tc>
          <w:tcPr>
            <w:tcW w:w="236" w:type="dxa"/>
            <w:shd w:val="clear" w:color="auto" w:fill="FFFFFF" w:themeFill="background1"/>
          </w:tcPr>
          <w:p w14:paraId="3D80C7E7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shd w:val="clear" w:color="auto" w:fill="FFFFFF" w:themeFill="background1"/>
          </w:tcPr>
          <w:p w14:paraId="3CC57489" w14:textId="323DD29A" w:rsidR="00205DCA" w:rsidRPr="001C29E6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85" w:type="dxa"/>
            <w:shd w:val="clear" w:color="auto" w:fill="FFFFFF" w:themeFill="background1"/>
          </w:tcPr>
          <w:p w14:paraId="7E1479EB" w14:textId="3FE9093E" w:rsidR="00205DCA" w:rsidRPr="001C29E6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270" w:type="dxa"/>
            <w:shd w:val="clear" w:color="auto" w:fill="FFFFFF" w:themeFill="background1"/>
          </w:tcPr>
          <w:p w14:paraId="62B327D0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14:paraId="03111992" w14:textId="7E389A10" w:rsidR="00205DCA" w:rsidRPr="001C29E6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 (0.1-0.9)</w:t>
            </w:r>
          </w:p>
        </w:tc>
        <w:tc>
          <w:tcPr>
            <w:tcW w:w="810" w:type="dxa"/>
            <w:shd w:val="clear" w:color="auto" w:fill="FFFFFF" w:themeFill="background1"/>
          </w:tcPr>
          <w:p w14:paraId="420E97D5" w14:textId="0259C9BA" w:rsidR="00205DCA" w:rsidRPr="001C29E6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0.03</w:t>
            </w:r>
          </w:p>
        </w:tc>
      </w:tr>
      <w:tr w:rsidR="00205DCA" w:rsidRPr="00BA2DC2" w14:paraId="2B56E259" w14:textId="77777777" w:rsidTr="00B43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8" w:space="0" w:color="auto"/>
            </w:tcBorders>
          </w:tcPr>
          <w:p w14:paraId="1B7EF629" w14:textId="77777777" w:rsidR="00205DCA" w:rsidRPr="00BA2DC2" w:rsidRDefault="00205DCA" w:rsidP="00205DCA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8" w:space="0" w:color="auto"/>
            </w:tcBorders>
          </w:tcPr>
          <w:p w14:paraId="70B64BB9" w14:textId="77777777" w:rsidR="00205DCA" w:rsidRPr="00BA2DC2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8" w:space="0" w:color="auto"/>
            </w:tcBorders>
          </w:tcPr>
          <w:p w14:paraId="1C83E754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8" w:space="0" w:color="auto"/>
            </w:tcBorders>
          </w:tcPr>
          <w:p w14:paraId="547BAD1D" w14:textId="162063EB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05" w:type="dxa"/>
            <w:gridSpan w:val="2"/>
            <w:tcBorders>
              <w:bottom w:val="single" w:sz="8" w:space="0" w:color="auto"/>
            </w:tcBorders>
          </w:tcPr>
          <w:p w14:paraId="27AD1950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bottom w:val="single" w:sz="8" w:space="0" w:color="auto"/>
            </w:tcBorders>
          </w:tcPr>
          <w:p w14:paraId="36B0DB7E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bottom w:val="single" w:sz="8" w:space="0" w:color="auto"/>
            </w:tcBorders>
          </w:tcPr>
          <w:p w14:paraId="1303BA31" w14:textId="4A3CB609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14:paraId="110AB2B6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</w:tcPr>
          <w:p w14:paraId="6276997A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7AEAC159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</w:tcPr>
          <w:p w14:paraId="1B085FFB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BA2DC2" w14:paraId="0811F64C" w14:textId="77777777" w:rsidTr="00B43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0" w:type="dxa"/>
            <w:gridSpan w:val="2"/>
            <w:tcBorders>
              <w:top w:val="single" w:sz="8" w:space="0" w:color="auto"/>
            </w:tcBorders>
          </w:tcPr>
          <w:p w14:paraId="52A6755D" w14:textId="4EB5D1F5" w:rsidR="00205DCA" w:rsidRPr="00BA2DC2" w:rsidRDefault="00205DCA" w:rsidP="00205DCA">
            <w:pPr>
              <w:rPr>
                <w:sz w:val="18"/>
                <w:szCs w:val="18"/>
              </w:rPr>
            </w:pPr>
            <w:r w:rsidRPr="006318B0">
              <w:rPr>
                <w:sz w:val="18"/>
                <w:szCs w:val="18"/>
              </w:rPr>
              <w:t>Adult sheep sleeping in the pen</w:t>
            </w:r>
          </w:p>
        </w:tc>
        <w:tc>
          <w:tcPr>
            <w:tcW w:w="255" w:type="dxa"/>
            <w:tcBorders>
              <w:top w:val="single" w:sz="8" w:space="0" w:color="auto"/>
            </w:tcBorders>
          </w:tcPr>
          <w:p w14:paraId="56F156D6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8" w:space="0" w:color="auto"/>
            </w:tcBorders>
          </w:tcPr>
          <w:p w14:paraId="039D38B9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single" w:sz="8" w:space="0" w:color="auto"/>
            </w:tcBorders>
          </w:tcPr>
          <w:p w14:paraId="4195B0AD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8" w:space="0" w:color="auto"/>
            </w:tcBorders>
          </w:tcPr>
          <w:p w14:paraId="26A7C1C7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top w:val="single" w:sz="8" w:space="0" w:color="auto"/>
            </w:tcBorders>
          </w:tcPr>
          <w:p w14:paraId="0CC1BC79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8" w:space="0" w:color="auto"/>
            </w:tcBorders>
          </w:tcPr>
          <w:p w14:paraId="7F6824E0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8" w:space="0" w:color="auto"/>
            </w:tcBorders>
          </w:tcPr>
          <w:p w14:paraId="595BAB0C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</w:tcPr>
          <w:p w14:paraId="2CBDC700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8" w:space="0" w:color="auto"/>
            </w:tcBorders>
          </w:tcPr>
          <w:p w14:paraId="07880419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CF6262" w14:paraId="56E58618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6EFBCEB5" w14:textId="77777777" w:rsidR="00205DCA" w:rsidRPr="00CF6262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4D35DAC2" w14:textId="51B235DF" w:rsidR="00205DCA" w:rsidRPr="00CF6262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No adult sheep</w:t>
            </w:r>
          </w:p>
        </w:tc>
        <w:tc>
          <w:tcPr>
            <w:tcW w:w="255" w:type="dxa"/>
          </w:tcPr>
          <w:p w14:paraId="2616189F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38BB64ED" w14:textId="499C8397" w:rsidR="00205DCA" w:rsidRPr="00CF6262" w:rsidRDefault="00BB19A2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805" w:type="dxa"/>
            <w:gridSpan w:val="2"/>
          </w:tcPr>
          <w:p w14:paraId="081BB7C9" w14:textId="0B95B7DE" w:rsidR="00205DCA" w:rsidRPr="00CF6262" w:rsidRDefault="00BB19A2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236" w:type="dxa"/>
          </w:tcPr>
          <w:p w14:paraId="2A664BC6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3175B5C9" w14:textId="51E5F526" w:rsidR="00205DCA" w:rsidRPr="00CF6262" w:rsidRDefault="00BB19A2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885" w:type="dxa"/>
          </w:tcPr>
          <w:p w14:paraId="0BCBA51B" w14:textId="7DFA84C6" w:rsidR="00205DCA" w:rsidRPr="00CF6262" w:rsidRDefault="00BB19A2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64.4</w:t>
            </w:r>
          </w:p>
        </w:tc>
        <w:tc>
          <w:tcPr>
            <w:tcW w:w="270" w:type="dxa"/>
          </w:tcPr>
          <w:p w14:paraId="1E89C26B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5F452E5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291CF4BC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205DCA" w:rsidRPr="001C29E6" w14:paraId="4408A7D7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6B109252" w14:textId="45076703" w:rsidR="00205DCA" w:rsidRPr="001C29E6" w:rsidRDefault="00205DCA" w:rsidP="00205DCA">
            <w:pPr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75CA339F" w14:textId="7E4E51E7" w:rsidR="00205DCA" w:rsidRPr="001C29E6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rFonts w:ascii="Calibri" w:hAnsi="Calibri" w:cs="Arial"/>
                <w:sz w:val="18"/>
                <w:szCs w:val="18"/>
              </w:rPr>
              <w:t xml:space="preserve">Adult sheep </w:t>
            </w:r>
            <w:r w:rsidR="005A4E34">
              <w:rPr>
                <w:rFonts w:ascii="Calibri" w:hAnsi="Calibri" w:cs="Arial"/>
                <w:sz w:val="18"/>
                <w:szCs w:val="18"/>
              </w:rPr>
              <w:t xml:space="preserve">do not sleep in a </w:t>
            </w:r>
            <w:r w:rsidRPr="001C29E6">
              <w:rPr>
                <w:rFonts w:ascii="Calibri" w:hAnsi="Calibri" w:cs="Arial"/>
                <w:sz w:val="18"/>
                <w:szCs w:val="18"/>
              </w:rPr>
              <w:t>pen</w:t>
            </w:r>
          </w:p>
        </w:tc>
        <w:tc>
          <w:tcPr>
            <w:tcW w:w="255" w:type="dxa"/>
          </w:tcPr>
          <w:p w14:paraId="6EFD5BC1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3B65347C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8</w:t>
            </w:r>
          </w:p>
        </w:tc>
        <w:tc>
          <w:tcPr>
            <w:tcW w:w="805" w:type="dxa"/>
            <w:gridSpan w:val="2"/>
          </w:tcPr>
          <w:p w14:paraId="349B41BA" w14:textId="09BB6F75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11</w:t>
            </w:r>
          </w:p>
        </w:tc>
        <w:tc>
          <w:tcPr>
            <w:tcW w:w="236" w:type="dxa"/>
          </w:tcPr>
          <w:p w14:paraId="5A75DC8A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715A7F24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21</w:t>
            </w:r>
          </w:p>
        </w:tc>
        <w:tc>
          <w:tcPr>
            <w:tcW w:w="885" w:type="dxa"/>
          </w:tcPr>
          <w:p w14:paraId="37CC739A" w14:textId="57A7DD67" w:rsidR="00205DCA" w:rsidRPr="001C29E6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28.8</w:t>
            </w:r>
          </w:p>
        </w:tc>
        <w:tc>
          <w:tcPr>
            <w:tcW w:w="270" w:type="dxa"/>
          </w:tcPr>
          <w:p w14:paraId="611E30A1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57D96B74" w14:textId="5F38F66B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0.3 (0.1-0.9)</w:t>
            </w:r>
          </w:p>
        </w:tc>
        <w:tc>
          <w:tcPr>
            <w:tcW w:w="810" w:type="dxa"/>
          </w:tcPr>
          <w:p w14:paraId="4AFC16EF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0.02</w:t>
            </w:r>
          </w:p>
        </w:tc>
      </w:tr>
      <w:tr w:rsidR="00205DCA" w:rsidRPr="001C29E6" w14:paraId="5C7EAA23" w14:textId="77777777" w:rsidTr="000659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1B1BB4DB" w14:textId="689267A1" w:rsidR="00205DCA" w:rsidRPr="001C29E6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10F5EF8E" w14:textId="77777777" w:rsidR="00205DCA" w:rsidRPr="001C29E6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rFonts w:ascii="Calibri" w:hAnsi="Calibri" w:cs="Arial"/>
                <w:sz w:val="18"/>
                <w:szCs w:val="18"/>
              </w:rPr>
              <w:t>Adult sheep sleep in pen</w:t>
            </w:r>
          </w:p>
        </w:tc>
        <w:tc>
          <w:tcPr>
            <w:tcW w:w="255" w:type="dxa"/>
          </w:tcPr>
          <w:p w14:paraId="44B9EF50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3899266E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11</w:t>
            </w:r>
          </w:p>
        </w:tc>
        <w:tc>
          <w:tcPr>
            <w:tcW w:w="805" w:type="dxa"/>
            <w:gridSpan w:val="2"/>
          </w:tcPr>
          <w:p w14:paraId="6664126A" w14:textId="2467DB83" w:rsidR="00205DCA" w:rsidRPr="001C29E6" w:rsidRDefault="00BB19A2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236" w:type="dxa"/>
          </w:tcPr>
          <w:p w14:paraId="1FB5F9BE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70060B32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5</w:t>
            </w:r>
          </w:p>
        </w:tc>
        <w:tc>
          <w:tcPr>
            <w:tcW w:w="885" w:type="dxa"/>
          </w:tcPr>
          <w:p w14:paraId="32E86790" w14:textId="6C9FEF93" w:rsidR="00205DCA" w:rsidRPr="001C29E6" w:rsidRDefault="00BB19A2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6.8</w:t>
            </w:r>
          </w:p>
        </w:tc>
        <w:tc>
          <w:tcPr>
            <w:tcW w:w="270" w:type="dxa"/>
          </w:tcPr>
          <w:p w14:paraId="4EED4881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805037E" w14:textId="22D14148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2.1 (0.6-6.8)</w:t>
            </w:r>
          </w:p>
        </w:tc>
        <w:tc>
          <w:tcPr>
            <w:tcW w:w="810" w:type="dxa"/>
          </w:tcPr>
          <w:p w14:paraId="7363F36E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0.2</w:t>
            </w:r>
          </w:p>
        </w:tc>
      </w:tr>
      <w:tr w:rsidR="00205DCA" w:rsidRPr="00BA2DC2" w14:paraId="13E236CB" w14:textId="77777777" w:rsidTr="00B43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8" w:space="0" w:color="auto"/>
            </w:tcBorders>
          </w:tcPr>
          <w:p w14:paraId="1D449423" w14:textId="77777777" w:rsidR="00205DCA" w:rsidRPr="00BA2DC2" w:rsidRDefault="00205DCA" w:rsidP="00205DCA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8" w:space="0" w:color="auto"/>
            </w:tcBorders>
          </w:tcPr>
          <w:p w14:paraId="6AF3CDA4" w14:textId="77777777" w:rsidR="00205DCA" w:rsidRPr="00BA2DC2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8" w:space="0" w:color="auto"/>
            </w:tcBorders>
          </w:tcPr>
          <w:p w14:paraId="2624FEFF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8" w:space="0" w:color="auto"/>
            </w:tcBorders>
          </w:tcPr>
          <w:p w14:paraId="51FA01E5" w14:textId="7FE5B806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05" w:type="dxa"/>
            <w:gridSpan w:val="2"/>
            <w:tcBorders>
              <w:bottom w:val="single" w:sz="8" w:space="0" w:color="auto"/>
            </w:tcBorders>
          </w:tcPr>
          <w:p w14:paraId="7F27803C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bottom w:val="single" w:sz="8" w:space="0" w:color="auto"/>
            </w:tcBorders>
          </w:tcPr>
          <w:p w14:paraId="296F7A08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bottom w:val="single" w:sz="8" w:space="0" w:color="auto"/>
            </w:tcBorders>
          </w:tcPr>
          <w:p w14:paraId="5BD64E69" w14:textId="2AD1B5EB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14:paraId="478AEAA2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</w:tcPr>
          <w:p w14:paraId="3758368C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4E316FB3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</w:tcPr>
          <w:p w14:paraId="599713DF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BA2DC2" w14:paraId="35E5D05A" w14:textId="77777777" w:rsidTr="00B43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0" w:type="dxa"/>
            <w:gridSpan w:val="2"/>
            <w:tcBorders>
              <w:top w:val="single" w:sz="8" w:space="0" w:color="auto"/>
            </w:tcBorders>
          </w:tcPr>
          <w:p w14:paraId="288E0331" w14:textId="7CF8E426" w:rsidR="00205DCA" w:rsidRPr="00BA2DC2" w:rsidRDefault="00FA6BFD" w:rsidP="00205DCA">
            <w:pPr>
              <w:rPr>
                <w:sz w:val="18"/>
                <w:szCs w:val="18"/>
              </w:rPr>
            </w:pPr>
            <w:r w:rsidRPr="006318B0">
              <w:rPr>
                <w:sz w:val="18"/>
                <w:szCs w:val="18"/>
              </w:rPr>
              <w:t>Sheep</w:t>
            </w:r>
            <w:r w:rsidR="00205DCA" w:rsidRPr="006318B0">
              <w:rPr>
                <w:sz w:val="18"/>
                <w:szCs w:val="18"/>
              </w:rPr>
              <w:t xml:space="preserve"> manure is stored</w:t>
            </w:r>
          </w:p>
        </w:tc>
        <w:tc>
          <w:tcPr>
            <w:tcW w:w="255" w:type="dxa"/>
            <w:tcBorders>
              <w:top w:val="single" w:sz="8" w:space="0" w:color="auto"/>
            </w:tcBorders>
          </w:tcPr>
          <w:p w14:paraId="6B1D3EF9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8" w:space="0" w:color="auto"/>
            </w:tcBorders>
          </w:tcPr>
          <w:p w14:paraId="5C05BDEE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single" w:sz="8" w:space="0" w:color="auto"/>
            </w:tcBorders>
          </w:tcPr>
          <w:p w14:paraId="63544DD1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8" w:space="0" w:color="auto"/>
            </w:tcBorders>
          </w:tcPr>
          <w:p w14:paraId="343A3C85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top w:val="single" w:sz="8" w:space="0" w:color="auto"/>
            </w:tcBorders>
          </w:tcPr>
          <w:p w14:paraId="39307BE1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8" w:space="0" w:color="auto"/>
            </w:tcBorders>
          </w:tcPr>
          <w:p w14:paraId="140D3E1C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8" w:space="0" w:color="auto"/>
            </w:tcBorders>
          </w:tcPr>
          <w:p w14:paraId="5B1463B4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</w:tcPr>
          <w:p w14:paraId="3841DEB0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8" w:space="0" w:color="auto"/>
            </w:tcBorders>
          </w:tcPr>
          <w:p w14:paraId="5208C7CC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CF6262" w14:paraId="37D3B936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3E563098" w14:textId="77777777" w:rsidR="00205DCA" w:rsidRPr="00CF6262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0B9303F3" w14:textId="77777777" w:rsidR="00205DCA" w:rsidRPr="00CF6262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No</w:t>
            </w:r>
          </w:p>
        </w:tc>
        <w:tc>
          <w:tcPr>
            <w:tcW w:w="255" w:type="dxa"/>
          </w:tcPr>
          <w:p w14:paraId="220B34C1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22F3A1CA" w14:textId="4D1BA73E" w:rsidR="00205DCA" w:rsidRPr="00CF6262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805" w:type="dxa"/>
            <w:gridSpan w:val="2"/>
          </w:tcPr>
          <w:p w14:paraId="77927568" w14:textId="38EBD129" w:rsidR="00205DCA" w:rsidRPr="00CF6262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87.7</w:t>
            </w:r>
          </w:p>
        </w:tc>
        <w:tc>
          <w:tcPr>
            <w:tcW w:w="236" w:type="dxa"/>
          </w:tcPr>
          <w:p w14:paraId="48AF0B5F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7E540743" w14:textId="49C3F15A" w:rsidR="00205DCA" w:rsidRPr="00CF6262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885" w:type="dxa"/>
          </w:tcPr>
          <w:p w14:paraId="78A787AD" w14:textId="7D0EF344" w:rsidR="00205DCA" w:rsidRPr="00CF6262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79.5</w:t>
            </w:r>
          </w:p>
        </w:tc>
        <w:tc>
          <w:tcPr>
            <w:tcW w:w="270" w:type="dxa"/>
          </w:tcPr>
          <w:p w14:paraId="4E0CFF3E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63A8D00D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5E427D74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205DCA" w:rsidRPr="001C29E6" w14:paraId="39F2873C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0B7EC019" w14:textId="0C94D935" w:rsidR="00205DCA" w:rsidRPr="001C29E6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0251DF34" w14:textId="4A48B2B4" w:rsidR="00205DCA" w:rsidRPr="001C29E6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Yes</w:t>
            </w:r>
          </w:p>
        </w:tc>
        <w:tc>
          <w:tcPr>
            <w:tcW w:w="255" w:type="dxa"/>
          </w:tcPr>
          <w:p w14:paraId="301DEC72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2173A197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9</w:t>
            </w:r>
          </w:p>
        </w:tc>
        <w:tc>
          <w:tcPr>
            <w:tcW w:w="805" w:type="dxa"/>
            <w:gridSpan w:val="2"/>
          </w:tcPr>
          <w:p w14:paraId="6C0AF3F2" w14:textId="4EB6C83F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12</w:t>
            </w:r>
            <w:r w:rsidR="00BB19A2">
              <w:rPr>
                <w:sz w:val="18"/>
                <w:szCs w:val="18"/>
              </w:rPr>
              <w:t>.3</w:t>
            </w:r>
          </w:p>
        </w:tc>
        <w:tc>
          <w:tcPr>
            <w:tcW w:w="236" w:type="dxa"/>
          </w:tcPr>
          <w:p w14:paraId="1C832F77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015CC31A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15</w:t>
            </w:r>
          </w:p>
        </w:tc>
        <w:tc>
          <w:tcPr>
            <w:tcW w:w="885" w:type="dxa"/>
          </w:tcPr>
          <w:p w14:paraId="5EB57803" w14:textId="60CDAABB" w:rsidR="00205DCA" w:rsidRPr="001C29E6" w:rsidRDefault="00BB19A2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20.5</w:t>
            </w:r>
          </w:p>
        </w:tc>
        <w:tc>
          <w:tcPr>
            <w:tcW w:w="270" w:type="dxa"/>
          </w:tcPr>
          <w:p w14:paraId="1E8901E1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8B360D3" w14:textId="465FA651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0.5 (0.2-1.3)</w:t>
            </w:r>
          </w:p>
        </w:tc>
        <w:tc>
          <w:tcPr>
            <w:tcW w:w="810" w:type="dxa"/>
          </w:tcPr>
          <w:p w14:paraId="24966D79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0.2</w:t>
            </w:r>
          </w:p>
        </w:tc>
      </w:tr>
      <w:tr w:rsidR="00205DCA" w:rsidRPr="00BA2DC2" w14:paraId="09E0A44F" w14:textId="77777777" w:rsidTr="00B43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8" w:space="0" w:color="auto"/>
            </w:tcBorders>
          </w:tcPr>
          <w:p w14:paraId="4A975113" w14:textId="77777777" w:rsidR="00205DCA" w:rsidRPr="00BA2DC2" w:rsidRDefault="00205DCA" w:rsidP="00205DCA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8" w:space="0" w:color="auto"/>
            </w:tcBorders>
          </w:tcPr>
          <w:p w14:paraId="2A0E2477" w14:textId="77777777" w:rsidR="00205DCA" w:rsidRPr="00BA2DC2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8" w:space="0" w:color="auto"/>
            </w:tcBorders>
          </w:tcPr>
          <w:p w14:paraId="7B99A58B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8" w:space="0" w:color="auto"/>
            </w:tcBorders>
          </w:tcPr>
          <w:p w14:paraId="12A20717" w14:textId="69308ED4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05" w:type="dxa"/>
            <w:gridSpan w:val="2"/>
            <w:tcBorders>
              <w:bottom w:val="single" w:sz="8" w:space="0" w:color="auto"/>
            </w:tcBorders>
          </w:tcPr>
          <w:p w14:paraId="6CF6AB0F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bottom w:val="single" w:sz="8" w:space="0" w:color="auto"/>
            </w:tcBorders>
          </w:tcPr>
          <w:p w14:paraId="4E0D5702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bottom w:val="single" w:sz="8" w:space="0" w:color="auto"/>
            </w:tcBorders>
          </w:tcPr>
          <w:p w14:paraId="6EC2D804" w14:textId="06E45035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14:paraId="43E60212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</w:tcPr>
          <w:p w14:paraId="69EA46AD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5BA64864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</w:tcPr>
          <w:p w14:paraId="15341399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BA2DC2" w14:paraId="0ED9C315" w14:textId="77777777" w:rsidTr="00B43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0" w:type="dxa"/>
            <w:gridSpan w:val="2"/>
            <w:tcBorders>
              <w:top w:val="single" w:sz="8" w:space="0" w:color="auto"/>
            </w:tcBorders>
          </w:tcPr>
          <w:p w14:paraId="04CDD19B" w14:textId="061BD208" w:rsidR="00205DCA" w:rsidRPr="00BA2DC2" w:rsidRDefault="00205DCA" w:rsidP="00FA6BFD">
            <w:pPr>
              <w:rPr>
                <w:sz w:val="18"/>
                <w:szCs w:val="18"/>
              </w:rPr>
            </w:pPr>
            <w:r w:rsidRPr="0093719F">
              <w:rPr>
                <w:sz w:val="18"/>
                <w:szCs w:val="18"/>
              </w:rPr>
              <w:t xml:space="preserve">Total number of </w:t>
            </w:r>
            <w:r w:rsidR="00FA6BFD" w:rsidRPr="0093719F">
              <w:rPr>
                <w:sz w:val="18"/>
                <w:szCs w:val="18"/>
              </w:rPr>
              <w:t>sheep</w:t>
            </w:r>
          </w:p>
        </w:tc>
        <w:tc>
          <w:tcPr>
            <w:tcW w:w="255" w:type="dxa"/>
            <w:tcBorders>
              <w:top w:val="single" w:sz="8" w:space="0" w:color="auto"/>
            </w:tcBorders>
          </w:tcPr>
          <w:p w14:paraId="66EEDB15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8" w:space="0" w:color="auto"/>
            </w:tcBorders>
          </w:tcPr>
          <w:p w14:paraId="7457A22C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single" w:sz="8" w:space="0" w:color="auto"/>
            </w:tcBorders>
          </w:tcPr>
          <w:p w14:paraId="60F56140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8" w:space="0" w:color="auto"/>
            </w:tcBorders>
          </w:tcPr>
          <w:p w14:paraId="40A0CA6A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top w:val="single" w:sz="8" w:space="0" w:color="auto"/>
            </w:tcBorders>
          </w:tcPr>
          <w:p w14:paraId="73820924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8" w:space="0" w:color="auto"/>
            </w:tcBorders>
          </w:tcPr>
          <w:p w14:paraId="5EA5929A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8" w:space="0" w:color="auto"/>
            </w:tcBorders>
          </w:tcPr>
          <w:p w14:paraId="10F606C6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</w:tcPr>
          <w:p w14:paraId="496E91D3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8" w:space="0" w:color="auto"/>
            </w:tcBorders>
          </w:tcPr>
          <w:p w14:paraId="31DD38D3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1C29E6" w14:paraId="434F323E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3BB78A2D" w14:textId="33D69413" w:rsidR="00205DCA" w:rsidRPr="001C29E6" w:rsidRDefault="00205DCA" w:rsidP="00205DCA">
            <w:pPr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474CE27C" w14:textId="76AF8AA1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 xml:space="preserve">Total number of </w:t>
            </w:r>
            <w:r w:rsidR="005A0A6F">
              <w:rPr>
                <w:sz w:val="18"/>
                <w:szCs w:val="18"/>
              </w:rPr>
              <w:t>sheep</w:t>
            </w:r>
          </w:p>
        </w:tc>
        <w:tc>
          <w:tcPr>
            <w:tcW w:w="255" w:type="dxa"/>
          </w:tcPr>
          <w:p w14:paraId="54AFC1E3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7D980D73" w14:textId="6BE93635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Mean=3</w:t>
            </w:r>
          </w:p>
        </w:tc>
        <w:tc>
          <w:tcPr>
            <w:tcW w:w="805" w:type="dxa"/>
            <w:gridSpan w:val="2"/>
          </w:tcPr>
          <w:p w14:paraId="4D48FA13" w14:textId="6CD18676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IQR=0.2</w:t>
            </w:r>
          </w:p>
        </w:tc>
        <w:tc>
          <w:tcPr>
            <w:tcW w:w="236" w:type="dxa"/>
          </w:tcPr>
          <w:p w14:paraId="4E979898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59F63562" w14:textId="513B7B1F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Mean=2</w:t>
            </w:r>
          </w:p>
        </w:tc>
        <w:tc>
          <w:tcPr>
            <w:tcW w:w="885" w:type="dxa"/>
          </w:tcPr>
          <w:p w14:paraId="556AD42E" w14:textId="71EF2269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IQR=2</w:t>
            </w:r>
          </w:p>
        </w:tc>
        <w:tc>
          <w:tcPr>
            <w:tcW w:w="270" w:type="dxa"/>
          </w:tcPr>
          <w:p w14:paraId="3FA98861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E5AD1E8" w14:textId="0F17BB6B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1.0 (1</w:t>
            </w:r>
            <w:r w:rsidR="005A0A6F">
              <w:rPr>
                <w:sz w:val="18"/>
                <w:szCs w:val="18"/>
              </w:rPr>
              <w:t>.0</w:t>
            </w:r>
            <w:r w:rsidRPr="001C29E6">
              <w:rPr>
                <w:sz w:val="18"/>
                <w:szCs w:val="18"/>
              </w:rPr>
              <w:t>-1.1)</w:t>
            </w:r>
          </w:p>
        </w:tc>
        <w:tc>
          <w:tcPr>
            <w:tcW w:w="810" w:type="dxa"/>
          </w:tcPr>
          <w:p w14:paraId="7D33B261" w14:textId="12ABD89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0.2</w:t>
            </w:r>
          </w:p>
        </w:tc>
      </w:tr>
      <w:tr w:rsidR="00205DCA" w:rsidRPr="00BA2DC2" w14:paraId="7D246C96" w14:textId="77777777" w:rsidTr="00B43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8" w:space="0" w:color="auto"/>
            </w:tcBorders>
          </w:tcPr>
          <w:p w14:paraId="0F75646F" w14:textId="77777777" w:rsidR="00205DCA" w:rsidRPr="00BA2DC2" w:rsidRDefault="00205DCA" w:rsidP="00205DCA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8" w:space="0" w:color="auto"/>
            </w:tcBorders>
          </w:tcPr>
          <w:p w14:paraId="259AB857" w14:textId="77777777" w:rsidR="00205DCA" w:rsidRPr="00BA2DC2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8" w:space="0" w:color="auto"/>
            </w:tcBorders>
          </w:tcPr>
          <w:p w14:paraId="3B9E960E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8" w:space="0" w:color="auto"/>
            </w:tcBorders>
          </w:tcPr>
          <w:p w14:paraId="76A67BF0" w14:textId="47664C5B" w:rsidR="00205DCA" w:rsidRPr="00BA2DC2" w:rsidRDefault="005A0A6F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05" w:type="dxa"/>
            <w:gridSpan w:val="2"/>
            <w:tcBorders>
              <w:bottom w:val="single" w:sz="8" w:space="0" w:color="auto"/>
            </w:tcBorders>
          </w:tcPr>
          <w:p w14:paraId="6BED9FA5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bottom w:val="single" w:sz="8" w:space="0" w:color="auto"/>
            </w:tcBorders>
          </w:tcPr>
          <w:p w14:paraId="161267B8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bottom w:val="single" w:sz="8" w:space="0" w:color="auto"/>
            </w:tcBorders>
          </w:tcPr>
          <w:p w14:paraId="35B0B311" w14:textId="6149347E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14:paraId="56D26539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</w:tcPr>
          <w:p w14:paraId="60821193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78E91462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</w:tcPr>
          <w:p w14:paraId="20BFE798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BA2DC2" w14:paraId="59C710AB" w14:textId="77777777" w:rsidTr="00B43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0" w:type="dxa"/>
            <w:gridSpan w:val="2"/>
            <w:tcBorders>
              <w:top w:val="single" w:sz="8" w:space="0" w:color="auto"/>
            </w:tcBorders>
          </w:tcPr>
          <w:p w14:paraId="368C3B60" w14:textId="0BE4C6CC" w:rsidR="00205DCA" w:rsidRPr="00BA2DC2" w:rsidRDefault="00205DCA" w:rsidP="00FA6BFD">
            <w:pPr>
              <w:rPr>
                <w:sz w:val="18"/>
                <w:szCs w:val="18"/>
              </w:rPr>
            </w:pPr>
            <w:r w:rsidRPr="006318B0">
              <w:rPr>
                <w:sz w:val="18"/>
                <w:szCs w:val="18"/>
              </w:rPr>
              <w:t xml:space="preserve">Source of water for </w:t>
            </w:r>
            <w:r w:rsidR="00FA6BFD" w:rsidRPr="006318B0">
              <w:rPr>
                <w:sz w:val="18"/>
                <w:szCs w:val="18"/>
              </w:rPr>
              <w:t>sheep</w:t>
            </w:r>
          </w:p>
        </w:tc>
        <w:tc>
          <w:tcPr>
            <w:tcW w:w="255" w:type="dxa"/>
            <w:tcBorders>
              <w:top w:val="single" w:sz="8" w:space="0" w:color="auto"/>
            </w:tcBorders>
          </w:tcPr>
          <w:p w14:paraId="3CCEA9C4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8" w:space="0" w:color="auto"/>
            </w:tcBorders>
          </w:tcPr>
          <w:p w14:paraId="5F53A083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single" w:sz="8" w:space="0" w:color="auto"/>
            </w:tcBorders>
          </w:tcPr>
          <w:p w14:paraId="2641B967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8" w:space="0" w:color="auto"/>
            </w:tcBorders>
          </w:tcPr>
          <w:p w14:paraId="427268E7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top w:val="single" w:sz="8" w:space="0" w:color="auto"/>
            </w:tcBorders>
          </w:tcPr>
          <w:p w14:paraId="3A2F4082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8" w:space="0" w:color="auto"/>
            </w:tcBorders>
          </w:tcPr>
          <w:p w14:paraId="41CA85DB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8" w:space="0" w:color="auto"/>
            </w:tcBorders>
          </w:tcPr>
          <w:p w14:paraId="117DF91B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</w:tcPr>
          <w:p w14:paraId="28CA2C6B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8" w:space="0" w:color="auto"/>
            </w:tcBorders>
          </w:tcPr>
          <w:p w14:paraId="6F16D3C5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CF6262" w14:paraId="13C807E3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50751FF0" w14:textId="77777777" w:rsidR="00205DCA" w:rsidRPr="00CF6262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3857136E" w14:textId="5B5A2502" w:rsidR="00205DCA" w:rsidRPr="00CF6262" w:rsidRDefault="00FA6BFD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s</w:t>
            </w:r>
            <w:r w:rsidR="00205DCA" w:rsidRPr="001C29E6">
              <w:rPr>
                <w:sz w:val="18"/>
                <w:szCs w:val="18"/>
              </w:rPr>
              <w:t>heep</w:t>
            </w:r>
          </w:p>
        </w:tc>
        <w:tc>
          <w:tcPr>
            <w:tcW w:w="255" w:type="dxa"/>
          </w:tcPr>
          <w:p w14:paraId="7F91233F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7E02223E" w14:textId="41977548" w:rsidR="00205DCA" w:rsidRPr="00CF6262" w:rsidRDefault="00BB19A2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805" w:type="dxa"/>
            <w:gridSpan w:val="2"/>
          </w:tcPr>
          <w:p w14:paraId="32E89631" w14:textId="3A8C214A" w:rsidR="00205DCA" w:rsidRPr="00CF6262" w:rsidRDefault="00BB19A2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236" w:type="dxa"/>
          </w:tcPr>
          <w:p w14:paraId="1FD69E69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0787D600" w14:textId="13BF7FDC" w:rsidR="00205DCA" w:rsidRPr="00CF6262" w:rsidRDefault="00BB19A2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885" w:type="dxa"/>
          </w:tcPr>
          <w:p w14:paraId="012965CB" w14:textId="3498DC09" w:rsidR="00205DCA" w:rsidRPr="00CF6262" w:rsidRDefault="00BB19A2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64.4</w:t>
            </w:r>
          </w:p>
        </w:tc>
        <w:tc>
          <w:tcPr>
            <w:tcW w:w="270" w:type="dxa"/>
          </w:tcPr>
          <w:p w14:paraId="2C32BB2B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314330B9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79B0EEDA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205DCA" w:rsidRPr="001C29E6" w14:paraId="69FE179F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283ADF31" w14:textId="1E5C4CF2" w:rsidR="00205DCA" w:rsidRPr="001C29E6" w:rsidRDefault="00205DCA" w:rsidP="00205DCA">
            <w:pPr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75911ED5" w14:textId="77777777" w:rsidR="00205DCA" w:rsidRPr="001C29E6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 w:rsidRPr="001C29E6">
              <w:rPr>
                <w:rFonts w:ascii="Calibri" w:hAnsi="Calibri" w:cs="Arial"/>
                <w:sz w:val="18"/>
                <w:szCs w:val="18"/>
              </w:rPr>
              <w:t>Water is brought to the sheep or the household doesn’t use the same source for drinking</w:t>
            </w:r>
          </w:p>
        </w:tc>
        <w:tc>
          <w:tcPr>
            <w:tcW w:w="255" w:type="dxa"/>
          </w:tcPr>
          <w:p w14:paraId="2DB15AF8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79059787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11</w:t>
            </w:r>
          </w:p>
        </w:tc>
        <w:tc>
          <w:tcPr>
            <w:tcW w:w="805" w:type="dxa"/>
            <w:gridSpan w:val="2"/>
          </w:tcPr>
          <w:p w14:paraId="669317AB" w14:textId="6E6D827B" w:rsidR="00205DCA" w:rsidRPr="001C29E6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236" w:type="dxa"/>
          </w:tcPr>
          <w:p w14:paraId="489AEC54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79FE2300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21</w:t>
            </w:r>
          </w:p>
        </w:tc>
        <w:tc>
          <w:tcPr>
            <w:tcW w:w="885" w:type="dxa"/>
          </w:tcPr>
          <w:p w14:paraId="2591AA77" w14:textId="6118520E" w:rsidR="00205DCA" w:rsidRPr="001C29E6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28.8</w:t>
            </w:r>
          </w:p>
        </w:tc>
        <w:tc>
          <w:tcPr>
            <w:tcW w:w="270" w:type="dxa"/>
          </w:tcPr>
          <w:p w14:paraId="213FEB2A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628B5728" w14:textId="5EAF309F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0.5 (0.2-1.1)</w:t>
            </w:r>
          </w:p>
        </w:tc>
        <w:tc>
          <w:tcPr>
            <w:tcW w:w="810" w:type="dxa"/>
          </w:tcPr>
          <w:p w14:paraId="169B970A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0.07</w:t>
            </w:r>
          </w:p>
        </w:tc>
      </w:tr>
      <w:tr w:rsidR="00205DCA" w:rsidRPr="001C29E6" w14:paraId="05D0DA6C" w14:textId="77777777" w:rsidTr="000659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53DD296B" w14:textId="51D7A204" w:rsidR="00205DCA" w:rsidRPr="001C29E6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668AD4F8" w14:textId="77777777" w:rsidR="00205DCA" w:rsidRPr="001C29E6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 w:rsidRPr="001C29E6">
              <w:rPr>
                <w:rFonts w:ascii="Calibri" w:hAnsi="Calibri" w:cs="Arial"/>
                <w:sz w:val="18"/>
                <w:szCs w:val="18"/>
              </w:rPr>
              <w:t>The sheep are going to a source of water which is the same used by the household for drinking</w:t>
            </w:r>
          </w:p>
        </w:tc>
        <w:tc>
          <w:tcPr>
            <w:tcW w:w="255" w:type="dxa"/>
          </w:tcPr>
          <w:p w14:paraId="5A40D461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1BB5EF6C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8</w:t>
            </w:r>
          </w:p>
        </w:tc>
        <w:tc>
          <w:tcPr>
            <w:tcW w:w="805" w:type="dxa"/>
            <w:gridSpan w:val="2"/>
          </w:tcPr>
          <w:p w14:paraId="2DAEC632" w14:textId="2CE5F2BE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11</w:t>
            </w:r>
          </w:p>
        </w:tc>
        <w:tc>
          <w:tcPr>
            <w:tcW w:w="236" w:type="dxa"/>
          </w:tcPr>
          <w:p w14:paraId="30AC2729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157596B9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5</w:t>
            </w:r>
          </w:p>
        </w:tc>
        <w:tc>
          <w:tcPr>
            <w:tcW w:w="885" w:type="dxa"/>
          </w:tcPr>
          <w:p w14:paraId="5B23E4C3" w14:textId="0ECE3A45" w:rsidR="00205DCA" w:rsidRPr="001C29E6" w:rsidRDefault="00BB19A2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6.8</w:t>
            </w:r>
          </w:p>
        </w:tc>
        <w:tc>
          <w:tcPr>
            <w:tcW w:w="270" w:type="dxa"/>
          </w:tcPr>
          <w:p w14:paraId="6593EE65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652155E9" w14:textId="5F88AF69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1.4 (0.4-4.2)</w:t>
            </w:r>
          </w:p>
        </w:tc>
        <w:tc>
          <w:tcPr>
            <w:tcW w:w="810" w:type="dxa"/>
          </w:tcPr>
          <w:p w14:paraId="4AE9C900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0.6</w:t>
            </w:r>
          </w:p>
        </w:tc>
      </w:tr>
      <w:tr w:rsidR="00205DCA" w:rsidRPr="00BA2DC2" w14:paraId="602CCDDE" w14:textId="77777777" w:rsidTr="00B43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8" w:space="0" w:color="auto"/>
            </w:tcBorders>
          </w:tcPr>
          <w:p w14:paraId="7198DDB8" w14:textId="77777777" w:rsidR="00205DCA" w:rsidRPr="00BA2DC2" w:rsidRDefault="00205DCA" w:rsidP="00205DCA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8" w:space="0" w:color="auto"/>
            </w:tcBorders>
          </w:tcPr>
          <w:p w14:paraId="107EDA8D" w14:textId="77777777" w:rsidR="00205DCA" w:rsidRPr="00BA2DC2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8" w:space="0" w:color="auto"/>
            </w:tcBorders>
          </w:tcPr>
          <w:p w14:paraId="6D930CB1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8" w:space="0" w:color="auto"/>
            </w:tcBorders>
          </w:tcPr>
          <w:p w14:paraId="5EC50DD1" w14:textId="7B3EB2AC" w:rsidR="00205DCA" w:rsidRPr="00BA2DC2" w:rsidRDefault="00F444F0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05" w:type="dxa"/>
            <w:gridSpan w:val="2"/>
            <w:tcBorders>
              <w:bottom w:val="single" w:sz="8" w:space="0" w:color="auto"/>
            </w:tcBorders>
          </w:tcPr>
          <w:p w14:paraId="48B0050F" w14:textId="0C9E3B38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bottom w:val="single" w:sz="8" w:space="0" w:color="auto"/>
            </w:tcBorders>
          </w:tcPr>
          <w:p w14:paraId="23BEED23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bottom w:val="single" w:sz="8" w:space="0" w:color="auto"/>
            </w:tcBorders>
          </w:tcPr>
          <w:p w14:paraId="775CDAD1" w14:textId="6303A93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14:paraId="404386D3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</w:tcPr>
          <w:p w14:paraId="79983313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5EEC6BB8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</w:tcPr>
          <w:p w14:paraId="2EED4996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BA2DC2" w14:paraId="333DAB0C" w14:textId="77777777" w:rsidTr="00B43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0" w:type="dxa"/>
            <w:gridSpan w:val="2"/>
            <w:tcBorders>
              <w:top w:val="single" w:sz="8" w:space="0" w:color="auto"/>
            </w:tcBorders>
          </w:tcPr>
          <w:p w14:paraId="161A078E" w14:textId="4BB8A283" w:rsidR="00205DCA" w:rsidRPr="00BA2DC2" w:rsidRDefault="00205DCA" w:rsidP="00205DCA">
            <w:pPr>
              <w:rPr>
                <w:sz w:val="18"/>
                <w:szCs w:val="18"/>
              </w:rPr>
            </w:pPr>
            <w:r w:rsidRPr="006318B0">
              <w:rPr>
                <w:rFonts w:ascii="Calibri" w:hAnsi="Calibri" w:cs="Arial"/>
                <w:sz w:val="18"/>
                <w:szCs w:val="18"/>
              </w:rPr>
              <w:t>Child playing in area within the compound where adult sheep sleep</w:t>
            </w:r>
          </w:p>
        </w:tc>
        <w:tc>
          <w:tcPr>
            <w:tcW w:w="255" w:type="dxa"/>
            <w:tcBorders>
              <w:top w:val="single" w:sz="8" w:space="0" w:color="auto"/>
            </w:tcBorders>
          </w:tcPr>
          <w:p w14:paraId="7FA08768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8" w:space="0" w:color="auto"/>
            </w:tcBorders>
          </w:tcPr>
          <w:p w14:paraId="4C77A328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single" w:sz="8" w:space="0" w:color="auto"/>
            </w:tcBorders>
          </w:tcPr>
          <w:p w14:paraId="24BB1178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8" w:space="0" w:color="auto"/>
            </w:tcBorders>
          </w:tcPr>
          <w:p w14:paraId="3799FD90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top w:val="single" w:sz="8" w:space="0" w:color="auto"/>
            </w:tcBorders>
          </w:tcPr>
          <w:p w14:paraId="29A15667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8" w:space="0" w:color="auto"/>
            </w:tcBorders>
          </w:tcPr>
          <w:p w14:paraId="2D7C8622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8" w:space="0" w:color="auto"/>
            </w:tcBorders>
          </w:tcPr>
          <w:p w14:paraId="1D32A297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</w:tcPr>
          <w:p w14:paraId="3A944556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8" w:space="0" w:color="auto"/>
            </w:tcBorders>
          </w:tcPr>
          <w:p w14:paraId="6534BCD9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CF6262" w14:paraId="0C8F06C8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7BE353DF" w14:textId="77777777" w:rsidR="00205DCA" w:rsidRPr="00CF6262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5B158BFE" w14:textId="77777777" w:rsidR="00205DCA" w:rsidRPr="00CF6262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No</w:t>
            </w:r>
          </w:p>
        </w:tc>
        <w:tc>
          <w:tcPr>
            <w:tcW w:w="255" w:type="dxa"/>
          </w:tcPr>
          <w:p w14:paraId="64A88462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2FEBA022" w14:textId="08040C47" w:rsidR="00205DCA" w:rsidRPr="00CF6262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805" w:type="dxa"/>
            <w:gridSpan w:val="2"/>
          </w:tcPr>
          <w:p w14:paraId="7D6B0DD7" w14:textId="1E57C6FA" w:rsidR="00205DCA" w:rsidRPr="00CF6262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84.9</w:t>
            </w:r>
          </w:p>
        </w:tc>
        <w:tc>
          <w:tcPr>
            <w:tcW w:w="236" w:type="dxa"/>
          </w:tcPr>
          <w:p w14:paraId="0EFEFAFA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66EF04B0" w14:textId="28792DBA" w:rsidR="00205DCA" w:rsidRPr="00CF6262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885" w:type="dxa"/>
          </w:tcPr>
          <w:p w14:paraId="7A93B2CB" w14:textId="2D527ECE" w:rsidR="00205DCA" w:rsidRPr="00CF6262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270" w:type="dxa"/>
          </w:tcPr>
          <w:p w14:paraId="0F3F144E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1FA9FE0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06D3F5F2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205DCA" w:rsidRPr="001C29E6" w14:paraId="00D3F1E4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5D914554" w14:textId="682552B4" w:rsidR="00205DCA" w:rsidRPr="001C29E6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38581769" w14:textId="56D08273" w:rsidR="00205DCA" w:rsidRPr="001C29E6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Yes</w:t>
            </w:r>
          </w:p>
        </w:tc>
        <w:tc>
          <w:tcPr>
            <w:tcW w:w="255" w:type="dxa"/>
          </w:tcPr>
          <w:p w14:paraId="6D89149F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1DF811D7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11</w:t>
            </w:r>
          </w:p>
        </w:tc>
        <w:tc>
          <w:tcPr>
            <w:tcW w:w="805" w:type="dxa"/>
            <w:gridSpan w:val="2"/>
          </w:tcPr>
          <w:p w14:paraId="50D11A74" w14:textId="189E3280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15</w:t>
            </w:r>
            <w:r w:rsidR="00BB19A2">
              <w:rPr>
                <w:sz w:val="18"/>
                <w:szCs w:val="18"/>
              </w:rPr>
              <w:t>.1</w:t>
            </w:r>
          </w:p>
        </w:tc>
        <w:tc>
          <w:tcPr>
            <w:tcW w:w="236" w:type="dxa"/>
          </w:tcPr>
          <w:p w14:paraId="2BF26062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2E323221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18</w:t>
            </w:r>
          </w:p>
        </w:tc>
        <w:tc>
          <w:tcPr>
            <w:tcW w:w="885" w:type="dxa"/>
          </w:tcPr>
          <w:p w14:paraId="56B9F394" w14:textId="50D765CC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25</w:t>
            </w:r>
          </w:p>
        </w:tc>
        <w:tc>
          <w:tcPr>
            <w:tcW w:w="270" w:type="dxa"/>
          </w:tcPr>
          <w:p w14:paraId="28E276CD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5AF8E7B7" w14:textId="47437FE8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0.6 (0.2-1.3)</w:t>
            </w:r>
          </w:p>
        </w:tc>
        <w:tc>
          <w:tcPr>
            <w:tcW w:w="810" w:type="dxa"/>
          </w:tcPr>
          <w:p w14:paraId="19DE50F1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0.2</w:t>
            </w:r>
          </w:p>
        </w:tc>
      </w:tr>
      <w:tr w:rsidR="00205DCA" w:rsidRPr="00BA2DC2" w14:paraId="4CD8A34F" w14:textId="77777777" w:rsidTr="00B43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8" w:space="0" w:color="auto"/>
            </w:tcBorders>
          </w:tcPr>
          <w:p w14:paraId="5CD4A857" w14:textId="77777777" w:rsidR="00205DCA" w:rsidRPr="00BA2DC2" w:rsidRDefault="00205DCA" w:rsidP="00205DCA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8" w:space="0" w:color="auto"/>
            </w:tcBorders>
          </w:tcPr>
          <w:p w14:paraId="654AF33C" w14:textId="77777777" w:rsidR="00205DCA" w:rsidRPr="00BA2DC2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8" w:space="0" w:color="auto"/>
            </w:tcBorders>
          </w:tcPr>
          <w:p w14:paraId="076238A4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8" w:space="0" w:color="auto"/>
            </w:tcBorders>
          </w:tcPr>
          <w:p w14:paraId="168B79EB" w14:textId="602B5BAE" w:rsidR="00205DCA" w:rsidRPr="00BA2DC2" w:rsidRDefault="00B56B15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05" w:type="dxa"/>
            <w:gridSpan w:val="2"/>
            <w:tcBorders>
              <w:bottom w:val="single" w:sz="8" w:space="0" w:color="auto"/>
            </w:tcBorders>
          </w:tcPr>
          <w:p w14:paraId="7FD0E324" w14:textId="72692F74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bottom w:val="single" w:sz="8" w:space="0" w:color="auto"/>
            </w:tcBorders>
          </w:tcPr>
          <w:p w14:paraId="0BA6D3D1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bottom w:val="single" w:sz="8" w:space="0" w:color="auto"/>
            </w:tcBorders>
          </w:tcPr>
          <w:p w14:paraId="4121AB80" w14:textId="484F3E7A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14:paraId="43BD35E0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</w:tcPr>
          <w:p w14:paraId="4CC8AD30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49A8E9F9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</w:tcPr>
          <w:p w14:paraId="7024BFA2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BA2DC2" w14:paraId="5514954D" w14:textId="77777777" w:rsidTr="00B43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0" w:type="dxa"/>
            <w:gridSpan w:val="2"/>
            <w:tcBorders>
              <w:top w:val="single" w:sz="8" w:space="0" w:color="auto"/>
            </w:tcBorders>
          </w:tcPr>
          <w:p w14:paraId="71F49B5F" w14:textId="0D3B3719" w:rsidR="00205DCA" w:rsidRPr="00BA2DC2" w:rsidRDefault="00205DCA" w:rsidP="00205DCA">
            <w:pPr>
              <w:rPr>
                <w:sz w:val="18"/>
                <w:szCs w:val="18"/>
              </w:rPr>
            </w:pPr>
            <w:r w:rsidRPr="0093719F">
              <w:rPr>
                <w:rFonts w:ascii="Calibri" w:hAnsi="Calibri" w:cs="Arial"/>
                <w:sz w:val="18"/>
                <w:szCs w:val="18"/>
              </w:rPr>
              <w:t>Child playing in area within the compound where adult sheep defecate</w:t>
            </w:r>
          </w:p>
        </w:tc>
        <w:tc>
          <w:tcPr>
            <w:tcW w:w="255" w:type="dxa"/>
            <w:tcBorders>
              <w:top w:val="single" w:sz="8" w:space="0" w:color="auto"/>
            </w:tcBorders>
          </w:tcPr>
          <w:p w14:paraId="4FF981F9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8" w:space="0" w:color="auto"/>
            </w:tcBorders>
          </w:tcPr>
          <w:p w14:paraId="31FC0E0A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single" w:sz="8" w:space="0" w:color="auto"/>
            </w:tcBorders>
          </w:tcPr>
          <w:p w14:paraId="2DB374A5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8" w:space="0" w:color="auto"/>
            </w:tcBorders>
          </w:tcPr>
          <w:p w14:paraId="588E9DB4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top w:val="single" w:sz="8" w:space="0" w:color="auto"/>
            </w:tcBorders>
          </w:tcPr>
          <w:p w14:paraId="7244F255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8" w:space="0" w:color="auto"/>
            </w:tcBorders>
          </w:tcPr>
          <w:p w14:paraId="5A118EF4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8" w:space="0" w:color="auto"/>
            </w:tcBorders>
          </w:tcPr>
          <w:p w14:paraId="6EA60C04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</w:tcPr>
          <w:p w14:paraId="7327EC70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8" w:space="0" w:color="auto"/>
            </w:tcBorders>
          </w:tcPr>
          <w:p w14:paraId="5DA66F9C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CF6262" w14:paraId="7615982C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6603E429" w14:textId="77777777" w:rsidR="00205DCA" w:rsidRPr="00CF6262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3E54EEB6" w14:textId="77777777" w:rsidR="00205DCA" w:rsidRPr="00CF6262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No</w:t>
            </w:r>
          </w:p>
        </w:tc>
        <w:tc>
          <w:tcPr>
            <w:tcW w:w="255" w:type="dxa"/>
          </w:tcPr>
          <w:p w14:paraId="5B568BB1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2239DB65" w14:textId="0C24B46D" w:rsidR="00205DCA" w:rsidRPr="00CF6262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805" w:type="dxa"/>
            <w:gridSpan w:val="2"/>
          </w:tcPr>
          <w:p w14:paraId="20A28038" w14:textId="484E6801" w:rsidR="00205DCA" w:rsidRPr="00CF6262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</w:t>
            </w:r>
            <w:r w:rsidR="00B56B15">
              <w:rPr>
                <w:sz w:val="18"/>
                <w:szCs w:val="18"/>
              </w:rPr>
              <w:t>9</w:t>
            </w:r>
          </w:p>
        </w:tc>
        <w:tc>
          <w:tcPr>
            <w:tcW w:w="236" w:type="dxa"/>
          </w:tcPr>
          <w:p w14:paraId="151DA59C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2D670D2B" w14:textId="340EDF58" w:rsidR="00205DCA" w:rsidRPr="00CF6262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885" w:type="dxa"/>
          </w:tcPr>
          <w:p w14:paraId="6570E6A3" w14:textId="399B0BE9" w:rsidR="00205DCA" w:rsidRPr="00CF6262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72.6</w:t>
            </w:r>
          </w:p>
        </w:tc>
        <w:tc>
          <w:tcPr>
            <w:tcW w:w="270" w:type="dxa"/>
          </w:tcPr>
          <w:p w14:paraId="374CE803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1C6D8B0A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317BD134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205DCA" w:rsidRPr="001C29E6" w14:paraId="0F81350F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2DFAC973" w14:textId="74C04209" w:rsidR="00205DCA" w:rsidRPr="001C29E6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5DF35E1D" w14:textId="03C9331C" w:rsidR="00205DCA" w:rsidRPr="001C29E6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Yes</w:t>
            </w:r>
          </w:p>
        </w:tc>
        <w:tc>
          <w:tcPr>
            <w:tcW w:w="255" w:type="dxa"/>
          </w:tcPr>
          <w:p w14:paraId="0B721CB6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14F5A1D4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10</w:t>
            </w:r>
          </w:p>
        </w:tc>
        <w:tc>
          <w:tcPr>
            <w:tcW w:w="805" w:type="dxa"/>
            <w:gridSpan w:val="2"/>
          </w:tcPr>
          <w:p w14:paraId="2E4DECA7" w14:textId="02F8D9BD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14</w:t>
            </w:r>
            <w:r w:rsidR="00BB19A2">
              <w:rPr>
                <w:sz w:val="18"/>
                <w:szCs w:val="18"/>
              </w:rPr>
              <w:t>.</w:t>
            </w:r>
            <w:r w:rsidR="00B56B15">
              <w:rPr>
                <w:sz w:val="18"/>
                <w:szCs w:val="18"/>
              </w:rPr>
              <w:t>1</w:t>
            </w:r>
          </w:p>
        </w:tc>
        <w:tc>
          <w:tcPr>
            <w:tcW w:w="236" w:type="dxa"/>
          </w:tcPr>
          <w:p w14:paraId="1BB63054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09D583B5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20</w:t>
            </w:r>
          </w:p>
        </w:tc>
        <w:tc>
          <w:tcPr>
            <w:tcW w:w="885" w:type="dxa"/>
          </w:tcPr>
          <w:p w14:paraId="5F2A7F35" w14:textId="7536029B" w:rsidR="00205DCA" w:rsidRPr="001C29E6" w:rsidRDefault="00BB19A2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</w:t>
            </w:r>
          </w:p>
        </w:tc>
        <w:tc>
          <w:tcPr>
            <w:tcW w:w="270" w:type="dxa"/>
          </w:tcPr>
          <w:p w14:paraId="41E53404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64985595" w14:textId="0D54E170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0.4 (0.2-1.0)</w:t>
            </w:r>
          </w:p>
        </w:tc>
        <w:tc>
          <w:tcPr>
            <w:tcW w:w="810" w:type="dxa"/>
          </w:tcPr>
          <w:p w14:paraId="43181F9A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0.06</w:t>
            </w:r>
          </w:p>
        </w:tc>
      </w:tr>
      <w:tr w:rsidR="00205DCA" w:rsidRPr="00BA2DC2" w14:paraId="263A1554" w14:textId="77777777" w:rsidTr="00B43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8" w:space="0" w:color="auto"/>
            </w:tcBorders>
          </w:tcPr>
          <w:p w14:paraId="71409B7F" w14:textId="77777777" w:rsidR="00205DCA" w:rsidRPr="00BA2DC2" w:rsidRDefault="00205DCA" w:rsidP="00205DCA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8" w:space="0" w:color="auto"/>
            </w:tcBorders>
          </w:tcPr>
          <w:p w14:paraId="569A4B46" w14:textId="77777777" w:rsidR="00205DCA" w:rsidRPr="00BA2DC2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8" w:space="0" w:color="auto"/>
            </w:tcBorders>
          </w:tcPr>
          <w:p w14:paraId="7846AB3F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8" w:space="0" w:color="auto"/>
            </w:tcBorders>
          </w:tcPr>
          <w:p w14:paraId="75B04B95" w14:textId="03F83345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05" w:type="dxa"/>
            <w:gridSpan w:val="2"/>
            <w:tcBorders>
              <w:bottom w:val="single" w:sz="8" w:space="0" w:color="auto"/>
            </w:tcBorders>
          </w:tcPr>
          <w:p w14:paraId="07508B78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bottom w:val="single" w:sz="8" w:space="0" w:color="auto"/>
            </w:tcBorders>
          </w:tcPr>
          <w:p w14:paraId="38032348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bottom w:val="single" w:sz="8" w:space="0" w:color="auto"/>
            </w:tcBorders>
          </w:tcPr>
          <w:p w14:paraId="5B2972C0" w14:textId="63D39D8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14:paraId="602414D4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</w:tcPr>
          <w:p w14:paraId="633FE420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251F9B09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</w:tcPr>
          <w:p w14:paraId="488B61F7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BA2DC2" w14:paraId="38806E82" w14:textId="77777777" w:rsidTr="00B43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0" w:type="dxa"/>
            <w:gridSpan w:val="2"/>
            <w:tcBorders>
              <w:top w:val="single" w:sz="8" w:space="0" w:color="auto"/>
            </w:tcBorders>
          </w:tcPr>
          <w:p w14:paraId="3FC9645C" w14:textId="7B320633" w:rsidR="00205DCA" w:rsidRPr="00BA2DC2" w:rsidRDefault="00205DCA" w:rsidP="00205DCA">
            <w:pPr>
              <w:rPr>
                <w:sz w:val="18"/>
                <w:szCs w:val="18"/>
              </w:rPr>
            </w:pPr>
            <w:r w:rsidRPr="006318B0">
              <w:rPr>
                <w:sz w:val="18"/>
                <w:szCs w:val="18"/>
              </w:rPr>
              <w:t>Distance of sleeping area between child and sheep</w:t>
            </w:r>
          </w:p>
        </w:tc>
        <w:tc>
          <w:tcPr>
            <w:tcW w:w="255" w:type="dxa"/>
            <w:tcBorders>
              <w:top w:val="single" w:sz="8" w:space="0" w:color="auto"/>
            </w:tcBorders>
          </w:tcPr>
          <w:p w14:paraId="2C1BEC3F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8" w:space="0" w:color="auto"/>
            </w:tcBorders>
          </w:tcPr>
          <w:p w14:paraId="46430A06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single" w:sz="8" w:space="0" w:color="auto"/>
            </w:tcBorders>
          </w:tcPr>
          <w:p w14:paraId="14E4598E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8" w:space="0" w:color="auto"/>
            </w:tcBorders>
          </w:tcPr>
          <w:p w14:paraId="174C5A1B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top w:val="single" w:sz="8" w:space="0" w:color="auto"/>
            </w:tcBorders>
          </w:tcPr>
          <w:p w14:paraId="67297627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8" w:space="0" w:color="auto"/>
            </w:tcBorders>
          </w:tcPr>
          <w:p w14:paraId="3CA6A6C9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8" w:space="0" w:color="auto"/>
            </w:tcBorders>
          </w:tcPr>
          <w:p w14:paraId="60594715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</w:tcPr>
          <w:p w14:paraId="5C08D734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8" w:space="0" w:color="auto"/>
            </w:tcBorders>
          </w:tcPr>
          <w:p w14:paraId="5A34D947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CF6262" w14:paraId="13333AB4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56DF42A4" w14:textId="77777777" w:rsidR="00205DCA" w:rsidRPr="00CF6262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4E0C74AE" w14:textId="670638DC" w:rsidR="00205DCA" w:rsidRPr="00CF6262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rFonts w:ascii="Calibri" w:hAnsi="Calibri" w:cs="Arial"/>
                <w:sz w:val="18"/>
                <w:szCs w:val="18"/>
              </w:rPr>
              <w:t xml:space="preserve">No adult sheep </w:t>
            </w:r>
          </w:p>
        </w:tc>
        <w:tc>
          <w:tcPr>
            <w:tcW w:w="255" w:type="dxa"/>
          </w:tcPr>
          <w:p w14:paraId="4EE50EA7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446FF588" w14:textId="6E35B1C3" w:rsidR="00205DCA" w:rsidRPr="00CF6262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805" w:type="dxa"/>
            <w:gridSpan w:val="2"/>
          </w:tcPr>
          <w:p w14:paraId="162B4C95" w14:textId="1FC5E64D" w:rsidR="00205DCA" w:rsidRPr="00CF6262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236" w:type="dxa"/>
          </w:tcPr>
          <w:p w14:paraId="1625B25E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3F388981" w14:textId="76600062" w:rsidR="00205DCA" w:rsidRPr="00CF6262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885" w:type="dxa"/>
          </w:tcPr>
          <w:p w14:paraId="76FFED08" w14:textId="5BFB94E7" w:rsidR="00205DCA" w:rsidRPr="00CF6262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64.4</w:t>
            </w:r>
          </w:p>
        </w:tc>
        <w:tc>
          <w:tcPr>
            <w:tcW w:w="270" w:type="dxa"/>
          </w:tcPr>
          <w:p w14:paraId="53353D92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3C87F902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47689BF1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205DCA" w:rsidRPr="001C29E6" w14:paraId="1028D46B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6ADD3951" w14:textId="2E001A7D" w:rsidR="00205DCA" w:rsidRPr="001C29E6" w:rsidRDefault="00205DCA" w:rsidP="00205DCA">
            <w:pPr>
              <w:rPr>
                <w:rFonts w:ascii="Calibri" w:hAnsi="Calibri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965" w:type="dxa"/>
          </w:tcPr>
          <w:p w14:paraId="43ECD375" w14:textId="4951318C" w:rsidR="00205DCA" w:rsidRPr="001C29E6" w:rsidRDefault="00FA6BFD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Distance from where the c</w:t>
            </w:r>
            <w:r w:rsidR="00205DCA" w:rsidRPr="001C29E6">
              <w:rPr>
                <w:rFonts w:ascii="Calibri" w:hAnsi="Calibri" w:cs="Arial"/>
                <w:sz w:val="18"/>
                <w:szCs w:val="18"/>
              </w:rPr>
              <w:t>hild sleeps to where the adult sheep sleep is 30 meters or more</w:t>
            </w:r>
          </w:p>
        </w:tc>
        <w:tc>
          <w:tcPr>
            <w:tcW w:w="255" w:type="dxa"/>
          </w:tcPr>
          <w:p w14:paraId="065BEFF9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12E3B593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11</w:t>
            </w:r>
          </w:p>
        </w:tc>
        <w:tc>
          <w:tcPr>
            <w:tcW w:w="805" w:type="dxa"/>
            <w:gridSpan w:val="2"/>
          </w:tcPr>
          <w:p w14:paraId="44B974AF" w14:textId="323621D5" w:rsidR="00205DCA" w:rsidRPr="001C29E6" w:rsidRDefault="00BB19A2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</w:t>
            </w:r>
          </w:p>
        </w:tc>
        <w:tc>
          <w:tcPr>
            <w:tcW w:w="236" w:type="dxa"/>
          </w:tcPr>
          <w:p w14:paraId="4C48E22E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33633808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12</w:t>
            </w:r>
          </w:p>
        </w:tc>
        <w:tc>
          <w:tcPr>
            <w:tcW w:w="885" w:type="dxa"/>
          </w:tcPr>
          <w:p w14:paraId="00695B89" w14:textId="787185CD" w:rsidR="00205DCA" w:rsidRPr="001C29E6" w:rsidRDefault="00BB19A2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16.4</w:t>
            </w:r>
          </w:p>
        </w:tc>
        <w:tc>
          <w:tcPr>
            <w:tcW w:w="270" w:type="dxa"/>
          </w:tcPr>
          <w:p w14:paraId="2FD0D9A0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61A1C949" w14:textId="5AAA9A32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0.8 (0.3-2.1)</w:t>
            </w:r>
          </w:p>
        </w:tc>
        <w:tc>
          <w:tcPr>
            <w:tcW w:w="810" w:type="dxa"/>
          </w:tcPr>
          <w:p w14:paraId="16B3F0C8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0.7</w:t>
            </w:r>
          </w:p>
        </w:tc>
      </w:tr>
      <w:tr w:rsidR="00205DCA" w:rsidRPr="001C29E6" w14:paraId="6051E5B7" w14:textId="77777777" w:rsidTr="00C345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0969C359" w14:textId="6E8B35DE" w:rsidR="00205DCA" w:rsidRPr="001C29E6" w:rsidRDefault="00205DCA" w:rsidP="00205DCA">
            <w:pPr>
              <w:jc w:val="both"/>
              <w:rPr>
                <w:rFonts w:ascii="Calibri" w:hAnsi="Calibri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965" w:type="dxa"/>
            <w:shd w:val="clear" w:color="auto" w:fill="auto"/>
          </w:tcPr>
          <w:p w14:paraId="3977E2D5" w14:textId="0E90CDC9" w:rsidR="00205DCA" w:rsidRPr="001C29E6" w:rsidRDefault="00FA6BFD" w:rsidP="005A4E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Distance from where the c</w:t>
            </w:r>
            <w:r w:rsidR="00205DCA" w:rsidRPr="001C29E6">
              <w:rPr>
                <w:rFonts w:ascii="Calibri" w:hAnsi="Calibri" w:cs="Arial"/>
                <w:sz w:val="18"/>
                <w:szCs w:val="18"/>
              </w:rPr>
              <w:t>hild sleeps to where the adult sheep sleep is less than 30 meters</w:t>
            </w:r>
          </w:p>
        </w:tc>
        <w:tc>
          <w:tcPr>
            <w:tcW w:w="255" w:type="dxa"/>
            <w:shd w:val="clear" w:color="auto" w:fill="auto"/>
          </w:tcPr>
          <w:p w14:paraId="17A5FE0B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shd w:val="clear" w:color="auto" w:fill="auto"/>
          </w:tcPr>
          <w:p w14:paraId="5CCB0D73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8</w:t>
            </w:r>
          </w:p>
        </w:tc>
        <w:tc>
          <w:tcPr>
            <w:tcW w:w="805" w:type="dxa"/>
            <w:gridSpan w:val="2"/>
            <w:shd w:val="clear" w:color="auto" w:fill="auto"/>
          </w:tcPr>
          <w:p w14:paraId="74CFCD1D" w14:textId="0620EC20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11</w:t>
            </w:r>
          </w:p>
        </w:tc>
        <w:tc>
          <w:tcPr>
            <w:tcW w:w="236" w:type="dxa"/>
            <w:shd w:val="clear" w:color="auto" w:fill="auto"/>
          </w:tcPr>
          <w:p w14:paraId="3281204A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shd w:val="clear" w:color="auto" w:fill="auto"/>
          </w:tcPr>
          <w:p w14:paraId="18EA2745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14</w:t>
            </w:r>
          </w:p>
        </w:tc>
        <w:tc>
          <w:tcPr>
            <w:tcW w:w="885" w:type="dxa"/>
            <w:shd w:val="clear" w:color="auto" w:fill="auto"/>
          </w:tcPr>
          <w:p w14:paraId="69F1305F" w14:textId="4DEFC03D" w:rsidR="00205DCA" w:rsidRPr="001C29E6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19.2</w:t>
            </w:r>
          </w:p>
        </w:tc>
        <w:tc>
          <w:tcPr>
            <w:tcW w:w="270" w:type="dxa"/>
            <w:shd w:val="clear" w:color="auto" w:fill="auto"/>
          </w:tcPr>
          <w:p w14:paraId="0DEF019E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0979AB8F" w14:textId="394D9D69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0.5 (0.2-1.3)</w:t>
            </w:r>
          </w:p>
        </w:tc>
        <w:tc>
          <w:tcPr>
            <w:tcW w:w="810" w:type="dxa"/>
            <w:shd w:val="clear" w:color="auto" w:fill="auto"/>
          </w:tcPr>
          <w:p w14:paraId="1BB74154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0.2</w:t>
            </w:r>
          </w:p>
        </w:tc>
      </w:tr>
      <w:tr w:rsidR="00205DCA" w:rsidRPr="00BA2DC2" w14:paraId="026DE8F8" w14:textId="77777777" w:rsidTr="00B43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8" w:space="0" w:color="auto"/>
            </w:tcBorders>
          </w:tcPr>
          <w:p w14:paraId="44BE3F29" w14:textId="77777777" w:rsidR="00205DCA" w:rsidRPr="00BA2DC2" w:rsidRDefault="00205DCA" w:rsidP="00205DCA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8" w:space="0" w:color="auto"/>
            </w:tcBorders>
          </w:tcPr>
          <w:p w14:paraId="5189E242" w14:textId="77777777" w:rsidR="00205DCA" w:rsidRPr="00BA2DC2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8" w:space="0" w:color="auto"/>
            </w:tcBorders>
          </w:tcPr>
          <w:p w14:paraId="31B9DA11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8" w:space="0" w:color="auto"/>
            </w:tcBorders>
          </w:tcPr>
          <w:p w14:paraId="1B43B5B2" w14:textId="50E4E5C0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05" w:type="dxa"/>
            <w:gridSpan w:val="2"/>
            <w:tcBorders>
              <w:bottom w:val="single" w:sz="8" w:space="0" w:color="auto"/>
            </w:tcBorders>
          </w:tcPr>
          <w:p w14:paraId="0F9E20C5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bottom w:val="single" w:sz="8" w:space="0" w:color="auto"/>
            </w:tcBorders>
          </w:tcPr>
          <w:p w14:paraId="405BD466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bottom w:val="single" w:sz="8" w:space="0" w:color="auto"/>
            </w:tcBorders>
          </w:tcPr>
          <w:p w14:paraId="1E56704B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14:paraId="751EA43E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</w:tcPr>
          <w:p w14:paraId="338FC4CD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2D7DC411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</w:tcPr>
          <w:p w14:paraId="4CD7809D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BA2DC2" w14:paraId="2317D886" w14:textId="77777777" w:rsidTr="00B43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0" w:type="dxa"/>
            <w:gridSpan w:val="2"/>
            <w:tcBorders>
              <w:top w:val="single" w:sz="8" w:space="0" w:color="auto"/>
            </w:tcBorders>
          </w:tcPr>
          <w:p w14:paraId="7EC6E764" w14:textId="69B13D10" w:rsidR="00205DCA" w:rsidRPr="00BA2DC2" w:rsidRDefault="00205DCA" w:rsidP="00205DCA">
            <w:pPr>
              <w:rPr>
                <w:sz w:val="18"/>
                <w:szCs w:val="18"/>
              </w:rPr>
            </w:pPr>
            <w:r w:rsidRPr="0093719F">
              <w:rPr>
                <w:sz w:val="18"/>
                <w:szCs w:val="18"/>
              </w:rPr>
              <w:t>The manure of chicken is used in the farm</w:t>
            </w:r>
          </w:p>
        </w:tc>
        <w:tc>
          <w:tcPr>
            <w:tcW w:w="255" w:type="dxa"/>
            <w:tcBorders>
              <w:top w:val="single" w:sz="8" w:space="0" w:color="auto"/>
            </w:tcBorders>
          </w:tcPr>
          <w:p w14:paraId="2FA7F432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8" w:space="0" w:color="auto"/>
            </w:tcBorders>
          </w:tcPr>
          <w:p w14:paraId="594FE839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single" w:sz="8" w:space="0" w:color="auto"/>
            </w:tcBorders>
          </w:tcPr>
          <w:p w14:paraId="698CA62D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8" w:space="0" w:color="auto"/>
            </w:tcBorders>
          </w:tcPr>
          <w:p w14:paraId="53CFF386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top w:val="single" w:sz="8" w:space="0" w:color="auto"/>
            </w:tcBorders>
          </w:tcPr>
          <w:p w14:paraId="6BBE3A16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8" w:space="0" w:color="auto"/>
            </w:tcBorders>
          </w:tcPr>
          <w:p w14:paraId="7BC75919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8" w:space="0" w:color="auto"/>
            </w:tcBorders>
          </w:tcPr>
          <w:p w14:paraId="29B1FEB5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</w:tcPr>
          <w:p w14:paraId="2C852B83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8" w:space="0" w:color="auto"/>
            </w:tcBorders>
          </w:tcPr>
          <w:p w14:paraId="0BE31E8E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CF6262" w14:paraId="3F88A805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2F5FD02D" w14:textId="77777777" w:rsidR="00205DCA" w:rsidRPr="00CF6262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09C21E73" w14:textId="77777777" w:rsidR="00205DCA" w:rsidRPr="00CF6262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No</w:t>
            </w:r>
          </w:p>
        </w:tc>
        <w:tc>
          <w:tcPr>
            <w:tcW w:w="255" w:type="dxa"/>
          </w:tcPr>
          <w:p w14:paraId="7716DBEB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42FFC4C6" w14:textId="00791FB2" w:rsidR="00205DCA" w:rsidRPr="00CF6262" w:rsidRDefault="00BB19A2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805" w:type="dxa"/>
            <w:gridSpan w:val="2"/>
          </w:tcPr>
          <w:p w14:paraId="692CCA40" w14:textId="41C1943B" w:rsidR="00205DCA" w:rsidRPr="00CF6262" w:rsidRDefault="00BB19A2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26.8</w:t>
            </w:r>
          </w:p>
        </w:tc>
        <w:tc>
          <w:tcPr>
            <w:tcW w:w="236" w:type="dxa"/>
          </w:tcPr>
          <w:p w14:paraId="7657EFC9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2696D97F" w14:textId="3A60677D" w:rsidR="00205DCA" w:rsidRPr="00CF6262" w:rsidRDefault="00BB19A2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85" w:type="dxa"/>
          </w:tcPr>
          <w:p w14:paraId="0422B123" w14:textId="1F6EF35D" w:rsidR="00205DCA" w:rsidRPr="00CF6262" w:rsidRDefault="00BB19A2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11.6</w:t>
            </w:r>
          </w:p>
        </w:tc>
        <w:tc>
          <w:tcPr>
            <w:tcW w:w="270" w:type="dxa"/>
          </w:tcPr>
          <w:p w14:paraId="41F23094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33E85B2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109BAEAC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205DCA" w:rsidRPr="001C29E6" w14:paraId="4F578C51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75BA71DA" w14:textId="5F1C24A8" w:rsidR="00205DCA" w:rsidRPr="001C29E6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40E69225" w14:textId="048A67E6" w:rsidR="00205DCA" w:rsidRPr="001C29E6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Yes</w:t>
            </w:r>
          </w:p>
        </w:tc>
        <w:tc>
          <w:tcPr>
            <w:tcW w:w="255" w:type="dxa"/>
          </w:tcPr>
          <w:p w14:paraId="30181A1F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4785DB1D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52</w:t>
            </w:r>
          </w:p>
        </w:tc>
        <w:tc>
          <w:tcPr>
            <w:tcW w:w="805" w:type="dxa"/>
            <w:gridSpan w:val="2"/>
          </w:tcPr>
          <w:p w14:paraId="7533C8CA" w14:textId="082556D8" w:rsidR="00205DCA" w:rsidRPr="001C29E6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73.2</w:t>
            </w:r>
          </w:p>
        </w:tc>
        <w:tc>
          <w:tcPr>
            <w:tcW w:w="236" w:type="dxa"/>
          </w:tcPr>
          <w:p w14:paraId="5D854EFB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5D16347F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61</w:t>
            </w:r>
          </w:p>
        </w:tc>
        <w:tc>
          <w:tcPr>
            <w:tcW w:w="885" w:type="dxa"/>
          </w:tcPr>
          <w:p w14:paraId="37E8E66C" w14:textId="57C8AF19" w:rsidR="00205DCA" w:rsidRPr="001C29E6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88.4</w:t>
            </w:r>
          </w:p>
        </w:tc>
        <w:tc>
          <w:tcPr>
            <w:tcW w:w="270" w:type="dxa"/>
          </w:tcPr>
          <w:p w14:paraId="01718765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3260AAD2" w14:textId="380F2B11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0.3 (0.</w:t>
            </w:r>
            <w:r w:rsidR="00E2006F">
              <w:rPr>
                <w:sz w:val="18"/>
                <w:szCs w:val="18"/>
              </w:rPr>
              <w:t>1</w:t>
            </w:r>
            <w:r w:rsidRPr="001C29E6">
              <w:rPr>
                <w:sz w:val="18"/>
                <w:szCs w:val="18"/>
              </w:rPr>
              <w:t>-0.8)</w:t>
            </w:r>
          </w:p>
        </w:tc>
        <w:tc>
          <w:tcPr>
            <w:tcW w:w="810" w:type="dxa"/>
          </w:tcPr>
          <w:p w14:paraId="4186116E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0.02</w:t>
            </w:r>
          </w:p>
        </w:tc>
      </w:tr>
      <w:tr w:rsidR="00205DCA" w:rsidRPr="00BA2DC2" w14:paraId="4422FAE1" w14:textId="77777777" w:rsidTr="00B43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8" w:space="0" w:color="auto"/>
            </w:tcBorders>
          </w:tcPr>
          <w:p w14:paraId="09F428F2" w14:textId="77777777" w:rsidR="00205DCA" w:rsidRPr="00BA2DC2" w:rsidRDefault="00205DCA" w:rsidP="00205DCA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8" w:space="0" w:color="auto"/>
            </w:tcBorders>
          </w:tcPr>
          <w:p w14:paraId="76D38CE0" w14:textId="77777777" w:rsidR="00205DCA" w:rsidRPr="00BA2DC2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8" w:space="0" w:color="auto"/>
            </w:tcBorders>
          </w:tcPr>
          <w:p w14:paraId="2CD059B9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8" w:space="0" w:color="auto"/>
            </w:tcBorders>
          </w:tcPr>
          <w:p w14:paraId="64EEFCCA" w14:textId="3B052EE5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05" w:type="dxa"/>
            <w:gridSpan w:val="2"/>
            <w:tcBorders>
              <w:bottom w:val="single" w:sz="8" w:space="0" w:color="auto"/>
            </w:tcBorders>
          </w:tcPr>
          <w:p w14:paraId="3F64CD8A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bottom w:val="single" w:sz="8" w:space="0" w:color="auto"/>
            </w:tcBorders>
          </w:tcPr>
          <w:p w14:paraId="192E0026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bottom w:val="single" w:sz="8" w:space="0" w:color="auto"/>
            </w:tcBorders>
          </w:tcPr>
          <w:p w14:paraId="6B6B9894" w14:textId="65925CF6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14:paraId="19C9563C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</w:tcPr>
          <w:p w14:paraId="5BFE07FF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3B85B76D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</w:tcPr>
          <w:p w14:paraId="13DA98C2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BA2DC2" w14:paraId="4668EDF4" w14:textId="77777777" w:rsidTr="00B43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0" w:type="dxa"/>
            <w:gridSpan w:val="2"/>
            <w:tcBorders>
              <w:top w:val="single" w:sz="8" w:space="0" w:color="auto"/>
            </w:tcBorders>
          </w:tcPr>
          <w:p w14:paraId="2451EAE7" w14:textId="339D7EA6" w:rsidR="00205DCA" w:rsidRPr="00BA2DC2" w:rsidRDefault="00205DCA" w:rsidP="00205DCA">
            <w:pPr>
              <w:rPr>
                <w:sz w:val="18"/>
                <w:szCs w:val="18"/>
              </w:rPr>
            </w:pPr>
            <w:r w:rsidRPr="0093719F">
              <w:rPr>
                <w:sz w:val="18"/>
                <w:szCs w:val="18"/>
              </w:rPr>
              <w:t>The manure of chicken is disposed within the compound</w:t>
            </w:r>
          </w:p>
        </w:tc>
        <w:tc>
          <w:tcPr>
            <w:tcW w:w="255" w:type="dxa"/>
            <w:tcBorders>
              <w:top w:val="single" w:sz="8" w:space="0" w:color="auto"/>
            </w:tcBorders>
          </w:tcPr>
          <w:p w14:paraId="75AD69CB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8" w:space="0" w:color="auto"/>
            </w:tcBorders>
          </w:tcPr>
          <w:p w14:paraId="18C094B3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single" w:sz="8" w:space="0" w:color="auto"/>
            </w:tcBorders>
          </w:tcPr>
          <w:p w14:paraId="2F15458F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8" w:space="0" w:color="auto"/>
            </w:tcBorders>
          </w:tcPr>
          <w:p w14:paraId="5E1A5112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top w:val="single" w:sz="8" w:space="0" w:color="auto"/>
            </w:tcBorders>
          </w:tcPr>
          <w:p w14:paraId="32A4FC60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8" w:space="0" w:color="auto"/>
            </w:tcBorders>
          </w:tcPr>
          <w:p w14:paraId="7E72CABC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8" w:space="0" w:color="auto"/>
            </w:tcBorders>
          </w:tcPr>
          <w:p w14:paraId="14D882AA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</w:tcPr>
          <w:p w14:paraId="51196AAE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8" w:space="0" w:color="auto"/>
            </w:tcBorders>
          </w:tcPr>
          <w:p w14:paraId="571E7485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CF6262" w14:paraId="20435B29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78A2A6BF" w14:textId="77777777" w:rsidR="00205DCA" w:rsidRPr="00CF6262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12E3F2E9" w14:textId="77777777" w:rsidR="00205DCA" w:rsidRPr="00CF6262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No</w:t>
            </w:r>
          </w:p>
        </w:tc>
        <w:tc>
          <w:tcPr>
            <w:tcW w:w="255" w:type="dxa"/>
          </w:tcPr>
          <w:p w14:paraId="4DEAA27F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3D68B169" w14:textId="0E3FC077" w:rsidR="00205DCA" w:rsidRPr="00CF6262" w:rsidRDefault="00BB19A2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805" w:type="dxa"/>
            <w:gridSpan w:val="2"/>
          </w:tcPr>
          <w:p w14:paraId="746AE9B9" w14:textId="3EC7579E" w:rsidR="00205DCA" w:rsidRPr="00CF6262" w:rsidRDefault="00BB19A2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80.3</w:t>
            </w:r>
          </w:p>
        </w:tc>
        <w:tc>
          <w:tcPr>
            <w:tcW w:w="236" w:type="dxa"/>
          </w:tcPr>
          <w:p w14:paraId="44956394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321A0AE5" w14:textId="3E02D8B0" w:rsidR="00205DCA" w:rsidRPr="00CF6262" w:rsidRDefault="00BB19A2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885" w:type="dxa"/>
          </w:tcPr>
          <w:p w14:paraId="2C20BCC6" w14:textId="6BF55676" w:rsidR="00205DCA" w:rsidRPr="00CF6262" w:rsidRDefault="00BB19A2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89.9</w:t>
            </w:r>
          </w:p>
        </w:tc>
        <w:tc>
          <w:tcPr>
            <w:tcW w:w="270" w:type="dxa"/>
          </w:tcPr>
          <w:p w14:paraId="7EF6B9A3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5A3CADE1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64E780C1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205DCA" w:rsidRPr="00BA2DC2" w14:paraId="301E3946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28C48B4F" w14:textId="191F88E2" w:rsidR="00205DCA" w:rsidRPr="00BA2DC2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6CAED3B8" w14:textId="115A18D3" w:rsidR="00205DCA" w:rsidRPr="00BA2DC2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  <w:tc>
          <w:tcPr>
            <w:tcW w:w="255" w:type="dxa"/>
          </w:tcPr>
          <w:p w14:paraId="7CC06B7C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4EE5BB5B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14</w:t>
            </w:r>
          </w:p>
        </w:tc>
        <w:tc>
          <w:tcPr>
            <w:tcW w:w="805" w:type="dxa"/>
            <w:gridSpan w:val="2"/>
          </w:tcPr>
          <w:p w14:paraId="5E516AEC" w14:textId="68E77037" w:rsidR="00205DCA" w:rsidRPr="00BA2DC2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19.7</w:t>
            </w:r>
          </w:p>
        </w:tc>
        <w:tc>
          <w:tcPr>
            <w:tcW w:w="236" w:type="dxa"/>
          </w:tcPr>
          <w:p w14:paraId="04E869DF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6571B1E1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7</w:t>
            </w:r>
          </w:p>
        </w:tc>
        <w:tc>
          <w:tcPr>
            <w:tcW w:w="885" w:type="dxa"/>
          </w:tcPr>
          <w:p w14:paraId="55C1F475" w14:textId="2700FCF7" w:rsidR="00205DCA" w:rsidRPr="00BA2DC2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</w:t>
            </w:r>
          </w:p>
        </w:tc>
        <w:tc>
          <w:tcPr>
            <w:tcW w:w="270" w:type="dxa"/>
          </w:tcPr>
          <w:p w14:paraId="42743847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91C5B27" w14:textId="0223E763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 (</w:t>
            </w:r>
            <w:r w:rsidRPr="00BA2DC2">
              <w:rPr>
                <w:sz w:val="18"/>
                <w:szCs w:val="18"/>
              </w:rPr>
              <w:t>0.9-12.1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810" w:type="dxa"/>
          </w:tcPr>
          <w:p w14:paraId="1FE1AFB3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0.07</w:t>
            </w:r>
          </w:p>
        </w:tc>
      </w:tr>
      <w:tr w:rsidR="00205DCA" w:rsidRPr="00BA2DC2" w14:paraId="643AE57D" w14:textId="77777777" w:rsidTr="00B43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8" w:space="0" w:color="auto"/>
            </w:tcBorders>
          </w:tcPr>
          <w:p w14:paraId="3E901FEF" w14:textId="77777777" w:rsidR="00205DCA" w:rsidRPr="00BA2DC2" w:rsidRDefault="00205DCA" w:rsidP="00205DCA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8" w:space="0" w:color="auto"/>
            </w:tcBorders>
          </w:tcPr>
          <w:p w14:paraId="3A25F90E" w14:textId="77777777" w:rsidR="00205DCA" w:rsidRPr="00BA2DC2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8" w:space="0" w:color="auto"/>
            </w:tcBorders>
          </w:tcPr>
          <w:p w14:paraId="5DD050C5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8" w:space="0" w:color="auto"/>
            </w:tcBorders>
          </w:tcPr>
          <w:p w14:paraId="6B054EBD" w14:textId="18F1621E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05" w:type="dxa"/>
            <w:gridSpan w:val="2"/>
            <w:tcBorders>
              <w:bottom w:val="single" w:sz="8" w:space="0" w:color="auto"/>
            </w:tcBorders>
          </w:tcPr>
          <w:p w14:paraId="45AA9C93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bottom w:val="single" w:sz="8" w:space="0" w:color="auto"/>
            </w:tcBorders>
          </w:tcPr>
          <w:p w14:paraId="3D458D3E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bottom w:val="single" w:sz="8" w:space="0" w:color="auto"/>
            </w:tcBorders>
          </w:tcPr>
          <w:p w14:paraId="61F9388D" w14:textId="7F4DC52D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14:paraId="30FB6DD0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</w:tcPr>
          <w:p w14:paraId="38B09051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689D3F67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</w:tcPr>
          <w:p w14:paraId="7396334C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BA2DC2" w14:paraId="507B4757" w14:textId="77777777" w:rsidTr="00B43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0" w:type="dxa"/>
            <w:gridSpan w:val="2"/>
            <w:tcBorders>
              <w:top w:val="single" w:sz="8" w:space="0" w:color="auto"/>
            </w:tcBorders>
          </w:tcPr>
          <w:p w14:paraId="65016DA7" w14:textId="1E163908" w:rsidR="00205DCA" w:rsidRPr="00BA2DC2" w:rsidRDefault="00205DCA" w:rsidP="00C345F9">
            <w:pPr>
              <w:rPr>
                <w:sz w:val="18"/>
                <w:szCs w:val="18"/>
              </w:rPr>
            </w:pPr>
            <w:r w:rsidRPr="0093719F">
              <w:rPr>
                <w:sz w:val="18"/>
                <w:szCs w:val="18"/>
              </w:rPr>
              <w:t>Source of water for the chicken</w:t>
            </w:r>
            <w:r w:rsidR="0093719F">
              <w:rPr>
                <w:sz w:val="18"/>
                <w:szCs w:val="18"/>
              </w:rPr>
              <w:t>s</w:t>
            </w:r>
            <w:r w:rsidRPr="0093719F">
              <w:rPr>
                <w:sz w:val="18"/>
                <w:szCs w:val="18"/>
              </w:rPr>
              <w:t xml:space="preserve"> is </w:t>
            </w:r>
            <w:r w:rsidR="00C345F9">
              <w:rPr>
                <w:sz w:val="18"/>
                <w:szCs w:val="18"/>
              </w:rPr>
              <w:t>a</w:t>
            </w:r>
            <w:r w:rsidRPr="0093719F">
              <w:rPr>
                <w:sz w:val="18"/>
                <w:szCs w:val="18"/>
              </w:rPr>
              <w:t xml:space="preserve"> dam</w:t>
            </w:r>
          </w:p>
        </w:tc>
        <w:tc>
          <w:tcPr>
            <w:tcW w:w="255" w:type="dxa"/>
            <w:tcBorders>
              <w:top w:val="single" w:sz="8" w:space="0" w:color="auto"/>
            </w:tcBorders>
          </w:tcPr>
          <w:p w14:paraId="02D89D40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8" w:space="0" w:color="auto"/>
            </w:tcBorders>
          </w:tcPr>
          <w:p w14:paraId="4B156436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single" w:sz="8" w:space="0" w:color="auto"/>
            </w:tcBorders>
          </w:tcPr>
          <w:p w14:paraId="0EB23BCC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8" w:space="0" w:color="auto"/>
            </w:tcBorders>
          </w:tcPr>
          <w:p w14:paraId="66ACB2DC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top w:val="single" w:sz="8" w:space="0" w:color="auto"/>
            </w:tcBorders>
          </w:tcPr>
          <w:p w14:paraId="0A569324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8" w:space="0" w:color="auto"/>
            </w:tcBorders>
          </w:tcPr>
          <w:p w14:paraId="3657912A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8" w:space="0" w:color="auto"/>
            </w:tcBorders>
          </w:tcPr>
          <w:p w14:paraId="5868BDDD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</w:tcPr>
          <w:p w14:paraId="4548BDAC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8" w:space="0" w:color="auto"/>
            </w:tcBorders>
          </w:tcPr>
          <w:p w14:paraId="12A14907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CF6262" w14:paraId="6902C253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530CEEB6" w14:textId="77777777" w:rsidR="00205DCA" w:rsidRPr="00CF6262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322EAC83" w14:textId="77777777" w:rsidR="00205DCA" w:rsidRPr="00CF6262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No</w:t>
            </w:r>
          </w:p>
        </w:tc>
        <w:tc>
          <w:tcPr>
            <w:tcW w:w="255" w:type="dxa"/>
          </w:tcPr>
          <w:p w14:paraId="439CE2C0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74B3AC53" w14:textId="2A28E5CE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805" w:type="dxa"/>
            <w:gridSpan w:val="2"/>
          </w:tcPr>
          <w:p w14:paraId="2BE6DE6B" w14:textId="7E04E553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47.9</w:t>
            </w:r>
          </w:p>
        </w:tc>
        <w:tc>
          <w:tcPr>
            <w:tcW w:w="236" w:type="dxa"/>
          </w:tcPr>
          <w:p w14:paraId="52EF88DC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4A623F88" w14:textId="1CDEAB06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885" w:type="dxa"/>
          </w:tcPr>
          <w:p w14:paraId="362C158E" w14:textId="1921C839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58.9</w:t>
            </w:r>
          </w:p>
        </w:tc>
        <w:tc>
          <w:tcPr>
            <w:tcW w:w="270" w:type="dxa"/>
          </w:tcPr>
          <w:p w14:paraId="5443B78F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4E5D406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4003B34F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205DCA" w:rsidRPr="00BA2DC2" w14:paraId="3ED17442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002401C3" w14:textId="31941969" w:rsidR="00205DCA" w:rsidRPr="00BA2DC2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128804B4" w14:textId="1276E545" w:rsidR="00205DCA" w:rsidRPr="00BA2DC2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  <w:tc>
          <w:tcPr>
            <w:tcW w:w="255" w:type="dxa"/>
          </w:tcPr>
          <w:p w14:paraId="7D64658C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52685918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37</w:t>
            </w:r>
          </w:p>
        </w:tc>
        <w:tc>
          <w:tcPr>
            <w:tcW w:w="805" w:type="dxa"/>
            <w:gridSpan w:val="2"/>
          </w:tcPr>
          <w:p w14:paraId="082EBC79" w14:textId="7E7AFF2A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52</w:t>
            </w:r>
            <w:r w:rsidR="00BB19A2">
              <w:rPr>
                <w:sz w:val="18"/>
                <w:szCs w:val="18"/>
              </w:rPr>
              <w:t>.1</w:t>
            </w:r>
          </w:p>
        </w:tc>
        <w:tc>
          <w:tcPr>
            <w:tcW w:w="236" w:type="dxa"/>
          </w:tcPr>
          <w:p w14:paraId="1B67D7AB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39DF9755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29</w:t>
            </w:r>
          </w:p>
        </w:tc>
        <w:tc>
          <w:tcPr>
            <w:tcW w:w="885" w:type="dxa"/>
          </w:tcPr>
          <w:p w14:paraId="51BD7B62" w14:textId="38F401CB" w:rsidR="00205DCA" w:rsidRPr="00BA2DC2" w:rsidRDefault="00BB19A2" w:rsidP="004E32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</w:t>
            </w:r>
            <w:r w:rsidR="00E2006F">
              <w:rPr>
                <w:sz w:val="18"/>
                <w:szCs w:val="18"/>
              </w:rPr>
              <w:t>4</w:t>
            </w:r>
          </w:p>
        </w:tc>
        <w:tc>
          <w:tcPr>
            <w:tcW w:w="270" w:type="dxa"/>
          </w:tcPr>
          <w:p w14:paraId="2FB15219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624B0A3D" w14:textId="03F5A1B1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1.9</w:t>
            </w:r>
            <w:r>
              <w:rPr>
                <w:sz w:val="18"/>
                <w:szCs w:val="18"/>
              </w:rPr>
              <w:t xml:space="preserve"> (</w:t>
            </w:r>
            <w:r w:rsidRPr="00BA2DC2">
              <w:rPr>
                <w:sz w:val="18"/>
                <w:szCs w:val="18"/>
              </w:rPr>
              <w:t>0.7-4.</w:t>
            </w:r>
            <w:r w:rsidR="00E2006F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810" w:type="dxa"/>
          </w:tcPr>
          <w:p w14:paraId="73D49E7F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0.2</w:t>
            </w:r>
          </w:p>
        </w:tc>
      </w:tr>
      <w:tr w:rsidR="00205DCA" w:rsidRPr="00BA2DC2" w14:paraId="60A3BFCB" w14:textId="77777777" w:rsidTr="00B43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8" w:space="0" w:color="auto"/>
            </w:tcBorders>
          </w:tcPr>
          <w:p w14:paraId="331B1BF3" w14:textId="77777777" w:rsidR="00205DCA" w:rsidRPr="00BA2DC2" w:rsidRDefault="00205DCA" w:rsidP="00205DCA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8" w:space="0" w:color="auto"/>
            </w:tcBorders>
          </w:tcPr>
          <w:p w14:paraId="320C1344" w14:textId="77777777" w:rsidR="00205DCA" w:rsidRPr="00BA2DC2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8" w:space="0" w:color="auto"/>
            </w:tcBorders>
          </w:tcPr>
          <w:p w14:paraId="144BF751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8" w:space="0" w:color="auto"/>
            </w:tcBorders>
          </w:tcPr>
          <w:p w14:paraId="6FABAB97" w14:textId="06021522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05" w:type="dxa"/>
            <w:gridSpan w:val="2"/>
            <w:tcBorders>
              <w:bottom w:val="single" w:sz="8" w:space="0" w:color="auto"/>
            </w:tcBorders>
          </w:tcPr>
          <w:p w14:paraId="27E2AAEE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bottom w:val="single" w:sz="8" w:space="0" w:color="auto"/>
            </w:tcBorders>
          </w:tcPr>
          <w:p w14:paraId="3DC435AB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bottom w:val="single" w:sz="8" w:space="0" w:color="auto"/>
            </w:tcBorders>
          </w:tcPr>
          <w:p w14:paraId="1039C49B" w14:textId="540CB17E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14:paraId="13383618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</w:tcPr>
          <w:p w14:paraId="6E7FEAA4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3C59910F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</w:tcPr>
          <w:p w14:paraId="531ED37A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BA2DC2" w14:paraId="7A13BF84" w14:textId="77777777" w:rsidTr="00B43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0" w:type="dxa"/>
            <w:gridSpan w:val="2"/>
            <w:tcBorders>
              <w:top w:val="single" w:sz="8" w:space="0" w:color="auto"/>
            </w:tcBorders>
          </w:tcPr>
          <w:p w14:paraId="7AD44168" w14:textId="689EF593" w:rsidR="00205DCA" w:rsidRPr="0093719F" w:rsidRDefault="00205DCA" w:rsidP="00205DCA">
            <w:pPr>
              <w:rPr>
                <w:sz w:val="18"/>
                <w:szCs w:val="18"/>
              </w:rPr>
            </w:pPr>
            <w:r w:rsidRPr="0093719F">
              <w:rPr>
                <w:rFonts w:ascii="Calibri" w:hAnsi="Calibri" w:cs="Arial"/>
                <w:sz w:val="18"/>
                <w:szCs w:val="18"/>
              </w:rPr>
              <w:t>Child's presence during feeding the chickens</w:t>
            </w:r>
          </w:p>
        </w:tc>
        <w:tc>
          <w:tcPr>
            <w:tcW w:w="255" w:type="dxa"/>
            <w:tcBorders>
              <w:top w:val="single" w:sz="8" w:space="0" w:color="auto"/>
            </w:tcBorders>
          </w:tcPr>
          <w:p w14:paraId="3BDE32FC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8" w:space="0" w:color="auto"/>
            </w:tcBorders>
          </w:tcPr>
          <w:p w14:paraId="5656BF4B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single" w:sz="8" w:space="0" w:color="auto"/>
            </w:tcBorders>
          </w:tcPr>
          <w:p w14:paraId="58F5809A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8" w:space="0" w:color="auto"/>
            </w:tcBorders>
          </w:tcPr>
          <w:p w14:paraId="5D538469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top w:val="single" w:sz="8" w:space="0" w:color="auto"/>
            </w:tcBorders>
          </w:tcPr>
          <w:p w14:paraId="680BA2A2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8" w:space="0" w:color="auto"/>
            </w:tcBorders>
          </w:tcPr>
          <w:p w14:paraId="216B0FAC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8" w:space="0" w:color="auto"/>
            </w:tcBorders>
          </w:tcPr>
          <w:p w14:paraId="234505C3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</w:tcPr>
          <w:p w14:paraId="29FAE03C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8" w:space="0" w:color="auto"/>
            </w:tcBorders>
          </w:tcPr>
          <w:p w14:paraId="187921D6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CF6262" w14:paraId="4C2E2C96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29E5E82F" w14:textId="77777777" w:rsidR="00205DCA" w:rsidRPr="00CF6262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74091A7A" w14:textId="77777777" w:rsidR="00205DCA" w:rsidRPr="00CF6262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No</w:t>
            </w:r>
          </w:p>
        </w:tc>
        <w:tc>
          <w:tcPr>
            <w:tcW w:w="255" w:type="dxa"/>
          </w:tcPr>
          <w:p w14:paraId="1C49BE7F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541DD17F" w14:textId="400AE489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805" w:type="dxa"/>
            <w:gridSpan w:val="2"/>
          </w:tcPr>
          <w:p w14:paraId="16FADA4B" w14:textId="3D251D3A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23.6</w:t>
            </w:r>
          </w:p>
        </w:tc>
        <w:tc>
          <w:tcPr>
            <w:tcW w:w="236" w:type="dxa"/>
          </w:tcPr>
          <w:p w14:paraId="30952AF7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659E16A7" w14:textId="7CEE2D96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885" w:type="dxa"/>
          </w:tcPr>
          <w:p w14:paraId="7CD7E519" w14:textId="53DF1F86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34.7</w:t>
            </w:r>
          </w:p>
        </w:tc>
        <w:tc>
          <w:tcPr>
            <w:tcW w:w="270" w:type="dxa"/>
          </w:tcPr>
          <w:p w14:paraId="017CE786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FCAA179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0BA175BB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205DCA" w:rsidRPr="00BA2DC2" w14:paraId="614F5500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790358A7" w14:textId="66F42DFC" w:rsidR="00205DCA" w:rsidRPr="00BA2DC2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0465E737" w14:textId="699E768A" w:rsidR="00205DCA" w:rsidRPr="00BA2DC2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  <w:tc>
          <w:tcPr>
            <w:tcW w:w="255" w:type="dxa"/>
          </w:tcPr>
          <w:p w14:paraId="6E4A3C5A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1546EF1A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55</w:t>
            </w:r>
          </w:p>
        </w:tc>
        <w:tc>
          <w:tcPr>
            <w:tcW w:w="805" w:type="dxa"/>
            <w:gridSpan w:val="2"/>
          </w:tcPr>
          <w:p w14:paraId="5D4F7B48" w14:textId="305FA63D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76</w:t>
            </w:r>
            <w:r w:rsidR="00BB19A2">
              <w:rPr>
                <w:sz w:val="18"/>
                <w:szCs w:val="18"/>
              </w:rPr>
              <w:t>.4</w:t>
            </w:r>
          </w:p>
        </w:tc>
        <w:tc>
          <w:tcPr>
            <w:tcW w:w="236" w:type="dxa"/>
          </w:tcPr>
          <w:p w14:paraId="43874882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2B5450C2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47</w:t>
            </w:r>
          </w:p>
        </w:tc>
        <w:tc>
          <w:tcPr>
            <w:tcW w:w="885" w:type="dxa"/>
          </w:tcPr>
          <w:p w14:paraId="5CAAF0C6" w14:textId="1B4BCA5B" w:rsidR="00205DCA" w:rsidRPr="00BA2DC2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65.3</w:t>
            </w:r>
          </w:p>
        </w:tc>
        <w:tc>
          <w:tcPr>
            <w:tcW w:w="270" w:type="dxa"/>
          </w:tcPr>
          <w:p w14:paraId="6D15713C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536FC24F" w14:textId="74F87173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2.1</w:t>
            </w:r>
            <w:r>
              <w:rPr>
                <w:sz w:val="18"/>
                <w:szCs w:val="18"/>
              </w:rPr>
              <w:t xml:space="preserve"> (</w:t>
            </w:r>
            <w:r w:rsidRPr="00BA2DC2">
              <w:rPr>
                <w:sz w:val="18"/>
                <w:szCs w:val="18"/>
              </w:rPr>
              <w:t>0.9-5.3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810" w:type="dxa"/>
          </w:tcPr>
          <w:p w14:paraId="017E31F6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0.1</w:t>
            </w:r>
          </w:p>
        </w:tc>
      </w:tr>
      <w:tr w:rsidR="00205DCA" w:rsidRPr="00BA2DC2" w14:paraId="370756ED" w14:textId="77777777" w:rsidTr="00B43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8" w:space="0" w:color="auto"/>
            </w:tcBorders>
          </w:tcPr>
          <w:p w14:paraId="2C260EBC" w14:textId="77777777" w:rsidR="00205DCA" w:rsidRPr="00BA2DC2" w:rsidRDefault="00205DCA" w:rsidP="00205DCA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8" w:space="0" w:color="auto"/>
            </w:tcBorders>
          </w:tcPr>
          <w:p w14:paraId="4B10080E" w14:textId="77777777" w:rsidR="00205DCA" w:rsidRPr="00BA2DC2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8" w:space="0" w:color="auto"/>
            </w:tcBorders>
          </w:tcPr>
          <w:p w14:paraId="4111DF0C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8" w:space="0" w:color="auto"/>
            </w:tcBorders>
          </w:tcPr>
          <w:p w14:paraId="446E29F1" w14:textId="218EE566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05" w:type="dxa"/>
            <w:gridSpan w:val="2"/>
            <w:tcBorders>
              <w:bottom w:val="single" w:sz="8" w:space="0" w:color="auto"/>
            </w:tcBorders>
          </w:tcPr>
          <w:p w14:paraId="514BE561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bottom w:val="single" w:sz="8" w:space="0" w:color="auto"/>
            </w:tcBorders>
          </w:tcPr>
          <w:p w14:paraId="67ABAA7B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bottom w:val="single" w:sz="8" w:space="0" w:color="auto"/>
            </w:tcBorders>
          </w:tcPr>
          <w:p w14:paraId="130841E3" w14:textId="02034F7A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14:paraId="3ED46C9E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</w:tcPr>
          <w:p w14:paraId="7657CA5A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20FAE08C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</w:tcPr>
          <w:p w14:paraId="53852C75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BA2DC2" w14:paraId="58514B95" w14:textId="77777777" w:rsidTr="00B43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0" w:type="dxa"/>
            <w:gridSpan w:val="2"/>
            <w:tcBorders>
              <w:top w:val="single" w:sz="8" w:space="0" w:color="auto"/>
            </w:tcBorders>
          </w:tcPr>
          <w:p w14:paraId="439C7EEE" w14:textId="667E4D36" w:rsidR="00205DCA" w:rsidRPr="00BA2DC2" w:rsidRDefault="00205DCA" w:rsidP="00205DCA">
            <w:pPr>
              <w:rPr>
                <w:sz w:val="18"/>
                <w:szCs w:val="18"/>
              </w:rPr>
            </w:pPr>
            <w:r w:rsidRPr="0093719F">
              <w:rPr>
                <w:rFonts w:ascii="Calibri" w:hAnsi="Calibri" w:cs="Arial"/>
                <w:sz w:val="18"/>
                <w:szCs w:val="18"/>
              </w:rPr>
              <w:t>Child's presence during watering the chickens</w:t>
            </w:r>
          </w:p>
        </w:tc>
        <w:tc>
          <w:tcPr>
            <w:tcW w:w="255" w:type="dxa"/>
            <w:tcBorders>
              <w:top w:val="single" w:sz="8" w:space="0" w:color="auto"/>
            </w:tcBorders>
          </w:tcPr>
          <w:p w14:paraId="65BE3F22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8" w:space="0" w:color="auto"/>
            </w:tcBorders>
          </w:tcPr>
          <w:p w14:paraId="4E88F0EA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single" w:sz="8" w:space="0" w:color="auto"/>
            </w:tcBorders>
          </w:tcPr>
          <w:p w14:paraId="768F1A9E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8" w:space="0" w:color="auto"/>
            </w:tcBorders>
          </w:tcPr>
          <w:p w14:paraId="6AFD28E4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top w:val="single" w:sz="8" w:space="0" w:color="auto"/>
            </w:tcBorders>
          </w:tcPr>
          <w:p w14:paraId="0D1698A9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8" w:space="0" w:color="auto"/>
            </w:tcBorders>
          </w:tcPr>
          <w:p w14:paraId="36EB392D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8" w:space="0" w:color="auto"/>
            </w:tcBorders>
          </w:tcPr>
          <w:p w14:paraId="78FD4C82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</w:tcPr>
          <w:p w14:paraId="286D1D46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8" w:space="0" w:color="auto"/>
            </w:tcBorders>
          </w:tcPr>
          <w:p w14:paraId="7D08DE9E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CF6262" w14:paraId="65B297C9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227147AE" w14:textId="77777777" w:rsidR="00205DCA" w:rsidRPr="00CF6262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6ED79D73" w14:textId="77777777" w:rsidR="00205DCA" w:rsidRPr="00CF6262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No</w:t>
            </w:r>
          </w:p>
        </w:tc>
        <w:tc>
          <w:tcPr>
            <w:tcW w:w="255" w:type="dxa"/>
          </w:tcPr>
          <w:p w14:paraId="60C02A4E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4723D0F8" w14:textId="5857E12E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05" w:type="dxa"/>
            <w:gridSpan w:val="2"/>
          </w:tcPr>
          <w:p w14:paraId="4414A3BE" w14:textId="31C92F46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43.1</w:t>
            </w:r>
          </w:p>
        </w:tc>
        <w:tc>
          <w:tcPr>
            <w:tcW w:w="236" w:type="dxa"/>
          </w:tcPr>
          <w:p w14:paraId="66DA8E35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698E6D74" w14:textId="3E668E22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885" w:type="dxa"/>
          </w:tcPr>
          <w:p w14:paraId="1809F20E" w14:textId="0E2750DF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59.7</w:t>
            </w:r>
          </w:p>
        </w:tc>
        <w:tc>
          <w:tcPr>
            <w:tcW w:w="270" w:type="dxa"/>
          </w:tcPr>
          <w:p w14:paraId="5097C0AD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68C79286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4B4D0B2D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205DCA" w:rsidRPr="00BA2DC2" w14:paraId="71EB9D2A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5564FCEB" w14:textId="3A9698C7" w:rsidR="00205DCA" w:rsidRPr="00BA2DC2" w:rsidRDefault="00205DCA" w:rsidP="00205DCA">
            <w:pPr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965" w:type="dxa"/>
          </w:tcPr>
          <w:p w14:paraId="3B7CC867" w14:textId="7F367B2D" w:rsidR="00205DCA" w:rsidRPr="00BA2DC2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  <w:tc>
          <w:tcPr>
            <w:tcW w:w="255" w:type="dxa"/>
          </w:tcPr>
          <w:p w14:paraId="09C6342B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339DA51B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41</w:t>
            </w:r>
          </w:p>
        </w:tc>
        <w:tc>
          <w:tcPr>
            <w:tcW w:w="805" w:type="dxa"/>
            <w:gridSpan w:val="2"/>
          </w:tcPr>
          <w:p w14:paraId="41D3D7C6" w14:textId="3785DFD4" w:rsidR="00205DCA" w:rsidRPr="00BA2DC2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56.9</w:t>
            </w:r>
          </w:p>
        </w:tc>
        <w:tc>
          <w:tcPr>
            <w:tcW w:w="236" w:type="dxa"/>
          </w:tcPr>
          <w:p w14:paraId="5EC352BE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449AD792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29</w:t>
            </w:r>
          </w:p>
        </w:tc>
        <w:tc>
          <w:tcPr>
            <w:tcW w:w="885" w:type="dxa"/>
          </w:tcPr>
          <w:p w14:paraId="034CCFE3" w14:textId="4E9FB98B" w:rsidR="00205DCA" w:rsidRPr="00BA2DC2" w:rsidRDefault="00BB19A2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40.3</w:t>
            </w:r>
          </w:p>
        </w:tc>
        <w:tc>
          <w:tcPr>
            <w:tcW w:w="270" w:type="dxa"/>
          </w:tcPr>
          <w:p w14:paraId="7F6E0BD4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8ED8049" w14:textId="1683B0FA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2.5</w:t>
            </w:r>
            <w:r>
              <w:rPr>
                <w:sz w:val="18"/>
                <w:szCs w:val="18"/>
              </w:rPr>
              <w:t xml:space="preserve"> (</w:t>
            </w:r>
            <w:r w:rsidRPr="00BA2DC2">
              <w:rPr>
                <w:sz w:val="18"/>
                <w:szCs w:val="18"/>
              </w:rPr>
              <w:t>1.1-5.7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810" w:type="dxa"/>
          </w:tcPr>
          <w:p w14:paraId="3A5F37C7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0.03</w:t>
            </w:r>
          </w:p>
        </w:tc>
      </w:tr>
      <w:tr w:rsidR="00205DCA" w:rsidRPr="00BA2DC2" w14:paraId="7A293D97" w14:textId="77777777" w:rsidTr="00B43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8" w:space="0" w:color="auto"/>
            </w:tcBorders>
          </w:tcPr>
          <w:p w14:paraId="71B1A4CA" w14:textId="77777777" w:rsidR="00205DCA" w:rsidRPr="00BA2DC2" w:rsidRDefault="00205DCA" w:rsidP="00205DCA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8" w:space="0" w:color="auto"/>
            </w:tcBorders>
          </w:tcPr>
          <w:p w14:paraId="470BCF3F" w14:textId="77777777" w:rsidR="00205DCA" w:rsidRPr="00BA2DC2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8" w:space="0" w:color="auto"/>
            </w:tcBorders>
          </w:tcPr>
          <w:p w14:paraId="2B1A7316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8" w:space="0" w:color="auto"/>
            </w:tcBorders>
          </w:tcPr>
          <w:p w14:paraId="012AD971" w14:textId="04FFBA72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05" w:type="dxa"/>
            <w:gridSpan w:val="2"/>
            <w:tcBorders>
              <w:bottom w:val="single" w:sz="8" w:space="0" w:color="auto"/>
            </w:tcBorders>
          </w:tcPr>
          <w:p w14:paraId="63E48370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bottom w:val="single" w:sz="8" w:space="0" w:color="auto"/>
            </w:tcBorders>
          </w:tcPr>
          <w:p w14:paraId="50935327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bottom w:val="single" w:sz="8" w:space="0" w:color="auto"/>
            </w:tcBorders>
          </w:tcPr>
          <w:p w14:paraId="2D67A5B1" w14:textId="624F918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14:paraId="7C4C41DA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</w:tcPr>
          <w:p w14:paraId="14873E23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23677499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</w:tcPr>
          <w:p w14:paraId="52F0C7AE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BA2DC2" w14:paraId="4E7907B2" w14:textId="77777777" w:rsidTr="00B43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0" w:type="dxa"/>
            <w:gridSpan w:val="2"/>
            <w:tcBorders>
              <w:top w:val="single" w:sz="8" w:space="0" w:color="auto"/>
            </w:tcBorders>
          </w:tcPr>
          <w:p w14:paraId="02DFA07E" w14:textId="33F74129" w:rsidR="00205DCA" w:rsidRPr="00BA2DC2" w:rsidRDefault="00C345F9" w:rsidP="00C345F9">
            <w:pPr>
              <w:rPr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Child's presence during chicken</w:t>
            </w:r>
            <w:r w:rsidR="00205DCA" w:rsidRPr="0093719F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>
              <w:rPr>
                <w:rFonts w:ascii="Calibri" w:hAnsi="Calibri" w:cs="Arial"/>
                <w:sz w:val="18"/>
                <w:szCs w:val="18"/>
              </w:rPr>
              <w:t>plucking</w:t>
            </w:r>
          </w:p>
        </w:tc>
        <w:tc>
          <w:tcPr>
            <w:tcW w:w="255" w:type="dxa"/>
            <w:tcBorders>
              <w:top w:val="single" w:sz="8" w:space="0" w:color="auto"/>
            </w:tcBorders>
          </w:tcPr>
          <w:p w14:paraId="581CA7E9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8" w:space="0" w:color="auto"/>
            </w:tcBorders>
          </w:tcPr>
          <w:p w14:paraId="5E6280F1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single" w:sz="8" w:space="0" w:color="auto"/>
            </w:tcBorders>
          </w:tcPr>
          <w:p w14:paraId="03F99298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8" w:space="0" w:color="auto"/>
            </w:tcBorders>
          </w:tcPr>
          <w:p w14:paraId="18797A0F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top w:val="single" w:sz="8" w:space="0" w:color="auto"/>
            </w:tcBorders>
          </w:tcPr>
          <w:p w14:paraId="074C44B4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8" w:space="0" w:color="auto"/>
            </w:tcBorders>
          </w:tcPr>
          <w:p w14:paraId="13F46A29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8" w:space="0" w:color="auto"/>
            </w:tcBorders>
          </w:tcPr>
          <w:p w14:paraId="22996649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</w:tcPr>
          <w:p w14:paraId="71F5CB9E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8" w:space="0" w:color="auto"/>
            </w:tcBorders>
          </w:tcPr>
          <w:p w14:paraId="7D916913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CF6262" w14:paraId="35B72860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0F75DD14" w14:textId="77777777" w:rsidR="00205DCA" w:rsidRPr="00CF6262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37AF00B0" w14:textId="77777777" w:rsidR="00205DCA" w:rsidRPr="00CF6262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No</w:t>
            </w:r>
          </w:p>
        </w:tc>
        <w:tc>
          <w:tcPr>
            <w:tcW w:w="255" w:type="dxa"/>
          </w:tcPr>
          <w:p w14:paraId="4FBA3129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34FCC7D7" w14:textId="7F6781D1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805" w:type="dxa"/>
            <w:gridSpan w:val="2"/>
          </w:tcPr>
          <w:p w14:paraId="608B43B1" w14:textId="15563695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52.8</w:t>
            </w:r>
          </w:p>
        </w:tc>
        <w:tc>
          <w:tcPr>
            <w:tcW w:w="236" w:type="dxa"/>
          </w:tcPr>
          <w:p w14:paraId="59B0CD2B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6EBBCBBA" w14:textId="40EC3C77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885" w:type="dxa"/>
          </w:tcPr>
          <w:p w14:paraId="358387FF" w14:textId="2778B51E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63.9</w:t>
            </w:r>
          </w:p>
        </w:tc>
        <w:tc>
          <w:tcPr>
            <w:tcW w:w="270" w:type="dxa"/>
          </w:tcPr>
          <w:p w14:paraId="12050AFF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66838571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5EA331B7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205DCA" w:rsidRPr="00BA2DC2" w14:paraId="05814315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56F24D7D" w14:textId="5DA5C00A" w:rsidR="00205DCA" w:rsidRPr="00BA2DC2" w:rsidRDefault="00205DCA" w:rsidP="00205DCA">
            <w:pPr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965" w:type="dxa"/>
          </w:tcPr>
          <w:p w14:paraId="76F94639" w14:textId="68205CEA" w:rsidR="00205DCA" w:rsidRPr="00BA2DC2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  <w:tc>
          <w:tcPr>
            <w:tcW w:w="255" w:type="dxa"/>
          </w:tcPr>
          <w:p w14:paraId="16F2E555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4CBD443E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34</w:t>
            </w:r>
          </w:p>
        </w:tc>
        <w:tc>
          <w:tcPr>
            <w:tcW w:w="805" w:type="dxa"/>
            <w:gridSpan w:val="2"/>
          </w:tcPr>
          <w:p w14:paraId="13EFD525" w14:textId="623CD085" w:rsidR="00205DCA" w:rsidRPr="00BA2DC2" w:rsidRDefault="004E32EE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47.2</w:t>
            </w:r>
          </w:p>
        </w:tc>
        <w:tc>
          <w:tcPr>
            <w:tcW w:w="236" w:type="dxa"/>
          </w:tcPr>
          <w:p w14:paraId="69442247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48714D98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26</w:t>
            </w:r>
          </w:p>
        </w:tc>
        <w:tc>
          <w:tcPr>
            <w:tcW w:w="885" w:type="dxa"/>
          </w:tcPr>
          <w:p w14:paraId="3DBAA4D9" w14:textId="31FBADFA" w:rsidR="00205DCA" w:rsidRPr="00BA2DC2" w:rsidRDefault="004E32EE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36.1</w:t>
            </w:r>
          </w:p>
        </w:tc>
        <w:tc>
          <w:tcPr>
            <w:tcW w:w="270" w:type="dxa"/>
          </w:tcPr>
          <w:p w14:paraId="209DC433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54E125E8" w14:textId="4DDE48F3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 (</w:t>
            </w:r>
            <w:r w:rsidRPr="00BA2DC2">
              <w:rPr>
                <w:sz w:val="18"/>
                <w:szCs w:val="18"/>
              </w:rPr>
              <w:t>0.8-3.4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810" w:type="dxa"/>
          </w:tcPr>
          <w:p w14:paraId="5C781317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0.2</w:t>
            </w:r>
          </w:p>
        </w:tc>
      </w:tr>
      <w:tr w:rsidR="00205DCA" w:rsidRPr="00BA2DC2" w14:paraId="2D376A0C" w14:textId="77777777" w:rsidTr="00B43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8" w:space="0" w:color="auto"/>
            </w:tcBorders>
          </w:tcPr>
          <w:p w14:paraId="21A0C3FE" w14:textId="77777777" w:rsidR="00205DCA" w:rsidRPr="00BA2DC2" w:rsidRDefault="00205DCA" w:rsidP="00205DCA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8" w:space="0" w:color="auto"/>
            </w:tcBorders>
          </w:tcPr>
          <w:p w14:paraId="2F8BAADC" w14:textId="77777777" w:rsidR="00205DCA" w:rsidRPr="00BA2DC2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8" w:space="0" w:color="auto"/>
            </w:tcBorders>
          </w:tcPr>
          <w:p w14:paraId="1C268D9F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8" w:space="0" w:color="auto"/>
            </w:tcBorders>
          </w:tcPr>
          <w:p w14:paraId="26249CF2" w14:textId="61A06BAC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05" w:type="dxa"/>
            <w:gridSpan w:val="2"/>
            <w:tcBorders>
              <w:bottom w:val="single" w:sz="8" w:space="0" w:color="auto"/>
            </w:tcBorders>
          </w:tcPr>
          <w:p w14:paraId="65A5C5C8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bottom w:val="single" w:sz="8" w:space="0" w:color="auto"/>
            </w:tcBorders>
          </w:tcPr>
          <w:p w14:paraId="23A169A4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bottom w:val="single" w:sz="8" w:space="0" w:color="auto"/>
            </w:tcBorders>
          </w:tcPr>
          <w:p w14:paraId="7F4F599F" w14:textId="243E4C3E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14:paraId="222E15B6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</w:tcPr>
          <w:p w14:paraId="5D03B5B7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725F1C12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</w:tcPr>
          <w:p w14:paraId="45C4E2A3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BA2DC2" w14:paraId="3E410FB6" w14:textId="77777777" w:rsidTr="00B43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0" w:type="dxa"/>
            <w:gridSpan w:val="2"/>
            <w:tcBorders>
              <w:top w:val="single" w:sz="8" w:space="0" w:color="auto"/>
            </w:tcBorders>
          </w:tcPr>
          <w:p w14:paraId="06CAD0F4" w14:textId="1980915E" w:rsidR="00205DCA" w:rsidRPr="00BA2DC2" w:rsidRDefault="00C345F9" w:rsidP="00205DCA">
            <w:pPr>
              <w:rPr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Child's presence during chicken</w:t>
            </w:r>
            <w:r w:rsidR="00205DCA" w:rsidRPr="0093719F">
              <w:rPr>
                <w:rFonts w:ascii="Calibri" w:hAnsi="Calibri" w:cs="Arial"/>
                <w:sz w:val="18"/>
                <w:szCs w:val="18"/>
              </w:rPr>
              <w:t xml:space="preserve"> butchering</w:t>
            </w:r>
          </w:p>
        </w:tc>
        <w:tc>
          <w:tcPr>
            <w:tcW w:w="255" w:type="dxa"/>
            <w:tcBorders>
              <w:top w:val="single" w:sz="8" w:space="0" w:color="auto"/>
            </w:tcBorders>
          </w:tcPr>
          <w:p w14:paraId="2DBECDF9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8" w:space="0" w:color="auto"/>
            </w:tcBorders>
          </w:tcPr>
          <w:p w14:paraId="0BF09F2E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single" w:sz="8" w:space="0" w:color="auto"/>
            </w:tcBorders>
          </w:tcPr>
          <w:p w14:paraId="29175365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8" w:space="0" w:color="auto"/>
            </w:tcBorders>
          </w:tcPr>
          <w:p w14:paraId="7EE71F8E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top w:val="single" w:sz="8" w:space="0" w:color="auto"/>
            </w:tcBorders>
          </w:tcPr>
          <w:p w14:paraId="03B290F0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8" w:space="0" w:color="auto"/>
            </w:tcBorders>
          </w:tcPr>
          <w:p w14:paraId="746EEE86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8" w:space="0" w:color="auto"/>
            </w:tcBorders>
          </w:tcPr>
          <w:p w14:paraId="5EC17261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</w:tcPr>
          <w:p w14:paraId="3E4DDC10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8" w:space="0" w:color="auto"/>
            </w:tcBorders>
          </w:tcPr>
          <w:p w14:paraId="4C003012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CF6262" w14:paraId="75C29919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4E94BE1F" w14:textId="77777777" w:rsidR="00205DCA" w:rsidRPr="00CF6262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3B4E7D89" w14:textId="77777777" w:rsidR="00205DCA" w:rsidRPr="00CF6262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No</w:t>
            </w:r>
          </w:p>
        </w:tc>
        <w:tc>
          <w:tcPr>
            <w:tcW w:w="255" w:type="dxa"/>
          </w:tcPr>
          <w:p w14:paraId="4D32B52E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2D5D7955" w14:textId="41D87FB7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805" w:type="dxa"/>
            <w:gridSpan w:val="2"/>
          </w:tcPr>
          <w:p w14:paraId="760480A0" w14:textId="5CC90235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59.7</w:t>
            </w:r>
          </w:p>
        </w:tc>
        <w:tc>
          <w:tcPr>
            <w:tcW w:w="236" w:type="dxa"/>
          </w:tcPr>
          <w:p w14:paraId="25C776A8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701FE0AC" w14:textId="29A86B32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85" w:type="dxa"/>
          </w:tcPr>
          <w:p w14:paraId="11FB17EE" w14:textId="2666A1F1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69.4</w:t>
            </w:r>
          </w:p>
        </w:tc>
        <w:tc>
          <w:tcPr>
            <w:tcW w:w="270" w:type="dxa"/>
          </w:tcPr>
          <w:p w14:paraId="68D1B93C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50BC2057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5C3198DF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205DCA" w:rsidRPr="00BA2DC2" w14:paraId="294A709A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28AD002E" w14:textId="69790253" w:rsidR="00205DCA" w:rsidRPr="00BA2DC2" w:rsidRDefault="00205DCA" w:rsidP="00205DCA">
            <w:pPr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965" w:type="dxa"/>
          </w:tcPr>
          <w:p w14:paraId="4AF73B6B" w14:textId="3C9968AE" w:rsidR="00205DCA" w:rsidRPr="00BA2DC2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  <w:tc>
          <w:tcPr>
            <w:tcW w:w="255" w:type="dxa"/>
          </w:tcPr>
          <w:p w14:paraId="6EBBBAD6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271AB691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29</w:t>
            </w:r>
          </w:p>
        </w:tc>
        <w:tc>
          <w:tcPr>
            <w:tcW w:w="805" w:type="dxa"/>
            <w:gridSpan w:val="2"/>
          </w:tcPr>
          <w:p w14:paraId="46DA92BF" w14:textId="035042F4" w:rsidR="00205DCA" w:rsidRPr="00BA2DC2" w:rsidRDefault="004E32EE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40.3</w:t>
            </w:r>
          </w:p>
        </w:tc>
        <w:tc>
          <w:tcPr>
            <w:tcW w:w="236" w:type="dxa"/>
          </w:tcPr>
          <w:p w14:paraId="41472E5A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0D32C8E0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22</w:t>
            </w:r>
          </w:p>
        </w:tc>
        <w:tc>
          <w:tcPr>
            <w:tcW w:w="885" w:type="dxa"/>
          </w:tcPr>
          <w:p w14:paraId="70510234" w14:textId="469DADFF" w:rsidR="00205DCA" w:rsidRPr="00BA2DC2" w:rsidRDefault="004E32EE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30.6</w:t>
            </w:r>
          </w:p>
        </w:tc>
        <w:tc>
          <w:tcPr>
            <w:tcW w:w="270" w:type="dxa"/>
          </w:tcPr>
          <w:p w14:paraId="48F6E9D1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14558F5" w14:textId="3DC2ED93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 (</w:t>
            </w:r>
            <w:r w:rsidRPr="00BA2DC2">
              <w:rPr>
                <w:sz w:val="18"/>
                <w:szCs w:val="18"/>
              </w:rPr>
              <w:t>0.8-3.5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810" w:type="dxa"/>
          </w:tcPr>
          <w:p w14:paraId="5C725597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0.2</w:t>
            </w:r>
          </w:p>
        </w:tc>
      </w:tr>
      <w:tr w:rsidR="00205DCA" w:rsidRPr="00BA2DC2" w14:paraId="0BAFF2DB" w14:textId="77777777" w:rsidTr="00B43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8" w:space="0" w:color="auto"/>
            </w:tcBorders>
          </w:tcPr>
          <w:p w14:paraId="196AB9C0" w14:textId="77777777" w:rsidR="00205DCA" w:rsidRPr="00BA2DC2" w:rsidRDefault="00205DCA" w:rsidP="00205DCA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8" w:space="0" w:color="auto"/>
            </w:tcBorders>
          </w:tcPr>
          <w:p w14:paraId="2E64A935" w14:textId="77777777" w:rsidR="00205DCA" w:rsidRPr="00BA2DC2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8" w:space="0" w:color="auto"/>
            </w:tcBorders>
          </w:tcPr>
          <w:p w14:paraId="66BC2168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8" w:space="0" w:color="auto"/>
            </w:tcBorders>
          </w:tcPr>
          <w:p w14:paraId="5B16F525" w14:textId="1E08A213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05" w:type="dxa"/>
            <w:gridSpan w:val="2"/>
            <w:tcBorders>
              <w:bottom w:val="single" w:sz="8" w:space="0" w:color="auto"/>
            </w:tcBorders>
          </w:tcPr>
          <w:p w14:paraId="1AC78454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bottom w:val="single" w:sz="8" w:space="0" w:color="auto"/>
            </w:tcBorders>
          </w:tcPr>
          <w:p w14:paraId="732C55F7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bottom w:val="single" w:sz="8" w:space="0" w:color="auto"/>
            </w:tcBorders>
          </w:tcPr>
          <w:p w14:paraId="7BDC1C76" w14:textId="0C86A395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14:paraId="463CE230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</w:tcPr>
          <w:p w14:paraId="28BE2714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21EDE35D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</w:tcPr>
          <w:p w14:paraId="3E3829FF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BA2DC2" w14:paraId="5314EC1C" w14:textId="77777777" w:rsidTr="00B43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0" w:type="dxa"/>
            <w:gridSpan w:val="2"/>
            <w:tcBorders>
              <w:top w:val="single" w:sz="8" w:space="0" w:color="auto"/>
            </w:tcBorders>
          </w:tcPr>
          <w:p w14:paraId="058409D4" w14:textId="25AC59EC" w:rsidR="00205DCA" w:rsidRPr="00BA2DC2" w:rsidRDefault="00205DCA" w:rsidP="00205DCA">
            <w:pPr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Cat ownership</w:t>
            </w:r>
          </w:p>
        </w:tc>
        <w:tc>
          <w:tcPr>
            <w:tcW w:w="255" w:type="dxa"/>
            <w:tcBorders>
              <w:top w:val="single" w:sz="8" w:space="0" w:color="auto"/>
            </w:tcBorders>
          </w:tcPr>
          <w:p w14:paraId="3579C5CF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8" w:space="0" w:color="auto"/>
            </w:tcBorders>
          </w:tcPr>
          <w:p w14:paraId="1BA66E18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single" w:sz="8" w:space="0" w:color="auto"/>
            </w:tcBorders>
          </w:tcPr>
          <w:p w14:paraId="5ADA44AA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8" w:space="0" w:color="auto"/>
            </w:tcBorders>
          </w:tcPr>
          <w:p w14:paraId="02892592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top w:val="single" w:sz="8" w:space="0" w:color="auto"/>
            </w:tcBorders>
          </w:tcPr>
          <w:p w14:paraId="62731686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8" w:space="0" w:color="auto"/>
            </w:tcBorders>
          </w:tcPr>
          <w:p w14:paraId="7433ED44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8" w:space="0" w:color="auto"/>
            </w:tcBorders>
          </w:tcPr>
          <w:p w14:paraId="072251B4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</w:tcPr>
          <w:p w14:paraId="4AA50D94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8" w:space="0" w:color="auto"/>
            </w:tcBorders>
          </w:tcPr>
          <w:p w14:paraId="3906C088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CF6262" w14:paraId="6563C69D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4578381C" w14:textId="77777777" w:rsidR="00205DCA" w:rsidRPr="00CF6262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300D76E5" w14:textId="1E637B2C" w:rsidR="00205DCA" w:rsidRPr="00CF6262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255" w:type="dxa"/>
          </w:tcPr>
          <w:p w14:paraId="0F96F82D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2DBB86AE" w14:textId="6E327EB4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805" w:type="dxa"/>
            <w:gridSpan w:val="2"/>
          </w:tcPr>
          <w:p w14:paraId="0E2A7AC2" w14:textId="2233B27C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54.8</w:t>
            </w:r>
          </w:p>
        </w:tc>
        <w:tc>
          <w:tcPr>
            <w:tcW w:w="236" w:type="dxa"/>
          </w:tcPr>
          <w:p w14:paraId="0EB42B23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30E79C35" w14:textId="3452F286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885" w:type="dxa"/>
          </w:tcPr>
          <w:p w14:paraId="40606376" w14:textId="6D2ED059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39.7</w:t>
            </w:r>
          </w:p>
        </w:tc>
        <w:tc>
          <w:tcPr>
            <w:tcW w:w="270" w:type="dxa"/>
          </w:tcPr>
          <w:p w14:paraId="4CD48746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1056675E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5DC839F1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205DCA" w:rsidRPr="00BA2DC2" w14:paraId="76783DC8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2FED3261" w14:textId="3D788E3C" w:rsidR="00205DCA" w:rsidRPr="00BA2DC2" w:rsidRDefault="00205DCA" w:rsidP="00205DCA">
            <w:pPr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</w:tcPr>
          <w:p w14:paraId="3B2C2957" w14:textId="6451B5B9" w:rsidR="00205DCA" w:rsidRPr="00BA2DC2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Yes</w:t>
            </w:r>
          </w:p>
        </w:tc>
        <w:tc>
          <w:tcPr>
            <w:tcW w:w="255" w:type="dxa"/>
          </w:tcPr>
          <w:p w14:paraId="7AAACE36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72146FFD" w14:textId="5B123271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33</w:t>
            </w:r>
          </w:p>
        </w:tc>
        <w:tc>
          <w:tcPr>
            <w:tcW w:w="805" w:type="dxa"/>
            <w:gridSpan w:val="2"/>
          </w:tcPr>
          <w:p w14:paraId="15193326" w14:textId="69FE8FC4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45</w:t>
            </w:r>
            <w:r w:rsidR="004E32EE">
              <w:rPr>
                <w:sz w:val="18"/>
                <w:szCs w:val="18"/>
              </w:rPr>
              <w:t>.2</w:t>
            </w:r>
          </w:p>
        </w:tc>
        <w:tc>
          <w:tcPr>
            <w:tcW w:w="236" w:type="dxa"/>
          </w:tcPr>
          <w:p w14:paraId="7A8F499D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67D7ADED" w14:textId="4CEC31BE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44</w:t>
            </w:r>
          </w:p>
        </w:tc>
        <w:tc>
          <w:tcPr>
            <w:tcW w:w="885" w:type="dxa"/>
          </w:tcPr>
          <w:p w14:paraId="58383DFB" w14:textId="0F7E850C" w:rsidR="00205DCA" w:rsidRPr="00BA2DC2" w:rsidRDefault="004E32EE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60.3</w:t>
            </w:r>
          </w:p>
        </w:tc>
        <w:tc>
          <w:tcPr>
            <w:tcW w:w="270" w:type="dxa"/>
          </w:tcPr>
          <w:p w14:paraId="765C7FA3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0AEB1B6" w14:textId="712BD166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 (</w:t>
            </w:r>
            <w:r w:rsidRPr="00BA2DC2">
              <w:rPr>
                <w:sz w:val="18"/>
                <w:szCs w:val="18"/>
              </w:rPr>
              <w:t>0.3-1.1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810" w:type="dxa"/>
          </w:tcPr>
          <w:p w14:paraId="48E43955" w14:textId="76CCCE60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0.08</w:t>
            </w:r>
          </w:p>
        </w:tc>
      </w:tr>
      <w:tr w:rsidR="00205DCA" w:rsidRPr="00BA2DC2" w14:paraId="75CE73D1" w14:textId="77777777" w:rsidTr="00B43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8" w:space="0" w:color="auto"/>
            </w:tcBorders>
          </w:tcPr>
          <w:p w14:paraId="5F9CE17D" w14:textId="77777777" w:rsidR="00205DCA" w:rsidRPr="00BA2DC2" w:rsidRDefault="00205DCA" w:rsidP="00205DCA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8" w:space="0" w:color="auto"/>
            </w:tcBorders>
          </w:tcPr>
          <w:p w14:paraId="2083600A" w14:textId="77777777" w:rsidR="00205DCA" w:rsidRPr="00BA2DC2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8" w:space="0" w:color="auto"/>
            </w:tcBorders>
          </w:tcPr>
          <w:p w14:paraId="6B081B20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8" w:space="0" w:color="auto"/>
            </w:tcBorders>
          </w:tcPr>
          <w:p w14:paraId="3A997C3C" w14:textId="49BACAF3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05" w:type="dxa"/>
            <w:gridSpan w:val="2"/>
            <w:tcBorders>
              <w:bottom w:val="single" w:sz="8" w:space="0" w:color="auto"/>
            </w:tcBorders>
          </w:tcPr>
          <w:p w14:paraId="2D3FE0B7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bottom w:val="single" w:sz="8" w:space="0" w:color="auto"/>
            </w:tcBorders>
          </w:tcPr>
          <w:p w14:paraId="069C9AEF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bottom w:val="single" w:sz="8" w:space="0" w:color="auto"/>
            </w:tcBorders>
          </w:tcPr>
          <w:p w14:paraId="64FCCDE0" w14:textId="4B801A88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14:paraId="5172EC61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</w:tcPr>
          <w:p w14:paraId="40E3358E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678A6D23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</w:tcPr>
          <w:p w14:paraId="4489CEC7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BA2DC2" w14:paraId="3D6A4412" w14:textId="77777777" w:rsidTr="00B43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0" w:type="dxa"/>
            <w:gridSpan w:val="2"/>
            <w:tcBorders>
              <w:top w:val="single" w:sz="8" w:space="0" w:color="auto"/>
            </w:tcBorders>
          </w:tcPr>
          <w:p w14:paraId="3A3CC66D" w14:textId="1A9F0D04" w:rsidR="00205DCA" w:rsidRPr="00BA2DC2" w:rsidRDefault="00205DCA" w:rsidP="00205DCA">
            <w:pPr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Presence of adult cat</w:t>
            </w:r>
          </w:p>
        </w:tc>
        <w:tc>
          <w:tcPr>
            <w:tcW w:w="255" w:type="dxa"/>
            <w:tcBorders>
              <w:top w:val="single" w:sz="8" w:space="0" w:color="auto"/>
            </w:tcBorders>
          </w:tcPr>
          <w:p w14:paraId="489512DF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8" w:space="0" w:color="auto"/>
            </w:tcBorders>
          </w:tcPr>
          <w:p w14:paraId="1A01D599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single" w:sz="8" w:space="0" w:color="auto"/>
            </w:tcBorders>
          </w:tcPr>
          <w:p w14:paraId="536C073A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8" w:space="0" w:color="auto"/>
            </w:tcBorders>
          </w:tcPr>
          <w:p w14:paraId="725E2232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top w:val="single" w:sz="8" w:space="0" w:color="auto"/>
            </w:tcBorders>
          </w:tcPr>
          <w:p w14:paraId="2052C81C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8" w:space="0" w:color="auto"/>
            </w:tcBorders>
          </w:tcPr>
          <w:p w14:paraId="22D39C09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8" w:space="0" w:color="auto"/>
            </w:tcBorders>
          </w:tcPr>
          <w:p w14:paraId="2B15D226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</w:tcPr>
          <w:p w14:paraId="7F2BBD37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8" w:space="0" w:color="auto"/>
            </w:tcBorders>
          </w:tcPr>
          <w:p w14:paraId="4C06D6C6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CF6262" w14:paraId="0C238A59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3FC75CBC" w14:textId="77777777" w:rsidR="00205DCA" w:rsidRPr="00CF6262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5E3D811F" w14:textId="24F607FA" w:rsidR="00205DCA" w:rsidRPr="00CF6262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255" w:type="dxa"/>
          </w:tcPr>
          <w:p w14:paraId="788F6085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2F76BB7D" w14:textId="37FBE616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805" w:type="dxa"/>
            <w:gridSpan w:val="2"/>
          </w:tcPr>
          <w:p w14:paraId="790376E9" w14:textId="01B5C20B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54.8</w:t>
            </w:r>
          </w:p>
        </w:tc>
        <w:tc>
          <w:tcPr>
            <w:tcW w:w="236" w:type="dxa"/>
          </w:tcPr>
          <w:p w14:paraId="14F5B3F2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31050296" w14:textId="34E1CB88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885" w:type="dxa"/>
          </w:tcPr>
          <w:p w14:paraId="28410CC2" w14:textId="5549E857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39.7</w:t>
            </w:r>
          </w:p>
        </w:tc>
        <w:tc>
          <w:tcPr>
            <w:tcW w:w="270" w:type="dxa"/>
          </w:tcPr>
          <w:p w14:paraId="62934744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721DEE8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79715700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205DCA" w:rsidRPr="00BA2DC2" w14:paraId="2EA11C04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5F7BBEB8" w14:textId="6F8118B3" w:rsidR="00205DCA" w:rsidRPr="00BA2DC2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2305B4F8" w14:textId="2DB5643B" w:rsidR="00205DCA" w:rsidRPr="00BA2DC2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  <w:tc>
          <w:tcPr>
            <w:tcW w:w="255" w:type="dxa"/>
          </w:tcPr>
          <w:p w14:paraId="2C5526F0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6809E611" w14:textId="62B8E6C0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33</w:t>
            </w:r>
          </w:p>
        </w:tc>
        <w:tc>
          <w:tcPr>
            <w:tcW w:w="805" w:type="dxa"/>
            <w:gridSpan w:val="2"/>
          </w:tcPr>
          <w:p w14:paraId="5ECC034C" w14:textId="03C2E2F9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45</w:t>
            </w:r>
            <w:r w:rsidR="004E32EE">
              <w:rPr>
                <w:sz w:val="18"/>
                <w:szCs w:val="18"/>
              </w:rPr>
              <w:t>.2</w:t>
            </w:r>
          </w:p>
        </w:tc>
        <w:tc>
          <w:tcPr>
            <w:tcW w:w="236" w:type="dxa"/>
          </w:tcPr>
          <w:p w14:paraId="5C54A2B8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5A3679B5" w14:textId="36361482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44</w:t>
            </w:r>
          </w:p>
        </w:tc>
        <w:tc>
          <w:tcPr>
            <w:tcW w:w="885" w:type="dxa"/>
          </w:tcPr>
          <w:p w14:paraId="76E8090A" w14:textId="62A850D9" w:rsidR="00205DCA" w:rsidRPr="00BA2DC2" w:rsidRDefault="004E32EE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60.3</w:t>
            </w:r>
          </w:p>
        </w:tc>
        <w:tc>
          <w:tcPr>
            <w:tcW w:w="270" w:type="dxa"/>
          </w:tcPr>
          <w:p w14:paraId="7BB6F3B0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3EAFC13D" w14:textId="0148A7B8" w:rsidR="00205DCA" w:rsidRPr="00BA2DC2" w:rsidRDefault="00205DCA" w:rsidP="00DE33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0.</w:t>
            </w:r>
            <w:r w:rsidR="00DE3356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 xml:space="preserve"> (</w:t>
            </w:r>
            <w:r w:rsidRPr="00BA2DC2">
              <w:rPr>
                <w:sz w:val="18"/>
                <w:szCs w:val="18"/>
              </w:rPr>
              <w:t>0.3-1.1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810" w:type="dxa"/>
          </w:tcPr>
          <w:p w14:paraId="77951DB2" w14:textId="573EFC7E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0.08</w:t>
            </w:r>
          </w:p>
        </w:tc>
      </w:tr>
      <w:tr w:rsidR="00205DCA" w:rsidRPr="00BA2DC2" w14:paraId="0E9BC8DA" w14:textId="77777777" w:rsidTr="00B43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8" w:space="0" w:color="auto"/>
            </w:tcBorders>
          </w:tcPr>
          <w:p w14:paraId="45E0D287" w14:textId="77777777" w:rsidR="00205DCA" w:rsidRPr="00BA2DC2" w:rsidRDefault="00205DCA" w:rsidP="00205DCA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8" w:space="0" w:color="auto"/>
            </w:tcBorders>
          </w:tcPr>
          <w:p w14:paraId="5CF95F68" w14:textId="77777777" w:rsidR="00205DCA" w:rsidRPr="00BA2DC2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8" w:space="0" w:color="auto"/>
            </w:tcBorders>
          </w:tcPr>
          <w:p w14:paraId="65CDF4DE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8" w:space="0" w:color="auto"/>
            </w:tcBorders>
          </w:tcPr>
          <w:p w14:paraId="5C88D76F" w14:textId="365A24C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05" w:type="dxa"/>
            <w:gridSpan w:val="2"/>
            <w:tcBorders>
              <w:bottom w:val="single" w:sz="8" w:space="0" w:color="auto"/>
            </w:tcBorders>
          </w:tcPr>
          <w:p w14:paraId="08BD96CB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bottom w:val="single" w:sz="8" w:space="0" w:color="auto"/>
            </w:tcBorders>
          </w:tcPr>
          <w:p w14:paraId="6C4E9893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bottom w:val="single" w:sz="8" w:space="0" w:color="auto"/>
            </w:tcBorders>
          </w:tcPr>
          <w:p w14:paraId="1F1A6E69" w14:textId="7385508B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14:paraId="540A6924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</w:tcPr>
          <w:p w14:paraId="2E70705B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2A932A94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</w:tcPr>
          <w:p w14:paraId="6AD5293C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BA2DC2" w14:paraId="26CEAF96" w14:textId="77777777" w:rsidTr="00B43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0" w:type="dxa"/>
            <w:gridSpan w:val="2"/>
            <w:tcBorders>
              <w:top w:val="single" w:sz="8" w:space="0" w:color="auto"/>
            </w:tcBorders>
          </w:tcPr>
          <w:p w14:paraId="2460DB1D" w14:textId="0AA48A57" w:rsidR="00205DCA" w:rsidRPr="00BA2DC2" w:rsidRDefault="00205DCA" w:rsidP="00205DCA">
            <w:pPr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Adult cat spending the night in the house</w:t>
            </w:r>
            <w:r w:rsidR="00DE3356">
              <w:rPr>
                <w:sz w:val="18"/>
                <w:szCs w:val="18"/>
              </w:rPr>
              <w:t>/living area</w:t>
            </w:r>
          </w:p>
        </w:tc>
        <w:tc>
          <w:tcPr>
            <w:tcW w:w="255" w:type="dxa"/>
            <w:tcBorders>
              <w:top w:val="single" w:sz="8" w:space="0" w:color="auto"/>
            </w:tcBorders>
          </w:tcPr>
          <w:p w14:paraId="32C2B743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8" w:space="0" w:color="auto"/>
            </w:tcBorders>
          </w:tcPr>
          <w:p w14:paraId="72FD4301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single" w:sz="8" w:space="0" w:color="auto"/>
            </w:tcBorders>
          </w:tcPr>
          <w:p w14:paraId="79006A02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8" w:space="0" w:color="auto"/>
            </w:tcBorders>
          </w:tcPr>
          <w:p w14:paraId="1FEFB741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top w:val="single" w:sz="8" w:space="0" w:color="auto"/>
            </w:tcBorders>
          </w:tcPr>
          <w:p w14:paraId="4A55FB13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8" w:space="0" w:color="auto"/>
            </w:tcBorders>
          </w:tcPr>
          <w:p w14:paraId="5F8DE629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8" w:space="0" w:color="auto"/>
            </w:tcBorders>
          </w:tcPr>
          <w:p w14:paraId="61C3A010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</w:tcPr>
          <w:p w14:paraId="28E0789B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8" w:space="0" w:color="auto"/>
            </w:tcBorders>
          </w:tcPr>
          <w:p w14:paraId="467F9046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CF6262" w14:paraId="29C3A0BC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4A7F28CF" w14:textId="77777777" w:rsidR="00205DCA" w:rsidRPr="00CF6262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0B4D7B0C" w14:textId="5974AF81" w:rsidR="00205DCA" w:rsidRPr="00CF6262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No adult cats</w:t>
            </w:r>
          </w:p>
        </w:tc>
        <w:tc>
          <w:tcPr>
            <w:tcW w:w="255" w:type="dxa"/>
          </w:tcPr>
          <w:p w14:paraId="367639C7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70934688" w14:textId="0F632A79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805" w:type="dxa"/>
            <w:gridSpan w:val="2"/>
          </w:tcPr>
          <w:p w14:paraId="5D05B4EF" w14:textId="6A6127C4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55.6</w:t>
            </w:r>
          </w:p>
        </w:tc>
        <w:tc>
          <w:tcPr>
            <w:tcW w:w="236" w:type="dxa"/>
          </w:tcPr>
          <w:p w14:paraId="3EFB1376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41265927" w14:textId="2C3F72CE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885" w:type="dxa"/>
          </w:tcPr>
          <w:p w14:paraId="77370B5A" w14:textId="19241232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39.7</w:t>
            </w:r>
          </w:p>
        </w:tc>
        <w:tc>
          <w:tcPr>
            <w:tcW w:w="270" w:type="dxa"/>
          </w:tcPr>
          <w:p w14:paraId="15BB61E7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50A7851A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45AA1A66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205DCA" w:rsidRPr="001C29E6" w14:paraId="2335848A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6CA9F3E5" w14:textId="537497F2" w:rsidR="00205DCA" w:rsidRPr="001C29E6" w:rsidRDefault="00205DCA" w:rsidP="00205DCA">
            <w:pPr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4EFE8669" w14:textId="63BB1E34" w:rsidR="00205DCA" w:rsidRPr="001C29E6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 w:rsidRPr="001C29E6">
              <w:rPr>
                <w:rFonts w:ascii="Calibri" w:hAnsi="Calibri" w:cs="Arial"/>
                <w:sz w:val="18"/>
                <w:szCs w:val="18"/>
              </w:rPr>
              <w:t>Present adult cats not spending the night within the house/living area</w:t>
            </w:r>
          </w:p>
        </w:tc>
        <w:tc>
          <w:tcPr>
            <w:tcW w:w="255" w:type="dxa"/>
          </w:tcPr>
          <w:p w14:paraId="3B96FC51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1E520B5F" w14:textId="6CFC0753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21</w:t>
            </w:r>
          </w:p>
        </w:tc>
        <w:tc>
          <w:tcPr>
            <w:tcW w:w="805" w:type="dxa"/>
            <w:gridSpan w:val="2"/>
          </w:tcPr>
          <w:p w14:paraId="4C8B09F6" w14:textId="69FB245E" w:rsidR="00205DCA" w:rsidRPr="001C29E6" w:rsidRDefault="004E32EE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29.2</w:t>
            </w:r>
          </w:p>
        </w:tc>
        <w:tc>
          <w:tcPr>
            <w:tcW w:w="236" w:type="dxa"/>
          </w:tcPr>
          <w:p w14:paraId="51B1D052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5422E328" w14:textId="4965F37B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32</w:t>
            </w:r>
          </w:p>
        </w:tc>
        <w:tc>
          <w:tcPr>
            <w:tcW w:w="885" w:type="dxa"/>
          </w:tcPr>
          <w:p w14:paraId="59715789" w14:textId="1692D92A" w:rsidR="00205DCA" w:rsidRPr="001C29E6" w:rsidRDefault="004E32EE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43.8</w:t>
            </w:r>
          </w:p>
          <w:p w14:paraId="6C381316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</w:tcPr>
          <w:p w14:paraId="4E3F2958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623126B5" w14:textId="36B742A2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0.5 (0.3-1.0)</w:t>
            </w:r>
          </w:p>
        </w:tc>
        <w:tc>
          <w:tcPr>
            <w:tcW w:w="810" w:type="dxa"/>
          </w:tcPr>
          <w:p w14:paraId="12A6C739" w14:textId="525E8CE4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0.07</w:t>
            </w:r>
          </w:p>
        </w:tc>
      </w:tr>
      <w:tr w:rsidR="00205DCA" w:rsidRPr="001C29E6" w14:paraId="2349FC27" w14:textId="77777777" w:rsidTr="000659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572A69C3" w14:textId="117BBF28" w:rsidR="00205DCA" w:rsidRPr="001C29E6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1128508F" w14:textId="3CF47777" w:rsidR="00205DCA" w:rsidRPr="001C29E6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 w:rsidRPr="001C29E6">
              <w:rPr>
                <w:rFonts w:ascii="Calibri" w:hAnsi="Calibri" w:cs="Arial"/>
                <w:sz w:val="18"/>
                <w:szCs w:val="18"/>
              </w:rPr>
              <w:t>Present adult cats spending the night within the house/living area</w:t>
            </w:r>
          </w:p>
        </w:tc>
        <w:tc>
          <w:tcPr>
            <w:tcW w:w="255" w:type="dxa"/>
          </w:tcPr>
          <w:p w14:paraId="6EC6A212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73A70E30" w14:textId="62A037EF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11</w:t>
            </w:r>
          </w:p>
        </w:tc>
        <w:tc>
          <w:tcPr>
            <w:tcW w:w="805" w:type="dxa"/>
            <w:gridSpan w:val="2"/>
          </w:tcPr>
          <w:p w14:paraId="6AD84551" w14:textId="0AEBAC74" w:rsidR="00205DCA" w:rsidRPr="001C29E6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15.3</w:t>
            </w:r>
          </w:p>
        </w:tc>
        <w:tc>
          <w:tcPr>
            <w:tcW w:w="236" w:type="dxa"/>
          </w:tcPr>
          <w:p w14:paraId="4CF4F302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335E0E1B" w14:textId="77CAF490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12</w:t>
            </w:r>
          </w:p>
        </w:tc>
        <w:tc>
          <w:tcPr>
            <w:tcW w:w="885" w:type="dxa"/>
          </w:tcPr>
          <w:p w14:paraId="3A4FEB64" w14:textId="51B19BB9" w:rsidR="00205DCA" w:rsidRPr="001C29E6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16.4</w:t>
            </w:r>
          </w:p>
        </w:tc>
        <w:tc>
          <w:tcPr>
            <w:tcW w:w="270" w:type="dxa"/>
          </w:tcPr>
          <w:p w14:paraId="797CE53D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3094EDF0" w14:textId="14B6D1A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0.7 (0.2-2.0)</w:t>
            </w:r>
          </w:p>
        </w:tc>
        <w:tc>
          <w:tcPr>
            <w:tcW w:w="810" w:type="dxa"/>
          </w:tcPr>
          <w:p w14:paraId="5C78D9D7" w14:textId="5E91F8E9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0.5</w:t>
            </w:r>
          </w:p>
        </w:tc>
      </w:tr>
      <w:tr w:rsidR="00205DCA" w:rsidRPr="00BA2DC2" w14:paraId="186916B6" w14:textId="77777777" w:rsidTr="00B43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8" w:space="0" w:color="auto"/>
            </w:tcBorders>
          </w:tcPr>
          <w:p w14:paraId="6BD82BC5" w14:textId="77777777" w:rsidR="00205DCA" w:rsidRPr="00BA2DC2" w:rsidRDefault="00205DCA" w:rsidP="00205DCA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8" w:space="0" w:color="auto"/>
            </w:tcBorders>
          </w:tcPr>
          <w:p w14:paraId="5F14279D" w14:textId="77777777" w:rsidR="00205DCA" w:rsidRPr="00BA2DC2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8" w:space="0" w:color="auto"/>
            </w:tcBorders>
          </w:tcPr>
          <w:p w14:paraId="2340A667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8" w:space="0" w:color="auto"/>
            </w:tcBorders>
          </w:tcPr>
          <w:p w14:paraId="64452D0B" w14:textId="1470618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05" w:type="dxa"/>
            <w:gridSpan w:val="2"/>
            <w:tcBorders>
              <w:bottom w:val="single" w:sz="8" w:space="0" w:color="auto"/>
            </w:tcBorders>
          </w:tcPr>
          <w:p w14:paraId="4CDDDEC2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bottom w:val="single" w:sz="8" w:space="0" w:color="auto"/>
            </w:tcBorders>
          </w:tcPr>
          <w:p w14:paraId="76B78832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bottom w:val="single" w:sz="8" w:space="0" w:color="auto"/>
            </w:tcBorders>
          </w:tcPr>
          <w:p w14:paraId="2B49644F" w14:textId="179F83E2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14:paraId="3999F3C1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</w:tcPr>
          <w:p w14:paraId="622910C6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5C7557B7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</w:tcPr>
          <w:p w14:paraId="1CB2F4E1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BA2DC2" w14:paraId="12257F64" w14:textId="77777777" w:rsidTr="00B43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0" w:type="dxa"/>
            <w:gridSpan w:val="2"/>
            <w:tcBorders>
              <w:top w:val="single" w:sz="8" w:space="0" w:color="auto"/>
            </w:tcBorders>
          </w:tcPr>
          <w:p w14:paraId="5596BCEA" w14:textId="7241F867" w:rsidR="00205DCA" w:rsidRPr="00BA2DC2" w:rsidRDefault="00205DCA" w:rsidP="00205DCA">
            <w:pPr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Adult cat free during the night</w:t>
            </w:r>
          </w:p>
        </w:tc>
        <w:tc>
          <w:tcPr>
            <w:tcW w:w="255" w:type="dxa"/>
            <w:tcBorders>
              <w:top w:val="single" w:sz="8" w:space="0" w:color="auto"/>
            </w:tcBorders>
          </w:tcPr>
          <w:p w14:paraId="12DA2E75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8" w:space="0" w:color="auto"/>
            </w:tcBorders>
          </w:tcPr>
          <w:p w14:paraId="573502FD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single" w:sz="8" w:space="0" w:color="auto"/>
            </w:tcBorders>
          </w:tcPr>
          <w:p w14:paraId="27C07E80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8" w:space="0" w:color="auto"/>
            </w:tcBorders>
          </w:tcPr>
          <w:p w14:paraId="1EC1BF22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top w:val="single" w:sz="8" w:space="0" w:color="auto"/>
            </w:tcBorders>
          </w:tcPr>
          <w:p w14:paraId="09CE2B89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8" w:space="0" w:color="auto"/>
            </w:tcBorders>
          </w:tcPr>
          <w:p w14:paraId="4568D261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8" w:space="0" w:color="auto"/>
            </w:tcBorders>
          </w:tcPr>
          <w:p w14:paraId="615BA223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</w:tcPr>
          <w:p w14:paraId="1367FCD2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8" w:space="0" w:color="auto"/>
            </w:tcBorders>
          </w:tcPr>
          <w:p w14:paraId="175AD18B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CF6262" w14:paraId="027AF944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50FA126E" w14:textId="77777777" w:rsidR="00205DCA" w:rsidRPr="00CF6262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24A1E067" w14:textId="093877D3" w:rsidR="00205DCA" w:rsidRPr="00CF6262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No adult cats</w:t>
            </w:r>
          </w:p>
        </w:tc>
        <w:tc>
          <w:tcPr>
            <w:tcW w:w="255" w:type="dxa"/>
          </w:tcPr>
          <w:p w14:paraId="712A8C1B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084DECF6" w14:textId="25AFE8F1" w:rsidR="00205DCA" w:rsidRPr="00CF6262" w:rsidRDefault="004E32EE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805" w:type="dxa"/>
            <w:gridSpan w:val="2"/>
          </w:tcPr>
          <w:p w14:paraId="3088444D" w14:textId="68882C22" w:rsidR="00205DCA" w:rsidRPr="00CF6262" w:rsidRDefault="004E32EE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55.6</w:t>
            </w:r>
          </w:p>
        </w:tc>
        <w:tc>
          <w:tcPr>
            <w:tcW w:w="236" w:type="dxa"/>
          </w:tcPr>
          <w:p w14:paraId="76B11AE1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036132F0" w14:textId="4B11F23D" w:rsidR="00205DCA" w:rsidRPr="00CF6262" w:rsidRDefault="004E32EE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885" w:type="dxa"/>
          </w:tcPr>
          <w:p w14:paraId="42EBC4C7" w14:textId="7D5AE9C6" w:rsidR="004E32EE" w:rsidRPr="00CF6262" w:rsidRDefault="004E32EE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40.3</w:t>
            </w:r>
          </w:p>
        </w:tc>
        <w:tc>
          <w:tcPr>
            <w:tcW w:w="270" w:type="dxa"/>
          </w:tcPr>
          <w:p w14:paraId="69E8EAD8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7865788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67D8C7EF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205DCA" w:rsidRPr="001C29E6" w14:paraId="3A1B6035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797C9DCC" w14:textId="722C1471" w:rsidR="00205DCA" w:rsidRPr="001C29E6" w:rsidRDefault="00205DCA" w:rsidP="00205DCA">
            <w:pPr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3CBEA1C2" w14:textId="2E621FBF" w:rsidR="00205DCA" w:rsidRPr="001C29E6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 w:rsidRPr="001C29E6">
              <w:rPr>
                <w:rFonts w:ascii="Calibri" w:hAnsi="Calibri" w:cs="Arial"/>
                <w:sz w:val="18"/>
                <w:szCs w:val="18"/>
              </w:rPr>
              <w:t>Present adult cats are not free in the compound at night</w:t>
            </w:r>
          </w:p>
        </w:tc>
        <w:tc>
          <w:tcPr>
            <w:tcW w:w="255" w:type="dxa"/>
          </w:tcPr>
          <w:p w14:paraId="3F73E264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3C810128" w14:textId="25DA04A5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11</w:t>
            </w:r>
          </w:p>
        </w:tc>
        <w:tc>
          <w:tcPr>
            <w:tcW w:w="805" w:type="dxa"/>
            <w:gridSpan w:val="2"/>
          </w:tcPr>
          <w:p w14:paraId="3C161F7E" w14:textId="5856B06B" w:rsidR="00205DCA" w:rsidRPr="001C29E6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15.3</w:t>
            </w:r>
          </w:p>
        </w:tc>
        <w:tc>
          <w:tcPr>
            <w:tcW w:w="236" w:type="dxa"/>
          </w:tcPr>
          <w:p w14:paraId="74FEF18F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4D3BCF64" w14:textId="1079CC7F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12</w:t>
            </w:r>
          </w:p>
        </w:tc>
        <w:tc>
          <w:tcPr>
            <w:tcW w:w="885" w:type="dxa"/>
          </w:tcPr>
          <w:p w14:paraId="51D97282" w14:textId="686E7550" w:rsidR="00205DCA" w:rsidRPr="001C29E6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16.7</w:t>
            </w:r>
          </w:p>
        </w:tc>
        <w:tc>
          <w:tcPr>
            <w:tcW w:w="270" w:type="dxa"/>
          </w:tcPr>
          <w:p w14:paraId="2C9C199C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00B416C" w14:textId="06A7DB96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0.6 (0.2-1.9)</w:t>
            </w:r>
          </w:p>
        </w:tc>
        <w:tc>
          <w:tcPr>
            <w:tcW w:w="810" w:type="dxa"/>
          </w:tcPr>
          <w:p w14:paraId="6AD9A1A6" w14:textId="42204D52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0.4</w:t>
            </w:r>
          </w:p>
        </w:tc>
      </w:tr>
      <w:tr w:rsidR="00205DCA" w:rsidRPr="001C29E6" w14:paraId="76047679" w14:textId="77777777" w:rsidTr="000659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FFFFFF" w:themeFill="background1"/>
          </w:tcPr>
          <w:p w14:paraId="47469151" w14:textId="0472688D" w:rsidR="00205DCA" w:rsidRPr="001C29E6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  <w:shd w:val="clear" w:color="auto" w:fill="FFFFFF" w:themeFill="background1"/>
          </w:tcPr>
          <w:p w14:paraId="7941B5E0" w14:textId="3D584659" w:rsidR="00205DCA" w:rsidRPr="001C29E6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 w:rsidRPr="001C29E6">
              <w:rPr>
                <w:rFonts w:ascii="Calibri" w:hAnsi="Calibri" w:cs="Arial"/>
                <w:sz w:val="18"/>
                <w:szCs w:val="18"/>
              </w:rPr>
              <w:t>Present adult cats free in the compound at night</w:t>
            </w:r>
          </w:p>
        </w:tc>
        <w:tc>
          <w:tcPr>
            <w:tcW w:w="255" w:type="dxa"/>
            <w:shd w:val="clear" w:color="auto" w:fill="FFFFFF" w:themeFill="background1"/>
          </w:tcPr>
          <w:p w14:paraId="152083E8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shd w:val="clear" w:color="auto" w:fill="FFFFFF" w:themeFill="background1"/>
          </w:tcPr>
          <w:p w14:paraId="26758D65" w14:textId="794F4298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21</w:t>
            </w:r>
          </w:p>
        </w:tc>
        <w:tc>
          <w:tcPr>
            <w:tcW w:w="805" w:type="dxa"/>
            <w:gridSpan w:val="2"/>
            <w:shd w:val="clear" w:color="auto" w:fill="FFFFFF" w:themeFill="background1"/>
          </w:tcPr>
          <w:p w14:paraId="06BE1E3B" w14:textId="76C3316A" w:rsidR="00205DCA" w:rsidRPr="001C29E6" w:rsidRDefault="004E32EE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29.2</w:t>
            </w:r>
          </w:p>
        </w:tc>
        <w:tc>
          <w:tcPr>
            <w:tcW w:w="236" w:type="dxa"/>
            <w:shd w:val="clear" w:color="auto" w:fill="FFFFFF" w:themeFill="background1"/>
          </w:tcPr>
          <w:p w14:paraId="73717666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shd w:val="clear" w:color="auto" w:fill="FFFFFF" w:themeFill="background1"/>
          </w:tcPr>
          <w:p w14:paraId="2F9F58A9" w14:textId="578569AE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31</w:t>
            </w:r>
          </w:p>
        </w:tc>
        <w:tc>
          <w:tcPr>
            <w:tcW w:w="885" w:type="dxa"/>
            <w:shd w:val="clear" w:color="auto" w:fill="FFFFFF" w:themeFill="background1"/>
          </w:tcPr>
          <w:p w14:paraId="0F191833" w14:textId="5435116E" w:rsidR="00205DCA" w:rsidRPr="001C29E6" w:rsidRDefault="004E32EE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43.1</w:t>
            </w:r>
          </w:p>
        </w:tc>
        <w:tc>
          <w:tcPr>
            <w:tcW w:w="270" w:type="dxa"/>
            <w:shd w:val="clear" w:color="auto" w:fill="FFFFFF" w:themeFill="background1"/>
          </w:tcPr>
          <w:p w14:paraId="3F697A1F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14:paraId="40F81C02" w14:textId="6A50D950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0.5 (0.3-1.1)</w:t>
            </w:r>
          </w:p>
        </w:tc>
        <w:tc>
          <w:tcPr>
            <w:tcW w:w="810" w:type="dxa"/>
            <w:shd w:val="clear" w:color="auto" w:fill="FFFFFF" w:themeFill="background1"/>
          </w:tcPr>
          <w:p w14:paraId="0957527F" w14:textId="0BF77D00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0.08</w:t>
            </w:r>
          </w:p>
        </w:tc>
      </w:tr>
      <w:tr w:rsidR="00205DCA" w:rsidRPr="00BA2DC2" w14:paraId="24441692" w14:textId="77777777" w:rsidTr="00B43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8" w:space="0" w:color="auto"/>
            </w:tcBorders>
          </w:tcPr>
          <w:p w14:paraId="11177720" w14:textId="77777777" w:rsidR="00205DCA" w:rsidRPr="00BA2DC2" w:rsidRDefault="00205DCA" w:rsidP="00205DCA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8" w:space="0" w:color="auto"/>
            </w:tcBorders>
          </w:tcPr>
          <w:p w14:paraId="4C41D3F3" w14:textId="77777777" w:rsidR="00205DCA" w:rsidRPr="00BA2DC2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8" w:space="0" w:color="auto"/>
            </w:tcBorders>
          </w:tcPr>
          <w:p w14:paraId="146CFC81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8" w:space="0" w:color="auto"/>
            </w:tcBorders>
          </w:tcPr>
          <w:p w14:paraId="3A204410" w14:textId="6AE2A4A6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05" w:type="dxa"/>
            <w:gridSpan w:val="2"/>
            <w:tcBorders>
              <w:bottom w:val="single" w:sz="8" w:space="0" w:color="auto"/>
            </w:tcBorders>
          </w:tcPr>
          <w:p w14:paraId="02DFF23B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bottom w:val="single" w:sz="8" w:space="0" w:color="auto"/>
            </w:tcBorders>
          </w:tcPr>
          <w:p w14:paraId="645C81CC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bottom w:val="single" w:sz="8" w:space="0" w:color="auto"/>
            </w:tcBorders>
          </w:tcPr>
          <w:p w14:paraId="42E29903" w14:textId="32D920D0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14:paraId="0A14E754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</w:tcPr>
          <w:p w14:paraId="5EFB2FD2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65666EDE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</w:tcPr>
          <w:p w14:paraId="25B823DA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BA2DC2" w14:paraId="1F8F3699" w14:textId="77777777" w:rsidTr="00B43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0" w:type="dxa"/>
            <w:gridSpan w:val="2"/>
            <w:tcBorders>
              <w:top w:val="single" w:sz="8" w:space="0" w:color="auto"/>
            </w:tcBorders>
          </w:tcPr>
          <w:p w14:paraId="3F9BB82E" w14:textId="780D381C" w:rsidR="00205DCA" w:rsidRPr="00BA2DC2" w:rsidRDefault="00205DCA" w:rsidP="00205DCA">
            <w:pPr>
              <w:rPr>
                <w:sz w:val="18"/>
                <w:szCs w:val="18"/>
              </w:rPr>
            </w:pPr>
            <w:r w:rsidRPr="0093719F">
              <w:rPr>
                <w:rFonts w:ascii="Calibri" w:hAnsi="Calibri" w:cs="Arial"/>
                <w:sz w:val="18"/>
                <w:szCs w:val="18"/>
              </w:rPr>
              <w:t>Cats entered the compound cooking area within the last three weeks</w:t>
            </w:r>
          </w:p>
        </w:tc>
        <w:tc>
          <w:tcPr>
            <w:tcW w:w="255" w:type="dxa"/>
            <w:tcBorders>
              <w:top w:val="single" w:sz="8" w:space="0" w:color="auto"/>
            </w:tcBorders>
          </w:tcPr>
          <w:p w14:paraId="53F598A6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8" w:space="0" w:color="auto"/>
            </w:tcBorders>
          </w:tcPr>
          <w:p w14:paraId="0FEDED47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single" w:sz="8" w:space="0" w:color="auto"/>
            </w:tcBorders>
          </w:tcPr>
          <w:p w14:paraId="35B46F85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8" w:space="0" w:color="auto"/>
            </w:tcBorders>
          </w:tcPr>
          <w:p w14:paraId="66271A08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top w:val="single" w:sz="8" w:space="0" w:color="auto"/>
            </w:tcBorders>
          </w:tcPr>
          <w:p w14:paraId="051E8126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8" w:space="0" w:color="auto"/>
            </w:tcBorders>
          </w:tcPr>
          <w:p w14:paraId="7E4D32EB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8" w:space="0" w:color="auto"/>
            </w:tcBorders>
          </w:tcPr>
          <w:p w14:paraId="72A75056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</w:tcPr>
          <w:p w14:paraId="17C1F3E6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8" w:space="0" w:color="auto"/>
            </w:tcBorders>
          </w:tcPr>
          <w:p w14:paraId="06B66D64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CF6262" w14:paraId="668AB10C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42B94639" w14:textId="77777777" w:rsidR="00205DCA" w:rsidRPr="00CF6262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58C7CC1A" w14:textId="77777777" w:rsidR="00205DCA" w:rsidRPr="00CF6262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No</w:t>
            </w:r>
          </w:p>
        </w:tc>
        <w:tc>
          <w:tcPr>
            <w:tcW w:w="255" w:type="dxa"/>
          </w:tcPr>
          <w:p w14:paraId="03EDF8A9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5B691E7F" w14:textId="1ECDFBC9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805" w:type="dxa"/>
            <w:gridSpan w:val="2"/>
          </w:tcPr>
          <w:p w14:paraId="6AC3C354" w14:textId="5F412037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57.5</w:t>
            </w:r>
          </w:p>
        </w:tc>
        <w:tc>
          <w:tcPr>
            <w:tcW w:w="236" w:type="dxa"/>
          </w:tcPr>
          <w:p w14:paraId="73295B82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14A87CF2" w14:textId="607DC1C9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85" w:type="dxa"/>
          </w:tcPr>
          <w:p w14:paraId="1ECE06FD" w14:textId="538013C2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42.5</w:t>
            </w:r>
          </w:p>
        </w:tc>
        <w:tc>
          <w:tcPr>
            <w:tcW w:w="270" w:type="dxa"/>
          </w:tcPr>
          <w:p w14:paraId="60EEDECA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6E5E524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7C947648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205DCA" w:rsidRPr="001C29E6" w14:paraId="0140DCA1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0C93A0D7" w14:textId="77777777" w:rsidR="00205DCA" w:rsidRPr="001C29E6" w:rsidRDefault="00205DCA" w:rsidP="00205DCA">
            <w:pPr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965" w:type="dxa"/>
          </w:tcPr>
          <w:p w14:paraId="431306D2" w14:textId="206C85C7" w:rsidR="00205DCA" w:rsidRPr="001C29E6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Yes</w:t>
            </w:r>
          </w:p>
        </w:tc>
        <w:tc>
          <w:tcPr>
            <w:tcW w:w="255" w:type="dxa"/>
          </w:tcPr>
          <w:p w14:paraId="5C7DCC91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3DDAA1FB" w14:textId="25D95319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31</w:t>
            </w:r>
          </w:p>
        </w:tc>
        <w:tc>
          <w:tcPr>
            <w:tcW w:w="805" w:type="dxa"/>
            <w:gridSpan w:val="2"/>
          </w:tcPr>
          <w:p w14:paraId="0784E45E" w14:textId="4151C06C" w:rsidR="00205DCA" w:rsidRPr="001C29E6" w:rsidRDefault="004E32EE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42.5</w:t>
            </w:r>
          </w:p>
        </w:tc>
        <w:tc>
          <w:tcPr>
            <w:tcW w:w="236" w:type="dxa"/>
          </w:tcPr>
          <w:p w14:paraId="177876F8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0C5E2071" w14:textId="20407250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42</w:t>
            </w:r>
          </w:p>
        </w:tc>
        <w:tc>
          <w:tcPr>
            <w:tcW w:w="885" w:type="dxa"/>
          </w:tcPr>
          <w:p w14:paraId="120F3558" w14:textId="784FBC1C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57</w:t>
            </w:r>
            <w:r w:rsidR="004E32EE">
              <w:rPr>
                <w:sz w:val="18"/>
                <w:szCs w:val="18"/>
              </w:rPr>
              <w:t>.5</w:t>
            </w:r>
          </w:p>
        </w:tc>
        <w:tc>
          <w:tcPr>
            <w:tcW w:w="270" w:type="dxa"/>
          </w:tcPr>
          <w:p w14:paraId="388A5FB9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6C7E1D79" w14:textId="49C327DE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0.6 (0.3-1.1)</w:t>
            </w:r>
          </w:p>
        </w:tc>
        <w:tc>
          <w:tcPr>
            <w:tcW w:w="810" w:type="dxa"/>
          </w:tcPr>
          <w:p w14:paraId="3D3DA71D" w14:textId="01114E83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0.08</w:t>
            </w:r>
          </w:p>
        </w:tc>
      </w:tr>
      <w:tr w:rsidR="00205DCA" w:rsidRPr="00BA2DC2" w14:paraId="65F8B03B" w14:textId="77777777" w:rsidTr="00B43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8" w:space="0" w:color="auto"/>
            </w:tcBorders>
          </w:tcPr>
          <w:p w14:paraId="45EA839C" w14:textId="77777777" w:rsidR="00205DCA" w:rsidRPr="00BA2DC2" w:rsidRDefault="00205DCA" w:rsidP="00205DCA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8" w:space="0" w:color="auto"/>
            </w:tcBorders>
          </w:tcPr>
          <w:p w14:paraId="50C7CA64" w14:textId="77777777" w:rsidR="00205DCA" w:rsidRPr="00BA2DC2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8" w:space="0" w:color="auto"/>
            </w:tcBorders>
          </w:tcPr>
          <w:p w14:paraId="1BAC4C8D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8" w:space="0" w:color="auto"/>
            </w:tcBorders>
          </w:tcPr>
          <w:p w14:paraId="1F69E7E6" w14:textId="6A7D7AF3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05" w:type="dxa"/>
            <w:gridSpan w:val="2"/>
            <w:tcBorders>
              <w:bottom w:val="single" w:sz="8" w:space="0" w:color="auto"/>
            </w:tcBorders>
          </w:tcPr>
          <w:p w14:paraId="3CF22398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bottom w:val="single" w:sz="8" w:space="0" w:color="auto"/>
            </w:tcBorders>
          </w:tcPr>
          <w:p w14:paraId="304C4B2C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bottom w:val="single" w:sz="8" w:space="0" w:color="auto"/>
            </w:tcBorders>
          </w:tcPr>
          <w:p w14:paraId="05AA9E76" w14:textId="5C7A1435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14:paraId="7D8DC917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</w:tcPr>
          <w:p w14:paraId="43686859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1777F4E1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</w:tcPr>
          <w:p w14:paraId="6FFA0758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BA2DC2" w14:paraId="76AD92D9" w14:textId="77777777" w:rsidTr="00B43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0" w:type="dxa"/>
            <w:gridSpan w:val="2"/>
            <w:tcBorders>
              <w:top w:val="single" w:sz="8" w:space="0" w:color="auto"/>
            </w:tcBorders>
          </w:tcPr>
          <w:p w14:paraId="10F04930" w14:textId="09036602" w:rsidR="00205DCA" w:rsidRPr="00BA2DC2" w:rsidRDefault="00205DCA" w:rsidP="00205DCA">
            <w:pPr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Frequency of deworming of cats</w:t>
            </w:r>
          </w:p>
        </w:tc>
        <w:tc>
          <w:tcPr>
            <w:tcW w:w="255" w:type="dxa"/>
            <w:tcBorders>
              <w:top w:val="single" w:sz="8" w:space="0" w:color="auto"/>
            </w:tcBorders>
          </w:tcPr>
          <w:p w14:paraId="6D347659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8" w:space="0" w:color="auto"/>
            </w:tcBorders>
          </w:tcPr>
          <w:p w14:paraId="10AD3237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single" w:sz="8" w:space="0" w:color="auto"/>
            </w:tcBorders>
          </w:tcPr>
          <w:p w14:paraId="5F6C2173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8" w:space="0" w:color="auto"/>
            </w:tcBorders>
          </w:tcPr>
          <w:p w14:paraId="524C1ED4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top w:val="single" w:sz="8" w:space="0" w:color="auto"/>
            </w:tcBorders>
          </w:tcPr>
          <w:p w14:paraId="4D4793FD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8" w:space="0" w:color="auto"/>
            </w:tcBorders>
          </w:tcPr>
          <w:p w14:paraId="4E053D1B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8" w:space="0" w:color="auto"/>
            </w:tcBorders>
          </w:tcPr>
          <w:p w14:paraId="3A0619BD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</w:tcPr>
          <w:p w14:paraId="171634D7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8" w:space="0" w:color="auto"/>
            </w:tcBorders>
          </w:tcPr>
          <w:p w14:paraId="49F5D307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CF6262" w14:paraId="1D4AABDC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71B7142A" w14:textId="77777777" w:rsidR="00205DCA" w:rsidRPr="00CF6262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178D844C" w14:textId="6D7FB390" w:rsidR="00205DCA" w:rsidRPr="00CF6262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rFonts w:ascii="Calibri" w:hAnsi="Calibri" w:cs="Arial"/>
                <w:sz w:val="18"/>
                <w:szCs w:val="18"/>
              </w:rPr>
              <w:t>No cats</w:t>
            </w:r>
          </w:p>
        </w:tc>
        <w:tc>
          <w:tcPr>
            <w:tcW w:w="255" w:type="dxa"/>
          </w:tcPr>
          <w:p w14:paraId="2B1926F6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7EF86C8D" w14:textId="25F065F3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805" w:type="dxa"/>
            <w:gridSpan w:val="2"/>
          </w:tcPr>
          <w:p w14:paraId="1B695E7A" w14:textId="1283E4C9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54.8</w:t>
            </w:r>
          </w:p>
        </w:tc>
        <w:tc>
          <w:tcPr>
            <w:tcW w:w="236" w:type="dxa"/>
          </w:tcPr>
          <w:p w14:paraId="345A2E89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02B80ACD" w14:textId="68ECADC3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885" w:type="dxa"/>
          </w:tcPr>
          <w:p w14:paraId="69830375" w14:textId="5AD2FB43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39.7</w:t>
            </w:r>
          </w:p>
        </w:tc>
        <w:tc>
          <w:tcPr>
            <w:tcW w:w="270" w:type="dxa"/>
          </w:tcPr>
          <w:p w14:paraId="6228870E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7D215FA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61A1F541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205DCA" w:rsidRPr="001C29E6" w14:paraId="4541ED13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55CC1C00" w14:textId="601EFADE" w:rsidR="00205DCA" w:rsidRPr="001C29E6" w:rsidRDefault="00205DCA" w:rsidP="00205DCA">
            <w:pPr>
              <w:jc w:val="both"/>
              <w:rPr>
                <w:rFonts w:ascii="Calibri" w:hAnsi="Calibri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965" w:type="dxa"/>
          </w:tcPr>
          <w:p w14:paraId="391E1D1F" w14:textId="5F090F62" w:rsidR="00205DCA" w:rsidRPr="001C29E6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 w:rsidRPr="001C29E6">
              <w:rPr>
                <w:rFonts w:ascii="Calibri" w:hAnsi="Calibri" w:cs="Arial"/>
                <w:sz w:val="18"/>
                <w:szCs w:val="18"/>
              </w:rPr>
              <w:t>The cats are never dewormed</w:t>
            </w:r>
          </w:p>
        </w:tc>
        <w:tc>
          <w:tcPr>
            <w:tcW w:w="255" w:type="dxa"/>
          </w:tcPr>
          <w:p w14:paraId="4F1CFAAE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4034008A" w14:textId="7DFF5ED1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33</w:t>
            </w:r>
          </w:p>
        </w:tc>
        <w:tc>
          <w:tcPr>
            <w:tcW w:w="805" w:type="dxa"/>
            <w:gridSpan w:val="2"/>
          </w:tcPr>
          <w:p w14:paraId="26058E7E" w14:textId="7AD6F03F" w:rsidR="00205DCA" w:rsidRPr="001C29E6" w:rsidRDefault="004E32EE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45.2</w:t>
            </w:r>
          </w:p>
        </w:tc>
        <w:tc>
          <w:tcPr>
            <w:tcW w:w="236" w:type="dxa"/>
          </w:tcPr>
          <w:p w14:paraId="4D7816E7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0F4420DE" w14:textId="4113E171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43</w:t>
            </w:r>
          </w:p>
        </w:tc>
        <w:tc>
          <w:tcPr>
            <w:tcW w:w="885" w:type="dxa"/>
          </w:tcPr>
          <w:p w14:paraId="43ADAD1B" w14:textId="5B56FBF5" w:rsidR="00205DCA" w:rsidRPr="001C29E6" w:rsidRDefault="00DE3356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4E32EE">
              <w:rPr>
                <w:sz w:val="18"/>
                <w:szCs w:val="18"/>
              </w:rPr>
              <w:t>8.9</w:t>
            </w:r>
          </w:p>
        </w:tc>
        <w:tc>
          <w:tcPr>
            <w:tcW w:w="270" w:type="dxa"/>
          </w:tcPr>
          <w:p w14:paraId="68944800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8D6B115" w14:textId="3DE5FA78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0.6 (0.3-1.1)</w:t>
            </w:r>
          </w:p>
        </w:tc>
        <w:tc>
          <w:tcPr>
            <w:tcW w:w="810" w:type="dxa"/>
          </w:tcPr>
          <w:p w14:paraId="5F546F62" w14:textId="175FC746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0.1</w:t>
            </w:r>
          </w:p>
        </w:tc>
      </w:tr>
      <w:tr w:rsidR="00205DCA" w:rsidRPr="001C29E6" w14:paraId="284D30AC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67C134F4" w14:textId="7F61405B" w:rsidR="00205DCA" w:rsidRPr="001C29E6" w:rsidRDefault="00205DCA" w:rsidP="00205DCA">
            <w:pPr>
              <w:jc w:val="both"/>
              <w:rPr>
                <w:rFonts w:ascii="Calibri" w:hAnsi="Calibri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965" w:type="dxa"/>
          </w:tcPr>
          <w:p w14:paraId="2E35C68E" w14:textId="43C24BB9" w:rsidR="00205DCA" w:rsidRPr="001C29E6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 w:rsidRPr="001C29E6">
              <w:rPr>
                <w:rFonts w:ascii="Calibri" w:hAnsi="Calibri" w:cs="Arial"/>
                <w:sz w:val="18"/>
                <w:szCs w:val="18"/>
              </w:rPr>
              <w:t>The cats are sometimes dewormed</w:t>
            </w:r>
          </w:p>
        </w:tc>
        <w:tc>
          <w:tcPr>
            <w:tcW w:w="255" w:type="dxa"/>
          </w:tcPr>
          <w:p w14:paraId="47AA87C8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3937C3A8" w14:textId="506C87D1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</w:t>
            </w:r>
          </w:p>
        </w:tc>
        <w:tc>
          <w:tcPr>
            <w:tcW w:w="805" w:type="dxa"/>
            <w:gridSpan w:val="2"/>
          </w:tcPr>
          <w:p w14:paraId="2B59C572" w14:textId="6EA35063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</w:t>
            </w:r>
          </w:p>
        </w:tc>
        <w:tc>
          <w:tcPr>
            <w:tcW w:w="236" w:type="dxa"/>
          </w:tcPr>
          <w:p w14:paraId="6F14A891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2EE78B9C" w14:textId="0A4FE2A6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1</w:t>
            </w:r>
          </w:p>
        </w:tc>
        <w:tc>
          <w:tcPr>
            <w:tcW w:w="885" w:type="dxa"/>
          </w:tcPr>
          <w:p w14:paraId="03E3A6DC" w14:textId="5E3C6F75" w:rsidR="00205DCA" w:rsidRPr="001C29E6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270" w:type="dxa"/>
          </w:tcPr>
          <w:p w14:paraId="279384E5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F84E877" w14:textId="1B9B1579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NA</w:t>
            </w:r>
          </w:p>
        </w:tc>
        <w:tc>
          <w:tcPr>
            <w:tcW w:w="810" w:type="dxa"/>
          </w:tcPr>
          <w:p w14:paraId="38D6ECF4" w14:textId="13FC98EA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1</w:t>
            </w:r>
          </w:p>
        </w:tc>
      </w:tr>
      <w:tr w:rsidR="00205DCA" w:rsidRPr="00BA2DC2" w14:paraId="121F9409" w14:textId="77777777" w:rsidTr="00B43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8" w:space="0" w:color="auto"/>
            </w:tcBorders>
          </w:tcPr>
          <w:p w14:paraId="25FD7A42" w14:textId="77777777" w:rsidR="00205DCA" w:rsidRPr="00BA2DC2" w:rsidRDefault="00205DCA" w:rsidP="00205DCA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8" w:space="0" w:color="auto"/>
            </w:tcBorders>
          </w:tcPr>
          <w:p w14:paraId="0847EFC0" w14:textId="77777777" w:rsidR="00205DCA" w:rsidRPr="00BA2DC2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8" w:space="0" w:color="auto"/>
            </w:tcBorders>
          </w:tcPr>
          <w:p w14:paraId="4AC54DF3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8" w:space="0" w:color="auto"/>
            </w:tcBorders>
          </w:tcPr>
          <w:p w14:paraId="1D9DBBE7" w14:textId="02940954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05" w:type="dxa"/>
            <w:gridSpan w:val="2"/>
            <w:tcBorders>
              <w:bottom w:val="single" w:sz="8" w:space="0" w:color="auto"/>
            </w:tcBorders>
          </w:tcPr>
          <w:p w14:paraId="473E3D65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bottom w:val="single" w:sz="8" w:space="0" w:color="auto"/>
            </w:tcBorders>
          </w:tcPr>
          <w:p w14:paraId="39C63989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bottom w:val="single" w:sz="8" w:space="0" w:color="auto"/>
            </w:tcBorders>
          </w:tcPr>
          <w:p w14:paraId="2805DD77" w14:textId="60D918D5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14:paraId="040DDD66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</w:tcPr>
          <w:p w14:paraId="22F34A41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6A745BEE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</w:tcPr>
          <w:p w14:paraId="0CF79BC5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BA2DC2" w14:paraId="4113458C" w14:textId="77777777" w:rsidTr="00B43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0" w:type="dxa"/>
            <w:gridSpan w:val="2"/>
            <w:tcBorders>
              <w:top w:val="single" w:sz="8" w:space="0" w:color="auto"/>
            </w:tcBorders>
          </w:tcPr>
          <w:p w14:paraId="7DAC1AE9" w14:textId="725E07B0" w:rsidR="00205DCA" w:rsidRPr="00BA2DC2" w:rsidRDefault="00205DCA" w:rsidP="00205DCA">
            <w:pPr>
              <w:rPr>
                <w:sz w:val="18"/>
                <w:szCs w:val="18"/>
              </w:rPr>
            </w:pPr>
            <w:r w:rsidRPr="001C29E6">
              <w:rPr>
                <w:rFonts w:ascii="Calibri" w:hAnsi="Calibri" w:cs="Arial"/>
                <w:sz w:val="18"/>
                <w:szCs w:val="18"/>
              </w:rPr>
              <w:t>Adult cat nuzzling, nibbling or licking the child</w:t>
            </w:r>
          </w:p>
        </w:tc>
        <w:tc>
          <w:tcPr>
            <w:tcW w:w="255" w:type="dxa"/>
            <w:tcBorders>
              <w:top w:val="single" w:sz="8" w:space="0" w:color="auto"/>
            </w:tcBorders>
          </w:tcPr>
          <w:p w14:paraId="4E914D43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8" w:space="0" w:color="auto"/>
            </w:tcBorders>
          </w:tcPr>
          <w:p w14:paraId="374DDD7B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single" w:sz="8" w:space="0" w:color="auto"/>
            </w:tcBorders>
          </w:tcPr>
          <w:p w14:paraId="41367EDE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8" w:space="0" w:color="auto"/>
            </w:tcBorders>
          </w:tcPr>
          <w:p w14:paraId="62ADD38D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top w:val="single" w:sz="8" w:space="0" w:color="auto"/>
            </w:tcBorders>
          </w:tcPr>
          <w:p w14:paraId="4199BE4F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8" w:space="0" w:color="auto"/>
            </w:tcBorders>
          </w:tcPr>
          <w:p w14:paraId="4226C0BB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8" w:space="0" w:color="auto"/>
            </w:tcBorders>
          </w:tcPr>
          <w:p w14:paraId="63BC8C37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</w:tcPr>
          <w:p w14:paraId="535C025B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8" w:space="0" w:color="auto"/>
            </w:tcBorders>
          </w:tcPr>
          <w:p w14:paraId="0BD337E0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CF6262" w14:paraId="42687D5B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54AFEA51" w14:textId="77777777" w:rsidR="00205DCA" w:rsidRPr="00CF6262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7BBD05A1" w14:textId="77777777" w:rsidR="00205DCA" w:rsidRPr="00CF6262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No</w:t>
            </w:r>
          </w:p>
        </w:tc>
        <w:tc>
          <w:tcPr>
            <w:tcW w:w="255" w:type="dxa"/>
          </w:tcPr>
          <w:p w14:paraId="1D8DFA62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6ACB560B" w14:textId="330CD619" w:rsidR="00205DCA" w:rsidRPr="00CF6262" w:rsidRDefault="004E32EE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DE3356">
              <w:rPr>
                <w:sz w:val="18"/>
                <w:szCs w:val="18"/>
              </w:rPr>
              <w:t>8</w:t>
            </w:r>
          </w:p>
        </w:tc>
        <w:tc>
          <w:tcPr>
            <w:tcW w:w="805" w:type="dxa"/>
            <w:gridSpan w:val="2"/>
          </w:tcPr>
          <w:p w14:paraId="15B0D909" w14:textId="70D10C33" w:rsidR="00205DCA" w:rsidRPr="00CF6262" w:rsidRDefault="004E32EE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93.2</w:t>
            </w:r>
          </w:p>
        </w:tc>
        <w:tc>
          <w:tcPr>
            <w:tcW w:w="236" w:type="dxa"/>
          </w:tcPr>
          <w:p w14:paraId="3C82FD9E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08487DF4" w14:textId="3BDDCCCF" w:rsidR="00205DCA" w:rsidRPr="00CF6262" w:rsidRDefault="004E32EE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885" w:type="dxa"/>
          </w:tcPr>
          <w:p w14:paraId="6014AE2A" w14:textId="4706F425" w:rsidR="00205DCA" w:rsidRPr="00CF6262" w:rsidRDefault="004E32EE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85.9</w:t>
            </w:r>
          </w:p>
        </w:tc>
        <w:tc>
          <w:tcPr>
            <w:tcW w:w="270" w:type="dxa"/>
          </w:tcPr>
          <w:p w14:paraId="146A67C3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511B69E6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23BA7007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205DCA" w:rsidRPr="001C29E6" w14:paraId="759DDA69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66B877D4" w14:textId="77777777" w:rsidR="00205DCA" w:rsidRPr="001C29E6" w:rsidRDefault="00205DCA" w:rsidP="00205DCA">
            <w:pPr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965" w:type="dxa"/>
          </w:tcPr>
          <w:p w14:paraId="16D2F5BB" w14:textId="0A55E6F0" w:rsidR="00205DCA" w:rsidRPr="001C29E6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Yes</w:t>
            </w:r>
          </w:p>
        </w:tc>
        <w:tc>
          <w:tcPr>
            <w:tcW w:w="255" w:type="dxa"/>
          </w:tcPr>
          <w:p w14:paraId="3A322E3F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7D78F66E" w14:textId="56FE3F41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5</w:t>
            </w:r>
          </w:p>
        </w:tc>
        <w:tc>
          <w:tcPr>
            <w:tcW w:w="805" w:type="dxa"/>
            <w:gridSpan w:val="2"/>
          </w:tcPr>
          <w:p w14:paraId="2492CB54" w14:textId="42A9AA1A" w:rsidR="00205DCA" w:rsidRPr="001C29E6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6.8</w:t>
            </w:r>
          </w:p>
        </w:tc>
        <w:tc>
          <w:tcPr>
            <w:tcW w:w="236" w:type="dxa"/>
          </w:tcPr>
          <w:p w14:paraId="69555559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4515D35F" w14:textId="03956AD0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10</w:t>
            </w:r>
          </w:p>
        </w:tc>
        <w:tc>
          <w:tcPr>
            <w:tcW w:w="885" w:type="dxa"/>
          </w:tcPr>
          <w:p w14:paraId="715AB029" w14:textId="13799F37" w:rsidR="00205DCA" w:rsidRPr="001C29E6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14.1</w:t>
            </w:r>
          </w:p>
        </w:tc>
        <w:tc>
          <w:tcPr>
            <w:tcW w:w="270" w:type="dxa"/>
          </w:tcPr>
          <w:p w14:paraId="71F351EC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3F250E21" w14:textId="0BB205E3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0.5 (0.2-1.5)</w:t>
            </w:r>
          </w:p>
        </w:tc>
        <w:tc>
          <w:tcPr>
            <w:tcW w:w="810" w:type="dxa"/>
          </w:tcPr>
          <w:p w14:paraId="0B9BDDEF" w14:textId="30D6E2E0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0.2</w:t>
            </w:r>
          </w:p>
        </w:tc>
      </w:tr>
      <w:tr w:rsidR="00205DCA" w:rsidRPr="00BA2DC2" w14:paraId="4BDF5042" w14:textId="77777777" w:rsidTr="00B43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8" w:space="0" w:color="auto"/>
            </w:tcBorders>
          </w:tcPr>
          <w:p w14:paraId="7B3DAB03" w14:textId="77777777" w:rsidR="00205DCA" w:rsidRPr="00BA2DC2" w:rsidRDefault="00205DCA" w:rsidP="00205DCA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8" w:space="0" w:color="auto"/>
            </w:tcBorders>
          </w:tcPr>
          <w:p w14:paraId="07D69C43" w14:textId="77777777" w:rsidR="00205DCA" w:rsidRPr="00BA2DC2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8" w:space="0" w:color="auto"/>
            </w:tcBorders>
          </w:tcPr>
          <w:p w14:paraId="4F3567B8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8" w:space="0" w:color="auto"/>
            </w:tcBorders>
          </w:tcPr>
          <w:p w14:paraId="6E1F5A08" w14:textId="0E7E5833" w:rsidR="00205DCA" w:rsidRPr="00BA2DC2" w:rsidRDefault="00DE3356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05" w:type="dxa"/>
            <w:gridSpan w:val="2"/>
            <w:tcBorders>
              <w:bottom w:val="single" w:sz="8" w:space="0" w:color="auto"/>
            </w:tcBorders>
          </w:tcPr>
          <w:p w14:paraId="43CDCF01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bottom w:val="single" w:sz="8" w:space="0" w:color="auto"/>
            </w:tcBorders>
          </w:tcPr>
          <w:p w14:paraId="498B3AFF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bottom w:val="single" w:sz="8" w:space="0" w:color="auto"/>
            </w:tcBorders>
          </w:tcPr>
          <w:p w14:paraId="5D542954" w14:textId="4EC0FF3C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14:paraId="00C270C8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</w:tcPr>
          <w:p w14:paraId="3E6D6666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05FE2450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</w:tcPr>
          <w:p w14:paraId="01C3B40F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BA2DC2" w14:paraId="15BD188B" w14:textId="77777777" w:rsidTr="00B43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0" w:type="dxa"/>
            <w:gridSpan w:val="2"/>
            <w:tcBorders>
              <w:top w:val="single" w:sz="8" w:space="0" w:color="auto"/>
            </w:tcBorders>
          </w:tcPr>
          <w:p w14:paraId="46A310BA" w14:textId="43DC9089" w:rsidR="00205DCA" w:rsidRPr="00BA2DC2" w:rsidRDefault="00205DCA" w:rsidP="00205DCA">
            <w:pPr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Separation of sleeping areas of the child and adult cats</w:t>
            </w:r>
          </w:p>
        </w:tc>
        <w:tc>
          <w:tcPr>
            <w:tcW w:w="255" w:type="dxa"/>
            <w:tcBorders>
              <w:top w:val="single" w:sz="8" w:space="0" w:color="auto"/>
            </w:tcBorders>
          </w:tcPr>
          <w:p w14:paraId="78C59A44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8" w:space="0" w:color="auto"/>
            </w:tcBorders>
          </w:tcPr>
          <w:p w14:paraId="4FBC15B8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single" w:sz="8" w:space="0" w:color="auto"/>
            </w:tcBorders>
          </w:tcPr>
          <w:p w14:paraId="7D9A06C9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8" w:space="0" w:color="auto"/>
            </w:tcBorders>
          </w:tcPr>
          <w:p w14:paraId="19035026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top w:val="single" w:sz="8" w:space="0" w:color="auto"/>
            </w:tcBorders>
          </w:tcPr>
          <w:p w14:paraId="2F26707D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8" w:space="0" w:color="auto"/>
            </w:tcBorders>
          </w:tcPr>
          <w:p w14:paraId="70B6251A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8" w:space="0" w:color="auto"/>
            </w:tcBorders>
          </w:tcPr>
          <w:p w14:paraId="16BA5168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</w:tcPr>
          <w:p w14:paraId="04D1B91C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8" w:space="0" w:color="auto"/>
            </w:tcBorders>
          </w:tcPr>
          <w:p w14:paraId="7CB70EBB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CF6262" w14:paraId="0699ABDB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3D9DEA78" w14:textId="77777777" w:rsidR="00205DCA" w:rsidRPr="00CF6262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6E38D256" w14:textId="405EA7BD" w:rsidR="00205DCA" w:rsidRPr="00CF6262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rFonts w:ascii="Calibri" w:hAnsi="Calibri" w:cs="Arial"/>
                <w:sz w:val="18"/>
                <w:szCs w:val="18"/>
              </w:rPr>
              <w:t>No adult cat</w:t>
            </w:r>
          </w:p>
        </w:tc>
        <w:tc>
          <w:tcPr>
            <w:tcW w:w="255" w:type="dxa"/>
          </w:tcPr>
          <w:p w14:paraId="14EA17CB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739F859C" w14:textId="4F8CBDCF" w:rsidR="00205DCA" w:rsidRPr="00CF6262" w:rsidRDefault="004E32EE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805" w:type="dxa"/>
            <w:gridSpan w:val="2"/>
          </w:tcPr>
          <w:p w14:paraId="49D59AB9" w14:textId="21C607EC" w:rsidR="00205DCA" w:rsidRPr="00CF6262" w:rsidRDefault="004E32EE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236" w:type="dxa"/>
          </w:tcPr>
          <w:p w14:paraId="229D7829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0E178547" w14:textId="5EEDA49C" w:rsidR="00205DCA" w:rsidRPr="00CF6262" w:rsidRDefault="004E32EE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885" w:type="dxa"/>
          </w:tcPr>
          <w:p w14:paraId="3760BA1A" w14:textId="5DD0ED3B" w:rsidR="00205DCA" w:rsidRPr="00CF6262" w:rsidRDefault="004E32EE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41.4</w:t>
            </w:r>
          </w:p>
        </w:tc>
        <w:tc>
          <w:tcPr>
            <w:tcW w:w="270" w:type="dxa"/>
          </w:tcPr>
          <w:p w14:paraId="14D051F6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16E50E08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6C57FD34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205DCA" w:rsidRPr="001C29E6" w14:paraId="4897BDC5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10CD8841" w14:textId="39C00079" w:rsidR="00205DCA" w:rsidRPr="001C29E6" w:rsidRDefault="00205DCA" w:rsidP="00205DCA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965" w:type="dxa"/>
          </w:tcPr>
          <w:p w14:paraId="37F0D199" w14:textId="1F4FC83A" w:rsidR="00205DCA" w:rsidRPr="001C29E6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 w:rsidRPr="001C29E6">
              <w:rPr>
                <w:rFonts w:ascii="Calibri" w:hAnsi="Calibri" w:cs="Arial"/>
                <w:sz w:val="18"/>
                <w:szCs w:val="18"/>
              </w:rPr>
              <w:t>Sleeping areas of the child and adult cats not separated</w:t>
            </w:r>
          </w:p>
        </w:tc>
        <w:tc>
          <w:tcPr>
            <w:tcW w:w="255" w:type="dxa"/>
          </w:tcPr>
          <w:p w14:paraId="50157731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69DC9DDD" w14:textId="7BE0D475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4</w:t>
            </w:r>
          </w:p>
        </w:tc>
        <w:tc>
          <w:tcPr>
            <w:tcW w:w="805" w:type="dxa"/>
            <w:gridSpan w:val="2"/>
          </w:tcPr>
          <w:p w14:paraId="4FA11CC6" w14:textId="6EC90F4A" w:rsidR="00205DCA" w:rsidRPr="001C29E6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</w:t>
            </w:r>
          </w:p>
        </w:tc>
        <w:tc>
          <w:tcPr>
            <w:tcW w:w="236" w:type="dxa"/>
          </w:tcPr>
          <w:p w14:paraId="798B07B5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2371B0A8" w14:textId="5F7F79FD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3</w:t>
            </w:r>
          </w:p>
        </w:tc>
        <w:tc>
          <w:tcPr>
            <w:tcW w:w="885" w:type="dxa"/>
          </w:tcPr>
          <w:p w14:paraId="5B92DC32" w14:textId="4A4F423C" w:rsidR="00205DCA" w:rsidRPr="001C29E6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</w:t>
            </w:r>
          </w:p>
        </w:tc>
        <w:tc>
          <w:tcPr>
            <w:tcW w:w="270" w:type="dxa"/>
          </w:tcPr>
          <w:p w14:paraId="3101069C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C1648BA" w14:textId="01205A48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1.2 (0.2-7.2)</w:t>
            </w:r>
          </w:p>
        </w:tc>
        <w:tc>
          <w:tcPr>
            <w:tcW w:w="810" w:type="dxa"/>
          </w:tcPr>
          <w:p w14:paraId="6DF0C3E3" w14:textId="4CEDD1EF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0.8</w:t>
            </w:r>
          </w:p>
        </w:tc>
      </w:tr>
      <w:tr w:rsidR="00205DCA" w:rsidRPr="001C29E6" w14:paraId="71D176A6" w14:textId="77777777" w:rsidTr="000659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FFFFFF" w:themeFill="background1"/>
          </w:tcPr>
          <w:p w14:paraId="08E37AFC" w14:textId="651E032A" w:rsidR="00205DCA" w:rsidRPr="001C29E6" w:rsidRDefault="00205DCA" w:rsidP="00205DCA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965" w:type="dxa"/>
            <w:shd w:val="clear" w:color="auto" w:fill="FFFFFF" w:themeFill="background1"/>
          </w:tcPr>
          <w:p w14:paraId="19F1BDF0" w14:textId="7C6D90A7" w:rsidR="00205DCA" w:rsidRPr="001C29E6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 w:rsidRPr="001C29E6">
              <w:rPr>
                <w:rFonts w:ascii="Calibri" w:hAnsi="Calibri" w:cs="Arial"/>
                <w:sz w:val="18"/>
                <w:szCs w:val="18"/>
              </w:rPr>
              <w:t>Sleeping areas of the child and adult cats separated</w:t>
            </w:r>
          </w:p>
        </w:tc>
        <w:tc>
          <w:tcPr>
            <w:tcW w:w="255" w:type="dxa"/>
            <w:shd w:val="clear" w:color="auto" w:fill="FFFFFF" w:themeFill="background1"/>
          </w:tcPr>
          <w:p w14:paraId="730F25E7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shd w:val="clear" w:color="auto" w:fill="FFFFFF" w:themeFill="background1"/>
          </w:tcPr>
          <w:p w14:paraId="0ED998C5" w14:textId="1CC9788F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25</w:t>
            </w:r>
          </w:p>
        </w:tc>
        <w:tc>
          <w:tcPr>
            <w:tcW w:w="805" w:type="dxa"/>
            <w:gridSpan w:val="2"/>
            <w:shd w:val="clear" w:color="auto" w:fill="FFFFFF" w:themeFill="background1"/>
          </w:tcPr>
          <w:p w14:paraId="4CC67AB5" w14:textId="593844ED" w:rsidR="00205DCA" w:rsidRPr="001C29E6" w:rsidRDefault="004E32EE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36.2</w:t>
            </w:r>
          </w:p>
        </w:tc>
        <w:tc>
          <w:tcPr>
            <w:tcW w:w="236" w:type="dxa"/>
            <w:shd w:val="clear" w:color="auto" w:fill="FFFFFF" w:themeFill="background1"/>
          </w:tcPr>
          <w:p w14:paraId="38A9AB11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shd w:val="clear" w:color="auto" w:fill="FFFFFF" w:themeFill="background1"/>
          </w:tcPr>
          <w:p w14:paraId="3EC8C968" w14:textId="66CEA0AA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38</w:t>
            </w:r>
          </w:p>
        </w:tc>
        <w:tc>
          <w:tcPr>
            <w:tcW w:w="885" w:type="dxa"/>
            <w:shd w:val="clear" w:color="auto" w:fill="FFFFFF" w:themeFill="background1"/>
          </w:tcPr>
          <w:p w14:paraId="37E3731F" w14:textId="74BC0D96" w:rsidR="00205DCA" w:rsidRPr="001C29E6" w:rsidRDefault="004E32EE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  <w:tc>
          <w:tcPr>
            <w:tcW w:w="270" w:type="dxa"/>
            <w:shd w:val="clear" w:color="auto" w:fill="FFFFFF" w:themeFill="background1"/>
          </w:tcPr>
          <w:p w14:paraId="0E0A10CA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14:paraId="2BC44C06" w14:textId="65B0406B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0.5 (0.3-1.1)</w:t>
            </w:r>
          </w:p>
        </w:tc>
        <w:tc>
          <w:tcPr>
            <w:tcW w:w="810" w:type="dxa"/>
            <w:shd w:val="clear" w:color="auto" w:fill="FFFFFF" w:themeFill="background1"/>
          </w:tcPr>
          <w:p w14:paraId="24A53AE7" w14:textId="76BF2EA3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0.08</w:t>
            </w:r>
          </w:p>
        </w:tc>
      </w:tr>
      <w:tr w:rsidR="00205DCA" w:rsidRPr="00BA2DC2" w14:paraId="7DAA11AC" w14:textId="77777777" w:rsidTr="00B43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8" w:space="0" w:color="auto"/>
            </w:tcBorders>
          </w:tcPr>
          <w:p w14:paraId="70B50CB0" w14:textId="77777777" w:rsidR="00205DCA" w:rsidRPr="00BA2DC2" w:rsidRDefault="00205DCA" w:rsidP="00205DCA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8" w:space="0" w:color="auto"/>
            </w:tcBorders>
          </w:tcPr>
          <w:p w14:paraId="6CB4AC7A" w14:textId="77777777" w:rsidR="00205DCA" w:rsidRPr="00BA2DC2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8" w:space="0" w:color="auto"/>
            </w:tcBorders>
          </w:tcPr>
          <w:p w14:paraId="6A49BDED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8" w:space="0" w:color="auto"/>
            </w:tcBorders>
          </w:tcPr>
          <w:p w14:paraId="159F4194" w14:textId="4B61FB51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05" w:type="dxa"/>
            <w:gridSpan w:val="2"/>
            <w:tcBorders>
              <w:bottom w:val="single" w:sz="8" w:space="0" w:color="auto"/>
            </w:tcBorders>
          </w:tcPr>
          <w:p w14:paraId="19A39A44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bottom w:val="single" w:sz="8" w:space="0" w:color="auto"/>
            </w:tcBorders>
          </w:tcPr>
          <w:p w14:paraId="3461F1D4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bottom w:val="single" w:sz="8" w:space="0" w:color="auto"/>
            </w:tcBorders>
          </w:tcPr>
          <w:p w14:paraId="57964EA5" w14:textId="10CACA56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14:paraId="3C53F552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</w:tcPr>
          <w:p w14:paraId="7BF71B69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51E37611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</w:tcPr>
          <w:p w14:paraId="1E354BCF" w14:textId="7777777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BA2DC2" w14:paraId="11DD6CC4" w14:textId="77777777" w:rsidTr="00B43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0" w:type="dxa"/>
            <w:gridSpan w:val="2"/>
            <w:tcBorders>
              <w:top w:val="single" w:sz="8" w:space="0" w:color="auto"/>
            </w:tcBorders>
          </w:tcPr>
          <w:p w14:paraId="0501807A" w14:textId="36053794" w:rsidR="00205DCA" w:rsidRPr="00BA2DC2" w:rsidRDefault="00205DCA" w:rsidP="00205DCA">
            <w:pPr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Distance between sleeping areas of the child and adult cats</w:t>
            </w:r>
          </w:p>
        </w:tc>
        <w:tc>
          <w:tcPr>
            <w:tcW w:w="255" w:type="dxa"/>
            <w:tcBorders>
              <w:top w:val="single" w:sz="8" w:space="0" w:color="auto"/>
            </w:tcBorders>
          </w:tcPr>
          <w:p w14:paraId="25AA8072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8" w:space="0" w:color="auto"/>
            </w:tcBorders>
          </w:tcPr>
          <w:p w14:paraId="190E4AC4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single" w:sz="8" w:space="0" w:color="auto"/>
            </w:tcBorders>
          </w:tcPr>
          <w:p w14:paraId="54570144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8" w:space="0" w:color="auto"/>
            </w:tcBorders>
          </w:tcPr>
          <w:p w14:paraId="28D87328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top w:val="single" w:sz="8" w:space="0" w:color="auto"/>
            </w:tcBorders>
          </w:tcPr>
          <w:p w14:paraId="12C69D20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8" w:space="0" w:color="auto"/>
            </w:tcBorders>
          </w:tcPr>
          <w:p w14:paraId="68869510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8" w:space="0" w:color="auto"/>
            </w:tcBorders>
          </w:tcPr>
          <w:p w14:paraId="0E1168BF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</w:tcPr>
          <w:p w14:paraId="4CEC2A5F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8" w:space="0" w:color="auto"/>
            </w:tcBorders>
          </w:tcPr>
          <w:p w14:paraId="1B226730" w14:textId="77777777" w:rsidR="00205DCA" w:rsidRPr="00BA2DC2" w:rsidRDefault="00205DCA" w:rsidP="00205D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CF6262" w14:paraId="416516F3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37633A66" w14:textId="77777777" w:rsidR="00205DCA" w:rsidRPr="00CF6262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74C41E30" w14:textId="56487A5E" w:rsidR="00205DCA" w:rsidRPr="00CF6262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rFonts w:ascii="Calibri" w:hAnsi="Calibri" w:cs="Arial"/>
                <w:sz w:val="18"/>
                <w:szCs w:val="18"/>
              </w:rPr>
              <w:t>No adult cat</w:t>
            </w:r>
          </w:p>
        </w:tc>
        <w:tc>
          <w:tcPr>
            <w:tcW w:w="255" w:type="dxa"/>
          </w:tcPr>
          <w:p w14:paraId="22C70E0D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4972D0E1" w14:textId="6D621E44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805" w:type="dxa"/>
            <w:gridSpan w:val="2"/>
          </w:tcPr>
          <w:p w14:paraId="54C41E81" w14:textId="452A9E75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236" w:type="dxa"/>
          </w:tcPr>
          <w:p w14:paraId="02D321BE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78C2388E" w14:textId="134B4950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885" w:type="dxa"/>
          </w:tcPr>
          <w:p w14:paraId="4E00AB2E" w14:textId="4A4845F2" w:rsidR="00205DCA" w:rsidRPr="00CF6262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41.4</w:t>
            </w:r>
          </w:p>
        </w:tc>
        <w:tc>
          <w:tcPr>
            <w:tcW w:w="270" w:type="dxa"/>
          </w:tcPr>
          <w:p w14:paraId="0AB3DD67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31417C28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3844C5CD" w14:textId="77777777" w:rsidR="00205DCA" w:rsidRPr="00CF626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205DCA" w:rsidRPr="001C29E6" w14:paraId="75ACC51B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1EB2A567" w14:textId="1EA8E04A" w:rsidR="00205DCA" w:rsidRPr="001C29E6" w:rsidRDefault="00205DCA" w:rsidP="00205DCA">
            <w:pPr>
              <w:rPr>
                <w:rFonts w:ascii="Calibri" w:hAnsi="Calibri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965" w:type="dxa"/>
          </w:tcPr>
          <w:p w14:paraId="42554B48" w14:textId="11637F62" w:rsidR="00205DCA" w:rsidRPr="001C29E6" w:rsidRDefault="00205DCA" w:rsidP="00C345F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 w:rsidRPr="001C29E6">
              <w:rPr>
                <w:rFonts w:ascii="Calibri" w:hAnsi="Calibri" w:cs="Arial"/>
                <w:sz w:val="18"/>
                <w:szCs w:val="18"/>
              </w:rPr>
              <w:t xml:space="preserve">Distance from where the </w:t>
            </w:r>
            <w:r w:rsidR="00DE3356">
              <w:rPr>
                <w:rFonts w:ascii="Calibri" w:hAnsi="Calibri" w:cs="Arial"/>
                <w:sz w:val="18"/>
                <w:szCs w:val="18"/>
              </w:rPr>
              <w:t>c</w:t>
            </w:r>
            <w:r w:rsidRPr="001C29E6">
              <w:rPr>
                <w:rFonts w:ascii="Calibri" w:hAnsi="Calibri" w:cs="Arial"/>
                <w:sz w:val="18"/>
                <w:szCs w:val="18"/>
              </w:rPr>
              <w:t xml:space="preserve">hild sleeps to where the adult </w:t>
            </w:r>
            <w:r w:rsidR="00C345F9">
              <w:rPr>
                <w:rFonts w:ascii="Calibri" w:hAnsi="Calibri" w:cs="Arial"/>
                <w:sz w:val="18"/>
                <w:szCs w:val="18"/>
              </w:rPr>
              <w:t>cats</w:t>
            </w:r>
            <w:r w:rsidRPr="001C29E6">
              <w:rPr>
                <w:rFonts w:ascii="Calibri" w:hAnsi="Calibri" w:cs="Arial"/>
                <w:sz w:val="18"/>
                <w:szCs w:val="18"/>
              </w:rPr>
              <w:t xml:space="preserve"> sleep is 4 meters or more</w:t>
            </w:r>
          </w:p>
        </w:tc>
        <w:tc>
          <w:tcPr>
            <w:tcW w:w="255" w:type="dxa"/>
          </w:tcPr>
          <w:p w14:paraId="2C323395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763E2EB9" w14:textId="1ACBAE0A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14</w:t>
            </w:r>
          </w:p>
        </w:tc>
        <w:tc>
          <w:tcPr>
            <w:tcW w:w="805" w:type="dxa"/>
            <w:gridSpan w:val="2"/>
          </w:tcPr>
          <w:p w14:paraId="4A935496" w14:textId="1E70B3B4" w:rsidR="00205DCA" w:rsidRPr="001C29E6" w:rsidRDefault="004E32EE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20.3</w:t>
            </w:r>
          </w:p>
        </w:tc>
        <w:tc>
          <w:tcPr>
            <w:tcW w:w="236" w:type="dxa"/>
          </w:tcPr>
          <w:p w14:paraId="0A4909C8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32B95654" w14:textId="3F5AB7AA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22</w:t>
            </w:r>
          </w:p>
        </w:tc>
        <w:tc>
          <w:tcPr>
            <w:tcW w:w="885" w:type="dxa"/>
          </w:tcPr>
          <w:p w14:paraId="0B31B1F4" w14:textId="202779FF" w:rsidR="00205DCA" w:rsidRPr="001C29E6" w:rsidRDefault="00DE3356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4E32EE">
              <w:rPr>
                <w:sz w:val="18"/>
                <w:szCs w:val="18"/>
              </w:rPr>
              <w:t>1.4</w:t>
            </w:r>
          </w:p>
        </w:tc>
        <w:tc>
          <w:tcPr>
            <w:tcW w:w="270" w:type="dxa"/>
          </w:tcPr>
          <w:p w14:paraId="3FF6FE95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C84A487" w14:textId="444C413C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0.5 (0.2-1.1)</w:t>
            </w:r>
          </w:p>
        </w:tc>
        <w:tc>
          <w:tcPr>
            <w:tcW w:w="810" w:type="dxa"/>
          </w:tcPr>
          <w:p w14:paraId="57A87C13" w14:textId="36369018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0.1</w:t>
            </w:r>
          </w:p>
        </w:tc>
      </w:tr>
      <w:tr w:rsidR="00205DCA" w:rsidRPr="001C29E6" w14:paraId="564ADE6A" w14:textId="77777777" w:rsidTr="000659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34AB170D" w14:textId="2F1C1970" w:rsidR="00205DCA" w:rsidRPr="001C29E6" w:rsidRDefault="00205DCA" w:rsidP="00205DCA">
            <w:pPr>
              <w:jc w:val="both"/>
              <w:rPr>
                <w:rFonts w:ascii="Calibri" w:hAnsi="Calibri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965" w:type="dxa"/>
          </w:tcPr>
          <w:p w14:paraId="2A22AC63" w14:textId="60320EF9" w:rsidR="00205DCA" w:rsidRPr="001C29E6" w:rsidRDefault="00205DCA" w:rsidP="00C345F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 w:rsidRPr="001C29E6">
              <w:rPr>
                <w:rFonts w:ascii="Calibri" w:hAnsi="Calibri" w:cs="Arial"/>
                <w:sz w:val="18"/>
                <w:szCs w:val="18"/>
              </w:rPr>
              <w:t xml:space="preserve">Distance from where the </w:t>
            </w:r>
            <w:r w:rsidR="00DE3356">
              <w:rPr>
                <w:rFonts w:ascii="Calibri" w:hAnsi="Calibri" w:cs="Arial"/>
                <w:sz w:val="18"/>
                <w:szCs w:val="18"/>
              </w:rPr>
              <w:t>c</w:t>
            </w:r>
            <w:r w:rsidRPr="001C29E6">
              <w:rPr>
                <w:rFonts w:ascii="Calibri" w:hAnsi="Calibri" w:cs="Arial"/>
                <w:sz w:val="18"/>
                <w:szCs w:val="18"/>
              </w:rPr>
              <w:t xml:space="preserve">hild sleeps to where the adult </w:t>
            </w:r>
            <w:r w:rsidR="00C345F9">
              <w:rPr>
                <w:rFonts w:ascii="Calibri" w:hAnsi="Calibri" w:cs="Arial"/>
                <w:sz w:val="18"/>
                <w:szCs w:val="18"/>
              </w:rPr>
              <w:t>cats</w:t>
            </w:r>
            <w:r w:rsidRPr="001C29E6">
              <w:rPr>
                <w:rFonts w:ascii="Calibri" w:hAnsi="Calibri" w:cs="Arial"/>
                <w:sz w:val="18"/>
                <w:szCs w:val="18"/>
              </w:rPr>
              <w:t xml:space="preserve"> sleep is less than 4 meters</w:t>
            </w:r>
          </w:p>
        </w:tc>
        <w:tc>
          <w:tcPr>
            <w:tcW w:w="255" w:type="dxa"/>
          </w:tcPr>
          <w:p w14:paraId="7AA7FA17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123871B6" w14:textId="6642B7FE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15</w:t>
            </w:r>
          </w:p>
        </w:tc>
        <w:tc>
          <w:tcPr>
            <w:tcW w:w="805" w:type="dxa"/>
            <w:gridSpan w:val="2"/>
          </w:tcPr>
          <w:p w14:paraId="1A6EFF7A" w14:textId="77069814" w:rsidR="00205DCA" w:rsidRPr="001C29E6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21.7</w:t>
            </w:r>
          </w:p>
        </w:tc>
        <w:tc>
          <w:tcPr>
            <w:tcW w:w="236" w:type="dxa"/>
          </w:tcPr>
          <w:p w14:paraId="04905D1B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0625A69C" w14:textId="20CB8F92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19</w:t>
            </w:r>
          </w:p>
        </w:tc>
        <w:tc>
          <w:tcPr>
            <w:tcW w:w="885" w:type="dxa"/>
          </w:tcPr>
          <w:p w14:paraId="6D75594E" w14:textId="120E3BED" w:rsidR="00205DCA" w:rsidRPr="001C29E6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</w:t>
            </w:r>
          </w:p>
        </w:tc>
        <w:tc>
          <w:tcPr>
            <w:tcW w:w="270" w:type="dxa"/>
          </w:tcPr>
          <w:p w14:paraId="453D15B4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9EFECBD" w14:textId="0A481CD0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0.6 (0.3-1.4)</w:t>
            </w:r>
          </w:p>
        </w:tc>
        <w:tc>
          <w:tcPr>
            <w:tcW w:w="810" w:type="dxa"/>
          </w:tcPr>
          <w:p w14:paraId="1459DB9D" w14:textId="2E5205FB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0.2</w:t>
            </w:r>
          </w:p>
        </w:tc>
      </w:tr>
      <w:tr w:rsidR="00205DCA" w:rsidRPr="00BA2DC2" w14:paraId="169DBF77" w14:textId="77777777" w:rsidTr="00B43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8" w:space="0" w:color="auto"/>
            </w:tcBorders>
          </w:tcPr>
          <w:p w14:paraId="20A744D8" w14:textId="77777777" w:rsidR="00205DCA" w:rsidRPr="00BA2DC2" w:rsidRDefault="00205DCA" w:rsidP="00205DCA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8" w:space="0" w:color="auto"/>
            </w:tcBorders>
          </w:tcPr>
          <w:p w14:paraId="4C08D036" w14:textId="77777777" w:rsidR="00205DCA" w:rsidRPr="00BA2DC2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8" w:space="0" w:color="auto"/>
            </w:tcBorders>
          </w:tcPr>
          <w:p w14:paraId="09288060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8" w:space="0" w:color="auto"/>
            </w:tcBorders>
          </w:tcPr>
          <w:p w14:paraId="0E850343" w14:textId="0958037B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05" w:type="dxa"/>
            <w:gridSpan w:val="2"/>
            <w:tcBorders>
              <w:bottom w:val="single" w:sz="8" w:space="0" w:color="auto"/>
            </w:tcBorders>
          </w:tcPr>
          <w:p w14:paraId="1FDAD4F8" w14:textId="108A36EA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bottom w:val="single" w:sz="8" w:space="0" w:color="auto"/>
            </w:tcBorders>
          </w:tcPr>
          <w:p w14:paraId="2928E757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bottom w:val="single" w:sz="8" w:space="0" w:color="auto"/>
            </w:tcBorders>
          </w:tcPr>
          <w:p w14:paraId="26924C17" w14:textId="3C14E9BE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14:paraId="557DD310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</w:tcPr>
          <w:p w14:paraId="5716FC4E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27DA20F7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</w:tcPr>
          <w:p w14:paraId="762F7B65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BA2DC2" w14:paraId="2686B82C" w14:textId="77777777" w:rsidTr="00B43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0" w:type="dxa"/>
            <w:gridSpan w:val="2"/>
            <w:tcBorders>
              <w:top w:val="single" w:sz="8" w:space="0" w:color="auto"/>
            </w:tcBorders>
          </w:tcPr>
          <w:p w14:paraId="4A134D81" w14:textId="5F628995" w:rsidR="00205DCA" w:rsidRPr="00BA2DC2" w:rsidRDefault="00205DCA" w:rsidP="00205DCA">
            <w:pPr>
              <w:rPr>
                <w:sz w:val="18"/>
                <w:szCs w:val="18"/>
              </w:rPr>
            </w:pPr>
            <w:r w:rsidRPr="004B74A7">
              <w:rPr>
                <w:sz w:val="18"/>
                <w:szCs w:val="18"/>
              </w:rPr>
              <w:t>Child washes hands after contact with animals</w:t>
            </w:r>
          </w:p>
        </w:tc>
        <w:tc>
          <w:tcPr>
            <w:tcW w:w="255" w:type="dxa"/>
            <w:tcBorders>
              <w:top w:val="single" w:sz="8" w:space="0" w:color="auto"/>
            </w:tcBorders>
          </w:tcPr>
          <w:p w14:paraId="61913962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8" w:space="0" w:color="auto"/>
            </w:tcBorders>
          </w:tcPr>
          <w:p w14:paraId="1B53578B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single" w:sz="8" w:space="0" w:color="auto"/>
            </w:tcBorders>
          </w:tcPr>
          <w:p w14:paraId="67523B65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8" w:space="0" w:color="auto"/>
            </w:tcBorders>
          </w:tcPr>
          <w:p w14:paraId="58BD91F8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top w:val="single" w:sz="8" w:space="0" w:color="auto"/>
            </w:tcBorders>
          </w:tcPr>
          <w:p w14:paraId="7B95AFBB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8" w:space="0" w:color="auto"/>
            </w:tcBorders>
          </w:tcPr>
          <w:p w14:paraId="38839491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8" w:space="0" w:color="auto"/>
            </w:tcBorders>
          </w:tcPr>
          <w:p w14:paraId="2AE74D6D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</w:tcPr>
          <w:p w14:paraId="069224C5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8" w:space="0" w:color="auto"/>
            </w:tcBorders>
          </w:tcPr>
          <w:p w14:paraId="2F9948B3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CF6262" w14:paraId="3F8F5C8D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5E2E3B12" w14:textId="77777777" w:rsidR="00205DCA" w:rsidRPr="00CF6262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2E9D16BA" w14:textId="77777777" w:rsidR="00205DCA" w:rsidRPr="00CF6262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No</w:t>
            </w:r>
          </w:p>
        </w:tc>
        <w:tc>
          <w:tcPr>
            <w:tcW w:w="255" w:type="dxa"/>
          </w:tcPr>
          <w:p w14:paraId="5B7DBAB4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01708321" w14:textId="5AFB8ECA" w:rsidR="00205DCA" w:rsidRPr="00CF6262" w:rsidRDefault="004E70B0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805" w:type="dxa"/>
            <w:gridSpan w:val="2"/>
          </w:tcPr>
          <w:p w14:paraId="54634681" w14:textId="7FA1BBF6" w:rsidR="00205DCA" w:rsidRPr="00CF6262" w:rsidRDefault="004E70B0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48.5</w:t>
            </w:r>
          </w:p>
        </w:tc>
        <w:tc>
          <w:tcPr>
            <w:tcW w:w="236" w:type="dxa"/>
          </w:tcPr>
          <w:p w14:paraId="7F94A192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04075A20" w14:textId="7AB4D1BC" w:rsidR="00205DCA" w:rsidRPr="00CF6262" w:rsidRDefault="004E70B0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885" w:type="dxa"/>
          </w:tcPr>
          <w:p w14:paraId="2919294F" w14:textId="05DF25CB" w:rsidR="00205DCA" w:rsidRPr="00CF6262" w:rsidRDefault="004E70B0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32.4</w:t>
            </w:r>
          </w:p>
        </w:tc>
        <w:tc>
          <w:tcPr>
            <w:tcW w:w="270" w:type="dxa"/>
          </w:tcPr>
          <w:p w14:paraId="45529191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BA747AA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2B74EC06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205DCA" w:rsidRPr="001C29E6" w14:paraId="296C7188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2C35BA99" w14:textId="748D7310" w:rsidR="00205DCA" w:rsidRPr="001C29E6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3E6DA618" w14:textId="26BABAEA" w:rsidR="00205DCA" w:rsidRPr="001C29E6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Yes</w:t>
            </w:r>
          </w:p>
        </w:tc>
        <w:tc>
          <w:tcPr>
            <w:tcW w:w="255" w:type="dxa"/>
          </w:tcPr>
          <w:p w14:paraId="353E3926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2FB901A3" w14:textId="78DC82C5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34</w:t>
            </w:r>
          </w:p>
        </w:tc>
        <w:tc>
          <w:tcPr>
            <w:tcW w:w="805" w:type="dxa"/>
            <w:gridSpan w:val="2"/>
          </w:tcPr>
          <w:p w14:paraId="678086E8" w14:textId="543E01C1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51</w:t>
            </w:r>
            <w:r w:rsidR="004E70B0">
              <w:rPr>
                <w:sz w:val="18"/>
                <w:szCs w:val="18"/>
              </w:rPr>
              <w:t>.5</w:t>
            </w:r>
          </w:p>
        </w:tc>
        <w:tc>
          <w:tcPr>
            <w:tcW w:w="236" w:type="dxa"/>
          </w:tcPr>
          <w:p w14:paraId="79BFC7BB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2E66CA66" w14:textId="1BD329AA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46</w:t>
            </w:r>
          </w:p>
        </w:tc>
        <w:tc>
          <w:tcPr>
            <w:tcW w:w="885" w:type="dxa"/>
          </w:tcPr>
          <w:p w14:paraId="386F8100" w14:textId="69D63D53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67</w:t>
            </w:r>
            <w:r w:rsidR="004E70B0">
              <w:rPr>
                <w:sz w:val="18"/>
                <w:szCs w:val="18"/>
              </w:rPr>
              <w:t>.6</w:t>
            </w:r>
          </w:p>
        </w:tc>
        <w:tc>
          <w:tcPr>
            <w:tcW w:w="270" w:type="dxa"/>
          </w:tcPr>
          <w:p w14:paraId="0321EF64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8B49D97" w14:textId="35B6B6EC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0.5 (0.2-1.2)</w:t>
            </w:r>
          </w:p>
        </w:tc>
        <w:tc>
          <w:tcPr>
            <w:tcW w:w="810" w:type="dxa"/>
          </w:tcPr>
          <w:p w14:paraId="340E735C" w14:textId="4182491B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0.1</w:t>
            </w:r>
          </w:p>
        </w:tc>
      </w:tr>
      <w:tr w:rsidR="00205DCA" w:rsidRPr="00BA2DC2" w14:paraId="4DEA342E" w14:textId="77777777" w:rsidTr="00B43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8" w:space="0" w:color="auto"/>
            </w:tcBorders>
          </w:tcPr>
          <w:p w14:paraId="36E88971" w14:textId="77777777" w:rsidR="00205DCA" w:rsidRPr="00BA2DC2" w:rsidRDefault="00205DCA" w:rsidP="00205DCA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8" w:space="0" w:color="auto"/>
            </w:tcBorders>
          </w:tcPr>
          <w:p w14:paraId="11ED9516" w14:textId="77777777" w:rsidR="00205DCA" w:rsidRPr="00BA2DC2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8" w:space="0" w:color="auto"/>
            </w:tcBorders>
          </w:tcPr>
          <w:p w14:paraId="627D2915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8" w:space="0" w:color="auto"/>
            </w:tcBorders>
          </w:tcPr>
          <w:p w14:paraId="26353485" w14:textId="64E54A58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05" w:type="dxa"/>
            <w:gridSpan w:val="2"/>
            <w:tcBorders>
              <w:bottom w:val="single" w:sz="8" w:space="0" w:color="auto"/>
            </w:tcBorders>
          </w:tcPr>
          <w:p w14:paraId="622CA543" w14:textId="21696F73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bottom w:val="single" w:sz="8" w:space="0" w:color="auto"/>
            </w:tcBorders>
          </w:tcPr>
          <w:p w14:paraId="65CCD819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bottom w:val="single" w:sz="8" w:space="0" w:color="auto"/>
            </w:tcBorders>
          </w:tcPr>
          <w:p w14:paraId="3D1705BA" w14:textId="5D0C122B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14:paraId="37438D68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</w:tcPr>
          <w:p w14:paraId="3594AAA5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236349F2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</w:tcPr>
          <w:p w14:paraId="33187FC3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BA2DC2" w14:paraId="7209E8F0" w14:textId="77777777" w:rsidTr="00B43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0" w:type="dxa"/>
            <w:gridSpan w:val="2"/>
            <w:tcBorders>
              <w:top w:val="single" w:sz="8" w:space="0" w:color="auto"/>
            </w:tcBorders>
          </w:tcPr>
          <w:p w14:paraId="4D23290E" w14:textId="0E1D13D6" w:rsidR="00205DCA" w:rsidRPr="00BA2DC2" w:rsidRDefault="00205DCA" w:rsidP="00205DCA">
            <w:pPr>
              <w:rPr>
                <w:sz w:val="18"/>
                <w:szCs w:val="18"/>
              </w:rPr>
            </w:pPr>
            <w:r w:rsidRPr="004B74A7">
              <w:rPr>
                <w:sz w:val="18"/>
                <w:szCs w:val="18"/>
              </w:rPr>
              <w:t>Frequency of fresh rodents excreta in the house</w:t>
            </w:r>
          </w:p>
        </w:tc>
        <w:tc>
          <w:tcPr>
            <w:tcW w:w="255" w:type="dxa"/>
            <w:tcBorders>
              <w:top w:val="single" w:sz="8" w:space="0" w:color="auto"/>
            </w:tcBorders>
          </w:tcPr>
          <w:p w14:paraId="58EAD646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8" w:space="0" w:color="auto"/>
            </w:tcBorders>
          </w:tcPr>
          <w:p w14:paraId="442B339D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single" w:sz="8" w:space="0" w:color="auto"/>
            </w:tcBorders>
          </w:tcPr>
          <w:p w14:paraId="4867F55C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8" w:space="0" w:color="auto"/>
            </w:tcBorders>
          </w:tcPr>
          <w:p w14:paraId="573CB6C4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top w:val="single" w:sz="8" w:space="0" w:color="auto"/>
            </w:tcBorders>
          </w:tcPr>
          <w:p w14:paraId="4F3C7011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8" w:space="0" w:color="auto"/>
            </w:tcBorders>
          </w:tcPr>
          <w:p w14:paraId="5CA42779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8" w:space="0" w:color="auto"/>
            </w:tcBorders>
          </w:tcPr>
          <w:p w14:paraId="208B2AFF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</w:tcPr>
          <w:p w14:paraId="15FD2A8B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8" w:space="0" w:color="auto"/>
            </w:tcBorders>
          </w:tcPr>
          <w:p w14:paraId="2C55C8ED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CF6262" w14:paraId="32BBB827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79DE53CD" w14:textId="77777777" w:rsidR="00205DCA" w:rsidRPr="00CF6262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6141E3B8" w14:textId="5D1B1F52" w:rsidR="00205DCA" w:rsidRPr="00CF6262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rFonts w:ascii="Calibri" w:hAnsi="Calibri" w:cs="Arial"/>
                <w:sz w:val="18"/>
                <w:szCs w:val="18"/>
              </w:rPr>
              <w:t>Never</w:t>
            </w:r>
          </w:p>
        </w:tc>
        <w:tc>
          <w:tcPr>
            <w:tcW w:w="255" w:type="dxa"/>
          </w:tcPr>
          <w:p w14:paraId="37C9FA9D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5AA01AAC" w14:textId="7382EE36" w:rsidR="00205DCA" w:rsidRPr="00CF6262" w:rsidRDefault="004E32EE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805" w:type="dxa"/>
            <w:gridSpan w:val="2"/>
          </w:tcPr>
          <w:p w14:paraId="4B2C16D2" w14:textId="00F98DAC" w:rsidR="00205DCA" w:rsidRPr="00CF6262" w:rsidRDefault="004E32EE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56.2</w:t>
            </w:r>
          </w:p>
        </w:tc>
        <w:tc>
          <w:tcPr>
            <w:tcW w:w="236" w:type="dxa"/>
          </w:tcPr>
          <w:p w14:paraId="75744410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0864087C" w14:textId="00BCC34C" w:rsidR="00205DCA" w:rsidRPr="00CF6262" w:rsidRDefault="004E32EE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85" w:type="dxa"/>
          </w:tcPr>
          <w:p w14:paraId="00A63B77" w14:textId="649CFCD8" w:rsidR="00205DCA" w:rsidRPr="00CF6262" w:rsidRDefault="004E32EE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</w:t>
            </w:r>
          </w:p>
        </w:tc>
        <w:tc>
          <w:tcPr>
            <w:tcW w:w="270" w:type="dxa"/>
          </w:tcPr>
          <w:p w14:paraId="04440379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045F820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574CA751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205DCA" w:rsidRPr="001C29E6" w14:paraId="0274E119" w14:textId="77777777" w:rsidTr="004B74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404C3178" w14:textId="11C4B124" w:rsidR="00205DCA" w:rsidRPr="001C29E6" w:rsidRDefault="00205DCA" w:rsidP="00205DCA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965" w:type="dxa"/>
          </w:tcPr>
          <w:p w14:paraId="461291E0" w14:textId="063364B9" w:rsidR="00205DCA" w:rsidRPr="001C29E6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Seldom</w:t>
            </w:r>
          </w:p>
        </w:tc>
        <w:tc>
          <w:tcPr>
            <w:tcW w:w="255" w:type="dxa"/>
          </w:tcPr>
          <w:p w14:paraId="72FB9392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45699F31" w14:textId="6F0EBE0E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18</w:t>
            </w:r>
          </w:p>
        </w:tc>
        <w:tc>
          <w:tcPr>
            <w:tcW w:w="805" w:type="dxa"/>
            <w:gridSpan w:val="2"/>
          </w:tcPr>
          <w:p w14:paraId="000CE2F6" w14:textId="50E23FE7" w:rsidR="00205DCA" w:rsidRPr="001C29E6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24.7</w:t>
            </w:r>
          </w:p>
        </w:tc>
        <w:tc>
          <w:tcPr>
            <w:tcW w:w="236" w:type="dxa"/>
          </w:tcPr>
          <w:p w14:paraId="360DE0E1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02101773" w14:textId="50419D81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9</w:t>
            </w:r>
          </w:p>
        </w:tc>
        <w:tc>
          <w:tcPr>
            <w:tcW w:w="885" w:type="dxa"/>
          </w:tcPr>
          <w:p w14:paraId="3E60409B" w14:textId="6E099A90" w:rsidR="00205DCA" w:rsidRPr="001C29E6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</w:t>
            </w:r>
          </w:p>
        </w:tc>
        <w:tc>
          <w:tcPr>
            <w:tcW w:w="270" w:type="dxa"/>
          </w:tcPr>
          <w:p w14:paraId="652C206C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D9B59F1" w14:textId="3985C78C" w:rsidR="00205DCA" w:rsidRPr="004B74A7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E70B0">
              <w:rPr>
                <w:sz w:val="18"/>
                <w:szCs w:val="18"/>
              </w:rPr>
              <w:t>2.4 (1.0-5.6)</w:t>
            </w:r>
          </w:p>
        </w:tc>
        <w:tc>
          <w:tcPr>
            <w:tcW w:w="810" w:type="dxa"/>
          </w:tcPr>
          <w:p w14:paraId="1BD62C79" w14:textId="043C10BA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0.04</w:t>
            </w:r>
          </w:p>
        </w:tc>
      </w:tr>
      <w:tr w:rsidR="00205DCA" w:rsidRPr="001C29E6" w14:paraId="66D90D46" w14:textId="77777777" w:rsidTr="000659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FFFFFF" w:themeFill="background1"/>
          </w:tcPr>
          <w:p w14:paraId="37327CFA" w14:textId="00CC5C50" w:rsidR="00205DCA" w:rsidRPr="001C29E6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  <w:shd w:val="clear" w:color="auto" w:fill="FFFFFF" w:themeFill="background1"/>
          </w:tcPr>
          <w:p w14:paraId="26F154CB" w14:textId="7CABC360" w:rsidR="00205DCA" w:rsidRPr="001C29E6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Often</w:t>
            </w:r>
          </w:p>
        </w:tc>
        <w:tc>
          <w:tcPr>
            <w:tcW w:w="255" w:type="dxa"/>
            <w:shd w:val="clear" w:color="auto" w:fill="FFFFFF" w:themeFill="background1"/>
          </w:tcPr>
          <w:p w14:paraId="5540982B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shd w:val="clear" w:color="auto" w:fill="FFFFFF" w:themeFill="background1"/>
          </w:tcPr>
          <w:p w14:paraId="4EF4A40C" w14:textId="1E36C684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8</w:t>
            </w:r>
          </w:p>
        </w:tc>
        <w:tc>
          <w:tcPr>
            <w:tcW w:w="805" w:type="dxa"/>
            <w:gridSpan w:val="2"/>
            <w:shd w:val="clear" w:color="auto" w:fill="FFFFFF" w:themeFill="background1"/>
          </w:tcPr>
          <w:p w14:paraId="1A462D9D" w14:textId="3590CDDB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11</w:t>
            </w:r>
          </w:p>
        </w:tc>
        <w:tc>
          <w:tcPr>
            <w:tcW w:w="236" w:type="dxa"/>
            <w:shd w:val="clear" w:color="auto" w:fill="FFFFFF" w:themeFill="background1"/>
          </w:tcPr>
          <w:p w14:paraId="3334B3CF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shd w:val="clear" w:color="auto" w:fill="FFFFFF" w:themeFill="background1"/>
          </w:tcPr>
          <w:p w14:paraId="5CC76849" w14:textId="6FFAEC1C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6</w:t>
            </w:r>
          </w:p>
        </w:tc>
        <w:tc>
          <w:tcPr>
            <w:tcW w:w="885" w:type="dxa"/>
            <w:shd w:val="clear" w:color="auto" w:fill="FFFFFF" w:themeFill="background1"/>
          </w:tcPr>
          <w:p w14:paraId="68F89488" w14:textId="3E38E023" w:rsidR="00205DCA" w:rsidRPr="001C29E6" w:rsidRDefault="004E32EE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8.2</w:t>
            </w:r>
          </w:p>
        </w:tc>
        <w:tc>
          <w:tcPr>
            <w:tcW w:w="270" w:type="dxa"/>
            <w:shd w:val="clear" w:color="auto" w:fill="FFFFFF" w:themeFill="background1"/>
          </w:tcPr>
          <w:p w14:paraId="286AA1BD" w14:textId="77777777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14:paraId="23670158" w14:textId="72960F45" w:rsidR="00205DCA" w:rsidRPr="004B74A7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E70B0">
              <w:rPr>
                <w:sz w:val="18"/>
                <w:szCs w:val="18"/>
              </w:rPr>
              <w:t>1.8 (0.6-5.5)</w:t>
            </w:r>
          </w:p>
        </w:tc>
        <w:tc>
          <w:tcPr>
            <w:tcW w:w="810" w:type="dxa"/>
            <w:shd w:val="clear" w:color="auto" w:fill="FFFFFF" w:themeFill="background1"/>
          </w:tcPr>
          <w:p w14:paraId="41AB61F0" w14:textId="10697021" w:rsidR="00205DCA" w:rsidRPr="001C29E6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0.3</w:t>
            </w:r>
          </w:p>
        </w:tc>
      </w:tr>
      <w:tr w:rsidR="00205DCA" w:rsidRPr="001C29E6" w14:paraId="5C1FB033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34D51FCA" w14:textId="4265CE1F" w:rsidR="00205DCA" w:rsidRPr="001C29E6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6F3145F9" w14:textId="64734697" w:rsidR="00205DCA" w:rsidRPr="001C29E6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Daily</w:t>
            </w:r>
          </w:p>
        </w:tc>
        <w:tc>
          <w:tcPr>
            <w:tcW w:w="255" w:type="dxa"/>
          </w:tcPr>
          <w:p w14:paraId="562F37AB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18F3CFED" w14:textId="2E15F335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6</w:t>
            </w:r>
          </w:p>
        </w:tc>
        <w:tc>
          <w:tcPr>
            <w:tcW w:w="805" w:type="dxa"/>
            <w:gridSpan w:val="2"/>
          </w:tcPr>
          <w:p w14:paraId="5C7C7224" w14:textId="3BD0C93D" w:rsidR="00205DCA" w:rsidRPr="001C29E6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8.2</w:t>
            </w:r>
          </w:p>
        </w:tc>
        <w:tc>
          <w:tcPr>
            <w:tcW w:w="236" w:type="dxa"/>
          </w:tcPr>
          <w:p w14:paraId="2743B7EF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32A78840" w14:textId="3B02A8BA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56</w:t>
            </w:r>
          </w:p>
        </w:tc>
        <w:tc>
          <w:tcPr>
            <w:tcW w:w="885" w:type="dxa"/>
          </w:tcPr>
          <w:p w14:paraId="6022CCF3" w14:textId="28E34D31" w:rsidR="00205DCA" w:rsidRPr="001C29E6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76.7</w:t>
            </w:r>
          </w:p>
        </w:tc>
        <w:tc>
          <w:tcPr>
            <w:tcW w:w="270" w:type="dxa"/>
          </w:tcPr>
          <w:p w14:paraId="2649E6AB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321D6DFB" w14:textId="024F6462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E70B0">
              <w:rPr>
                <w:sz w:val="18"/>
                <w:szCs w:val="18"/>
              </w:rPr>
              <w:t>4.2 (0.8-21.9)</w:t>
            </w:r>
          </w:p>
        </w:tc>
        <w:tc>
          <w:tcPr>
            <w:tcW w:w="810" w:type="dxa"/>
          </w:tcPr>
          <w:p w14:paraId="2E10F8A5" w14:textId="3EA1588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0.09</w:t>
            </w:r>
          </w:p>
        </w:tc>
      </w:tr>
      <w:tr w:rsidR="00205DCA" w:rsidRPr="00BA2DC2" w14:paraId="681AB94F" w14:textId="77777777" w:rsidTr="00B43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8" w:space="0" w:color="auto"/>
            </w:tcBorders>
          </w:tcPr>
          <w:p w14:paraId="41ABE2AE" w14:textId="77777777" w:rsidR="00205DCA" w:rsidRPr="00BA2DC2" w:rsidRDefault="00205DCA" w:rsidP="00205DCA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8" w:space="0" w:color="auto"/>
            </w:tcBorders>
          </w:tcPr>
          <w:p w14:paraId="7A23F3F1" w14:textId="77777777" w:rsidR="00205DCA" w:rsidRPr="00BA2DC2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8" w:space="0" w:color="auto"/>
            </w:tcBorders>
          </w:tcPr>
          <w:p w14:paraId="5052505F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8" w:space="0" w:color="auto"/>
            </w:tcBorders>
          </w:tcPr>
          <w:p w14:paraId="01198306" w14:textId="556F22C9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05" w:type="dxa"/>
            <w:gridSpan w:val="2"/>
            <w:tcBorders>
              <w:bottom w:val="single" w:sz="8" w:space="0" w:color="auto"/>
            </w:tcBorders>
          </w:tcPr>
          <w:p w14:paraId="4AC42E1C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bottom w:val="single" w:sz="8" w:space="0" w:color="auto"/>
            </w:tcBorders>
          </w:tcPr>
          <w:p w14:paraId="6329BE99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bottom w:val="single" w:sz="8" w:space="0" w:color="auto"/>
            </w:tcBorders>
          </w:tcPr>
          <w:p w14:paraId="38223DD8" w14:textId="37B95C06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14:paraId="14AB54F3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</w:tcPr>
          <w:p w14:paraId="0BE69AB7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28CA06F2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</w:tcPr>
          <w:p w14:paraId="697928AF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BA2DC2" w14:paraId="7B815535" w14:textId="77777777" w:rsidTr="00B43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0" w:type="dxa"/>
            <w:gridSpan w:val="2"/>
            <w:tcBorders>
              <w:top w:val="single" w:sz="8" w:space="0" w:color="auto"/>
            </w:tcBorders>
          </w:tcPr>
          <w:p w14:paraId="2FB352B3" w14:textId="6792B004" w:rsidR="00205DCA" w:rsidRPr="00BA2DC2" w:rsidRDefault="00205DCA" w:rsidP="00205DCA">
            <w:pPr>
              <w:rPr>
                <w:sz w:val="18"/>
                <w:szCs w:val="18"/>
              </w:rPr>
            </w:pPr>
            <w:r w:rsidRPr="004B74A7">
              <w:rPr>
                <w:sz w:val="18"/>
                <w:szCs w:val="18"/>
              </w:rPr>
              <w:t>Fewer than 5 rodents present outside daily or often around the house</w:t>
            </w:r>
          </w:p>
        </w:tc>
        <w:tc>
          <w:tcPr>
            <w:tcW w:w="255" w:type="dxa"/>
            <w:tcBorders>
              <w:top w:val="single" w:sz="8" w:space="0" w:color="auto"/>
            </w:tcBorders>
          </w:tcPr>
          <w:p w14:paraId="0D787AB1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8" w:space="0" w:color="auto"/>
            </w:tcBorders>
          </w:tcPr>
          <w:p w14:paraId="62079939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single" w:sz="8" w:space="0" w:color="auto"/>
            </w:tcBorders>
          </w:tcPr>
          <w:p w14:paraId="588E1BC0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8" w:space="0" w:color="auto"/>
            </w:tcBorders>
          </w:tcPr>
          <w:p w14:paraId="5ECB7674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top w:val="single" w:sz="8" w:space="0" w:color="auto"/>
            </w:tcBorders>
          </w:tcPr>
          <w:p w14:paraId="3E8C3AF3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8" w:space="0" w:color="auto"/>
            </w:tcBorders>
          </w:tcPr>
          <w:p w14:paraId="24BE4AF4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8" w:space="0" w:color="auto"/>
            </w:tcBorders>
          </w:tcPr>
          <w:p w14:paraId="334E41D7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</w:tcPr>
          <w:p w14:paraId="5C40AEB8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8" w:space="0" w:color="auto"/>
            </w:tcBorders>
          </w:tcPr>
          <w:p w14:paraId="387BABFA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CF6262" w14:paraId="5D82E01B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66946EF5" w14:textId="77777777" w:rsidR="00205DCA" w:rsidRPr="00CF6262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67718F15" w14:textId="77777777" w:rsidR="00205DCA" w:rsidRPr="00CF6262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No</w:t>
            </w:r>
          </w:p>
        </w:tc>
        <w:tc>
          <w:tcPr>
            <w:tcW w:w="255" w:type="dxa"/>
          </w:tcPr>
          <w:p w14:paraId="0A8B0FEB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13EE6472" w14:textId="76B98687" w:rsidR="00205DCA" w:rsidRPr="00CF6262" w:rsidRDefault="00C50C81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805" w:type="dxa"/>
            <w:gridSpan w:val="2"/>
          </w:tcPr>
          <w:p w14:paraId="3B901420" w14:textId="2543B6BA" w:rsidR="00205DCA" w:rsidRPr="00CF6262" w:rsidRDefault="004E32EE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79.5</w:t>
            </w:r>
          </w:p>
        </w:tc>
        <w:tc>
          <w:tcPr>
            <w:tcW w:w="236" w:type="dxa"/>
          </w:tcPr>
          <w:p w14:paraId="2160D7A2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1B3D2AAF" w14:textId="546EE8DF" w:rsidR="00205DCA" w:rsidRPr="00CF6262" w:rsidRDefault="00C50C81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885" w:type="dxa"/>
          </w:tcPr>
          <w:p w14:paraId="149B4455" w14:textId="3DE89F82" w:rsidR="00205DCA" w:rsidRPr="00CF6262" w:rsidRDefault="00C50C81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91.8</w:t>
            </w:r>
          </w:p>
        </w:tc>
        <w:tc>
          <w:tcPr>
            <w:tcW w:w="270" w:type="dxa"/>
          </w:tcPr>
          <w:p w14:paraId="239932AB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7399007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06574872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205DCA" w:rsidRPr="001C29E6" w14:paraId="1A4AA81A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210401E8" w14:textId="2E57E8AC" w:rsidR="00205DCA" w:rsidRPr="001C29E6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7679632D" w14:textId="31A96C71" w:rsidR="00205DCA" w:rsidRPr="001C29E6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Yes</w:t>
            </w:r>
          </w:p>
        </w:tc>
        <w:tc>
          <w:tcPr>
            <w:tcW w:w="255" w:type="dxa"/>
          </w:tcPr>
          <w:p w14:paraId="3E5BACB4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5C193FBC" w14:textId="5097B9DF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15</w:t>
            </w:r>
          </w:p>
        </w:tc>
        <w:tc>
          <w:tcPr>
            <w:tcW w:w="805" w:type="dxa"/>
            <w:gridSpan w:val="2"/>
          </w:tcPr>
          <w:p w14:paraId="4FAEF8A5" w14:textId="3315191C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20</w:t>
            </w:r>
            <w:r w:rsidR="004E32EE">
              <w:rPr>
                <w:sz w:val="18"/>
                <w:szCs w:val="18"/>
              </w:rPr>
              <w:t>.5</w:t>
            </w:r>
          </w:p>
        </w:tc>
        <w:tc>
          <w:tcPr>
            <w:tcW w:w="236" w:type="dxa"/>
          </w:tcPr>
          <w:p w14:paraId="0F8F655B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53550FB9" w14:textId="217101AF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6</w:t>
            </w:r>
          </w:p>
        </w:tc>
        <w:tc>
          <w:tcPr>
            <w:tcW w:w="885" w:type="dxa"/>
          </w:tcPr>
          <w:p w14:paraId="0148FB43" w14:textId="3051E15B" w:rsidR="00205DCA" w:rsidRPr="001C29E6" w:rsidRDefault="004E32EE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8.2</w:t>
            </w:r>
          </w:p>
        </w:tc>
        <w:tc>
          <w:tcPr>
            <w:tcW w:w="270" w:type="dxa"/>
          </w:tcPr>
          <w:p w14:paraId="65DE6695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67DBDEA7" w14:textId="3634256E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2.8 (1.0-7.8)</w:t>
            </w:r>
          </w:p>
        </w:tc>
        <w:tc>
          <w:tcPr>
            <w:tcW w:w="810" w:type="dxa"/>
          </w:tcPr>
          <w:p w14:paraId="78F9980A" w14:textId="434B4D3F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0.05</w:t>
            </w:r>
          </w:p>
        </w:tc>
      </w:tr>
      <w:tr w:rsidR="00205DCA" w:rsidRPr="00BA2DC2" w14:paraId="09BF41DE" w14:textId="77777777" w:rsidTr="00B43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8" w:space="0" w:color="auto"/>
            </w:tcBorders>
          </w:tcPr>
          <w:p w14:paraId="1D4ADF7A" w14:textId="77777777" w:rsidR="00205DCA" w:rsidRPr="00BA2DC2" w:rsidRDefault="00205DCA" w:rsidP="00205DCA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8" w:space="0" w:color="auto"/>
            </w:tcBorders>
          </w:tcPr>
          <w:p w14:paraId="5C6C1593" w14:textId="77777777" w:rsidR="00205DCA" w:rsidRPr="00BA2DC2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8" w:space="0" w:color="auto"/>
            </w:tcBorders>
          </w:tcPr>
          <w:p w14:paraId="39848278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8" w:space="0" w:color="auto"/>
            </w:tcBorders>
          </w:tcPr>
          <w:p w14:paraId="001BD33B" w14:textId="53C55C34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05" w:type="dxa"/>
            <w:gridSpan w:val="2"/>
            <w:tcBorders>
              <w:bottom w:val="single" w:sz="8" w:space="0" w:color="auto"/>
            </w:tcBorders>
          </w:tcPr>
          <w:p w14:paraId="4683276B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bottom w:val="single" w:sz="8" w:space="0" w:color="auto"/>
            </w:tcBorders>
          </w:tcPr>
          <w:p w14:paraId="308C1B6D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bottom w:val="single" w:sz="8" w:space="0" w:color="auto"/>
            </w:tcBorders>
          </w:tcPr>
          <w:p w14:paraId="793247EE" w14:textId="5F3372BB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85" w:type="dxa"/>
            <w:tcBorders>
              <w:bottom w:val="single" w:sz="8" w:space="0" w:color="auto"/>
            </w:tcBorders>
          </w:tcPr>
          <w:p w14:paraId="18FE7045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8" w:space="0" w:color="auto"/>
            </w:tcBorders>
          </w:tcPr>
          <w:p w14:paraId="7425D5D0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6A888917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</w:tcPr>
          <w:p w14:paraId="1300335D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BA2DC2" w14:paraId="41CAF6A4" w14:textId="77777777" w:rsidTr="00B43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0" w:type="dxa"/>
            <w:gridSpan w:val="2"/>
            <w:tcBorders>
              <w:top w:val="single" w:sz="8" w:space="0" w:color="auto"/>
            </w:tcBorders>
          </w:tcPr>
          <w:p w14:paraId="6AE3FA3C" w14:textId="568B635D" w:rsidR="00205DCA" w:rsidRPr="004B74A7" w:rsidRDefault="00205DCA" w:rsidP="00205DCA">
            <w:pPr>
              <w:rPr>
                <w:sz w:val="18"/>
                <w:szCs w:val="18"/>
              </w:rPr>
            </w:pPr>
            <w:r w:rsidRPr="004B74A7">
              <w:rPr>
                <w:sz w:val="18"/>
                <w:szCs w:val="18"/>
              </w:rPr>
              <w:t>Fresh rodent excreta (feces/urine) found daily or often outside the house</w:t>
            </w:r>
          </w:p>
        </w:tc>
        <w:tc>
          <w:tcPr>
            <w:tcW w:w="255" w:type="dxa"/>
            <w:tcBorders>
              <w:top w:val="single" w:sz="8" w:space="0" w:color="auto"/>
            </w:tcBorders>
          </w:tcPr>
          <w:p w14:paraId="4703BA32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8" w:space="0" w:color="auto"/>
            </w:tcBorders>
          </w:tcPr>
          <w:p w14:paraId="750AE74E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single" w:sz="8" w:space="0" w:color="auto"/>
            </w:tcBorders>
          </w:tcPr>
          <w:p w14:paraId="3E587EB1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8" w:space="0" w:color="auto"/>
            </w:tcBorders>
          </w:tcPr>
          <w:p w14:paraId="640120BE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top w:val="single" w:sz="8" w:space="0" w:color="auto"/>
            </w:tcBorders>
          </w:tcPr>
          <w:p w14:paraId="1A520E10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8" w:space="0" w:color="auto"/>
            </w:tcBorders>
          </w:tcPr>
          <w:p w14:paraId="58F24B03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8" w:space="0" w:color="auto"/>
            </w:tcBorders>
          </w:tcPr>
          <w:p w14:paraId="62348BB4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</w:tcPr>
          <w:p w14:paraId="14E05B86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8" w:space="0" w:color="auto"/>
            </w:tcBorders>
          </w:tcPr>
          <w:p w14:paraId="7E23E311" w14:textId="77777777" w:rsidR="00205DCA" w:rsidRPr="00BA2DC2" w:rsidRDefault="00205DCA" w:rsidP="00205D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05DCA" w:rsidRPr="00CF6262" w14:paraId="237D1D9B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00DC4979" w14:textId="77777777" w:rsidR="00205DCA" w:rsidRPr="00CF6262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1DFB5C62" w14:textId="77777777" w:rsidR="00205DCA" w:rsidRPr="00CF6262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2DC2">
              <w:rPr>
                <w:sz w:val="18"/>
                <w:szCs w:val="18"/>
              </w:rPr>
              <w:t>No</w:t>
            </w:r>
          </w:p>
        </w:tc>
        <w:tc>
          <w:tcPr>
            <w:tcW w:w="255" w:type="dxa"/>
          </w:tcPr>
          <w:p w14:paraId="4F13E2A2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48EA4DAF" w14:textId="466ACFFF" w:rsidR="00205DCA" w:rsidRPr="00CF6262" w:rsidRDefault="00C50C81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805" w:type="dxa"/>
            <w:gridSpan w:val="2"/>
          </w:tcPr>
          <w:p w14:paraId="5FB31939" w14:textId="0ABA334B" w:rsidR="00205DCA" w:rsidRPr="00CF6262" w:rsidRDefault="00C50C81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79.5</w:t>
            </w:r>
          </w:p>
        </w:tc>
        <w:tc>
          <w:tcPr>
            <w:tcW w:w="236" w:type="dxa"/>
          </w:tcPr>
          <w:p w14:paraId="74DB9A10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27B24968" w14:textId="244E8CEE" w:rsidR="00205DCA" w:rsidRPr="00CF6262" w:rsidRDefault="00C50C81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885" w:type="dxa"/>
          </w:tcPr>
          <w:p w14:paraId="7DB6DC57" w14:textId="74814147" w:rsidR="00205DCA" w:rsidRPr="00CF6262" w:rsidRDefault="00C50C81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95.9</w:t>
            </w:r>
          </w:p>
        </w:tc>
        <w:tc>
          <w:tcPr>
            <w:tcW w:w="270" w:type="dxa"/>
          </w:tcPr>
          <w:p w14:paraId="6B2FF355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996FC4A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  <w:tc>
          <w:tcPr>
            <w:tcW w:w="810" w:type="dxa"/>
          </w:tcPr>
          <w:p w14:paraId="205978D4" w14:textId="77777777" w:rsidR="00205DCA" w:rsidRPr="00CF626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</w:t>
            </w:r>
          </w:p>
        </w:tc>
      </w:tr>
      <w:tr w:rsidR="00205DCA" w:rsidRPr="00BA2DC2" w14:paraId="095F39B3" w14:textId="77777777" w:rsidTr="00205D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32219AA2" w14:textId="11E58CD1" w:rsidR="00205DCA" w:rsidRPr="001C29E6" w:rsidRDefault="00205DCA" w:rsidP="00205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965" w:type="dxa"/>
          </w:tcPr>
          <w:p w14:paraId="0521E4BC" w14:textId="035C1F94" w:rsidR="00205DCA" w:rsidRPr="001C29E6" w:rsidRDefault="00205DCA" w:rsidP="00205DC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Yes</w:t>
            </w:r>
          </w:p>
        </w:tc>
        <w:tc>
          <w:tcPr>
            <w:tcW w:w="255" w:type="dxa"/>
          </w:tcPr>
          <w:p w14:paraId="5842EE36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</w:tcPr>
          <w:p w14:paraId="30672320" w14:textId="22F3BFB5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15</w:t>
            </w:r>
          </w:p>
        </w:tc>
        <w:tc>
          <w:tcPr>
            <w:tcW w:w="805" w:type="dxa"/>
            <w:gridSpan w:val="2"/>
          </w:tcPr>
          <w:p w14:paraId="7FBB4323" w14:textId="203C18AB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20</w:t>
            </w:r>
            <w:r w:rsidR="00C50C81">
              <w:rPr>
                <w:sz w:val="18"/>
                <w:szCs w:val="18"/>
              </w:rPr>
              <w:t>.5</w:t>
            </w:r>
          </w:p>
        </w:tc>
        <w:tc>
          <w:tcPr>
            <w:tcW w:w="236" w:type="dxa"/>
          </w:tcPr>
          <w:p w14:paraId="4EEE09CD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</w:tcPr>
          <w:p w14:paraId="2C2D196F" w14:textId="7E91F60D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3</w:t>
            </w:r>
          </w:p>
        </w:tc>
        <w:tc>
          <w:tcPr>
            <w:tcW w:w="885" w:type="dxa"/>
          </w:tcPr>
          <w:p w14:paraId="59358865" w14:textId="3C8B14D0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4</w:t>
            </w:r>
            <w:r w:rsidR="00C50C81">
              <w:rPr>
                <w:sz w:val="18"/>
                <w:szCs w:val="18"/>
              </w:rPr>
              <w:t>.1</w:t>
            </w:r>
          </w:p>
        </w:tc>
        <w:tc>
          <w:tcPr>
            <w:tcW w:w="270" w:type="dxa"/>
          </w:tcPr>
          <w:p w14:paraId="78EF0F9B" w14:textId="77777777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5BE790F" w14:textId="2864AE28" w:rsidR="00205DCA" w:rsidRPr="001C29E6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5 (1.4-17.3)</w:t>
            </w:r>
          </w:p>
        </w:tc>
        <w:tc>
          <w:tcPr>
            <w:tcW w:w="810" w:type="dxa"/>
          </w:tcPr>
          <w:p w14:paraId="273723A5" w14:textId="71E6B417" w:rsidR="00205DCA" w:rsidRPr="00BA2DC2" w:rsidRDefault="00205DCA" w:rsidP="002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C29E6">
              <w:rPr>
                <w:sz w:val="18"/>
                <w:szCs w:val="18"/>
              </w:rPr>
              <w:t>0.01</w:t>
            </w:r>
          </w:p>
        </w:tc>
      </w:tr>
      <w:tr w:rsidR="00205DCA" w:rsidRPr="00BA2DC2" w14:paraId="07D98BC3" w14:textId="77777777" w:rsidTr="00205D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tcBorders>
              <w:bottom w:val="single" w:sz="18" w:space="0" w:color="auto"/>
            </w:tcBorders>
          </w:tcPr>
          <w:p w14:paraId="680D16C7" w14:textId="77777777" w:rsidR="00205DCA" w:rsidRPr="00BA2DC2" w:rsidRDefault="00205DCA" w:rsidP="00205DCA">
            <w:pPr>
              <w:jc w:val="both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965" w:type="dxa"/>
            <w:tcBorders>
              <w:bottom w:val="single" w:sz="18" w:space="0" w:color="auto"/>
            </w:tcBorders>
          </w:tcPr>
          <w:p w14:paraId="592FC5A1" w14:textId="77777777" w:rsidR="00205DCA" w:rsidRPr="00BA2DC2" w:rsidRDefault="00205DCA" w:rsidP="00205DC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Missing Values</w:t>
            </w:r>
          </w:p>
        </w:tc>
        <w:tc>
          <w:tcPr>
            <w:tcW w:w="255" w:type="dxa"/>
            <w:tcBorders>
              <w:bottom w:val="single" w:sz="18" w:space="0" w:color="auto"/>
            </w:tcBorders>
          </w:tcPr>
          <w:p w14:paraId="18BD9C90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bottom w:val="single" w:sz="18" w:space="0" w:color="auto"/>
            </w:tcBorders>
          </w:tcPr>
          <w:p w14:paraId="5D7318AE" w14:textId="7761A052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05" w:type="dxa"/>
            <w:gridSpan w:val="2"/>
            <w:tcBorders>
              <w:bottom w:val="single" w:sz="18" w:space="0" w:color="auto"/>
            </w:tcBorders>
          </w:tcPr>
          <w:p w14:paraId="2386A2E1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bottom w:val="single" w:sz="18" w:space="0" w:color="auto"/>
            </w:tcBorders>
          </w:tcPr>
          <w:p w14:paraId="7F235924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bottom w:val="single" w:sz="18" w:space="0" w:color="auto"/>
            </w:tcBorders>
          </w:tcPr>
          <w:p w14:paraId="7ED286F8" w14:textId="775050AA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85" w:type="dxa"/>
            <w:tcBorders>
              <w:bottom w:val="single" w:sz="18" w:space="0" w:color="auto"/>
            </w:tcBorders>
          </w:tcPr>
          <w:p w14:paraId="6D90E39C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18" w:space="0" w:color="auto"/>
            </w:tcBorders>
          </w:tcPr>
          <w:p w14:paraId="6A78B9E7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18" w:space="0" w:color="auto"/>
            </w:tcBorders>
          </w:tcPr>
          <w:p w14:paraId="3480B1DA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18" w:space="0" w:color="auto"/>
            </w:tcBorders>
          </w:tcPr>
          <w:p w14:paraId="4833D75B" w14:textId="77777777" w:rsidR="00205DCA" w:rsidRPr="00BA2DC2" w:rsidRDefault="00205DCA" w:rsidP="00205D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3AE27BF0" w14:textId="77777777" w:rsidR="00AD05A1" w:rsidRDefault="00AD05A1" w:rsidP="005A0A6F"/>
    <w:sectPr w:rsidR="00AD05A1" w:rsidSect="005A0A6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1A9A73B" w15:done="0"/>
  <w15:commentEx w15:paraId="1C50AA7F" w15:done="0"/>
  <w15:commentEx w15:paraId="13C2252C" w15:done="0"/>
  <w15:commentEx w15:paraId="3616A62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27F4B"/>
    <w:multiLevelType w:val="hybridMultilevel"/>
    <w:tmpl w:val="4E96688A"/>
    <w:lvl w:ilvl="0" w:tplc="585E71F6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2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2A6877"/>
    <w:multiLevelType w:val="hybridMultilevel"/>
    <w:tmpl w:val="0B0AD100"/>
    <w:lvl w:ilvl="0" w:tplc="CE82CAC8">
      <w:start w:val="139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7C122F"/>
    <w:multiLevelType w:val="hybridMultilevel"/>
    <w:tmpl w:val="FED03704"/>
    <w:lvl w:ilvl="0" w:tplc="DA822702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2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7C6800"/>
    <w:multiLevelType w:val="hybridMultilevel"/>
    <w:tmpl w:val="F2B0D70C"/>
    <w:lvl w:ilvl="0" w:tplc="58A29BD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53551BE"/>
    <w:multiLevelType w:val="hybridMultilevel"/>
    <w:tmpl w:val="8CB0B508"/>
    <w:lvl w:ilvl="0" w:tplc="D0D62B1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2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onan, Anne">
    <w15:presenceInfo w15:providerId="AD" w15:userId="S-1-5-21-1288954953-1049438514-3278356109-249520"/>
  </w15:person>
  <w15:person w15:author="Breiman, Robert F">
    <w15:presenceInfo w15:providerId="AD" w15:userId="S-1-5-21-4279633407-28481931-2677731258-2814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5A1"/>
    <w:rsid w:val="0002237E"/>
    <w:rsid w:val="00035E4B"/>
    <w:rsid w:val="000659A6"/>
    <w:rsid w:val="00067ADA"/>
    <w:rsid w:val="00086C3B"/>
    <w:rsid w:val="000915D6"/>
    <w:rsid w:val="000C6449"/>
    <w:rsid w:val="000F54D3"/>
    <w:rsid w:val="00135890"/>
    <w:rsid w:val="00136F7E"/>
    <w:rsid w:val="00172582"/>
    <w:rsid w:val="00172583"/>
    <w:rsid w:val="001855D6"/>
    <w:rsid w:val="00192639"/>
    <w:rsid w:val="001930E6"/>
    <w:rsid w:val="001B19F6"/>
    <w:rsid w:val="001B2E90"/>
    <w:rsid w:val="001C29E6"/>
    <w:rsid w:val="00205DCA"/>
    <w:rsid w:val="00222FD2"/>
    <w:rsid w:val="00237A72"/>
    <w:rsid w:val="00271018"/>
    <w:rsid w:val="00271D87"/>
    <w:rsid w:val="00284B85"/>
    <w:rsid w:val="00293E37"/>
    <w:rsid w:val="002A32BD"/>
    <w:rsid w:val="002A70F6"/>
    <w:rsid w:val="00321D5F"/>
    <w:rsid w:val="003263BA"/>
    <w:rsid w:val="00332E1C"/>
    <w:rsid w:val="00352E87"/>
    <w:rsid w:val="0038750C"/>
    <w:rsid w:val="003A1A7C"/>
    <w:rsid w:val="003C2A85"/>
    <w:rsid w:val="003C72BC"/>
    <w:rsid w:val="003F7F0A"/>
    <w:rsid w:val="0044372F"/>
    <w:rsid w:val="00462138"/>
    <w:rsid w:val="0047081F"/>
    <w:rsid w:val="00473B19"/>
    <w:rsid w:val="00487D6A"/>
    <w:rsid w:val="004B74A7"/>
    <w:rsid w:val="004C7129"/>
    <w:rsid w:val="004E32EE"/>
    <w:rsid w:val="004E70B0"/>
    <w:rsid w:val="00512468"/>
    <w:rsid w:val="005236DF"/>
    <w:rsid w:val="00532734"/>
    <w:rsid w:val="005947B0"/>
    <w:rsid w:val="005A0A6F"/>
    <w:rsid w:val="005A4E34"/>
    <w:rsid w:val="005A61E4"/>
    <w:rsid w:val="005F2A81"/>
    <w:rsid w:val="006010C4"/>
    <w:rsid w:val="00602A28"/>
    <w:rsid w:val="00603EC7"/>
    <w:rsid w:val="006253DA"/>
    <w:rsid w:val="006318B0"/>
    <w:rsid w:val="006E3A89"/>
    <w:rsid w:val="006F3316"/>
    <w:rsid w:val="00706576"/>
    <w:rsid w:val="00707BEB"/>
    <w:rsid w:val="00726B60"/>
    <w:rsid w:val="00731593"/>
    <w:rsid w:val="00731714"/>
    <w:rsid w:val="00784D98"/>
    <w:rsid w:val="00795166"/>
    <w:rsid w:val="0079545D"/>
    <w:rsid w:val="007B53A0"/>
    <w:rsid w:val="007D1A57"/>
    <w:rsid w:val="007E683E"/>
    <w:rsid w:val="00820273"/>
    <w:rsid w:val="00845FC3"/>
    <w:rsid w:val="0084716F"/>
    <w:rsid w:val="00855290"/>
    <w:rsid w:val="00863383"/>
    <w:rsid w:val="0087292E"/>
    <w:rsid w:val="008B0FCA"/>
    <w:rsid w:val="008B5480"/>
    <w:rsid w:val="008C39ED"/>
    <w:rsid w:val="008E5C3F"/>
    <w:rsid w:val="008F40F9"/>
    <w:rsid w:val="009031ED"/>
    <w:rsid w:val="00937093"/>
    <w:rsid w:val="0093719F"/>
    <w:rsid w:val="009868CF"/>
    <w:rsid w:val="009A3DDF"/>
    <w:rsid w:val="009F7F35"/>
    <w:rsid w:val="00A06544"/>
    <w:rsid w:val="00A171E5"/>
    <w:rsid w:val="00A60FC1"/>
    <w:rsid w:val="00A74F45"/>
    <w:rsid w:val="00A82282"/>
    <w:rsid w:val="00AA1361"/>
    <w:rsid w:val="00AB2B95"/>
    <w:rsid w:val="00AD05A1"/>
    <w:rsid w:val="00AD4A5E"/>
    <w:rsid w:val="00AD574E"/>
    <w:rsid w:val="00AE34E1"/>
    <w:rsid w:val="00B0457B"/>
    <w:rsid w:val="00B234B3"/>
    <w:rsid w:val="00B25ACA"/>
    <w:rsid w:val="00B36343"/>
    <w:rsid w:val="00B4301E"/>
    <w:rsid w:val="00B46CCB"/>
    <w:rsid w:val="00B51834"/>
    <w:rsid w:val="00B56B15"/>
    <w:rsid w:val="00B62310"/>
    <w:rsid w:val="00BA2DC2"/>
    <w:rsid w:val="00BB19A2"/>
    <w:rsid w:val="00BD4C5C"/>
    <w:rsid w:val="00BF304F"/>
    <w:rsid w:val="00C20B9A"/>
    <w:rsid w:val="00C345F9"/>
    <w:rsid w:val="00C50C81"/>
    <w:rsid w:val="00C52EC8"/>
    <w:rsid w:val="00C731AF"/>
    <w:rsid w:val="00C75175"/>
    <w:rsid w:val="00C8336F"/>
    <w:rsid w:val="00C8687E"/>
    <w:rsid w:val="00CE6C39"/>
    <w:rsid w:val="00CF6262"/>
    <w:rsid w:val="00D00326"/>
    <w:rsid w:val="00D11C24"/>
    <w:rsid w:val="00D14788"/>
    <w:rsid w:val="00D44626"/>
    <w:rsid w:val="00D52F9E"/>
    <w:rsid w:val="00D573DA"/>
    <w:rsid w:val="00D71A54"/>
    <w:rsid w:val="00DA7DA6"/>
    <w:rsid w:val="00DC62C4"/>
    <w:rsid w:val="00DE2444"/>
    <w:rsid w:val="00DE3356"/>
    <w:rsid w:val="00E038C0"/>
    <w:rsid w:val="00E2006F"/>
    <w:rsid w:val="00E43EA6"/>
    <w:rsid w:val="00E46834"/>
    <w:rsid w:val="00E729C9"/>
    <w:rsid w:val="00E7441B"/>
    <w:rsid w:val="00E74EF3"/>
    <w:rsid w:val="00E76492"/>
    <w:rsid w:val="00E85F77"/>
    <w:rsid w:val="00ED0622"/>
    <w:rsid w:val="00ED6572"/>
    <w:rsid w:val="00EE207E"/>
    <w:rsid w:val="00EE5E40"/>
    <w:rsid w:val="00F1242F"/>
    <w:rsid w:val="00F42B55"/>
    <w:rsid w:val="00F43748"/>
    <w:rsid w:val="00F444F0"/>
    <w:rsid w:val="00F65058"/>
    <w:rsid w:val="00F70A22"/>
    <w:rsid w:val="00F77D11"/>
    <w:rsid w:val="00F80527"/>
    <w:rsid w:val="00F869F0"/>
    <w:rsid w:val="00F96419"/>
    <w:rsid w:val="00FA6BFD"/>
    <w:rsid w:val="00FE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029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4664A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02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41">
    <w:name w:val="Plain Table 41"/>
    <w:basedOn w:val="TableNormal"/>
    <w:uiPriority w:val="44"/>
    <w:rsid w:val="00AD05A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AD05A1"/>
    <w:pPr>
      <w:ind w:left="720"/>
      <w:contextualSpacing/>
    </w:pPr>
  </w:style>
  <w:style w:type="table" w:customStyle="1" w:styleId="PlainTable11">
    <w:name w:val="Plain Table 11"/>
    <w:basedOn w:val="TableNormal"/>
    <w:uiPriority w:val="41"/>
    <w:rsid w:val="00AD05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D05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5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805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05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05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05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0527"/>
    <w:rPr>
      <w:b/>
      <w:bCs/>
      <w:sz w:val="20"/>
      <w:szCs w:val="20"/>
    </w:rPr>
  </w:style>
  <w:style w:type="table" w:customStyle="1" w:styleId="PlainTable21">
    <w:name w:val="Plain Table 21"/>
    <w:basedOn w:val="TableNormal"/>
    <w:uiPriority w:val="42"/>
    <w:rsid w:val="001B2E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">
    <w:name w:val="Table Grid"/>
    <w:basedOn w:val="TableNormal"/>
    <w:uiPriority w:val="59"/>
    <w:rsid w:val="00F124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51">
    <w:name w:val="Plain Table 51"/>
    <w:basedOn w:val="TableNormal"/>
    <w:uiPriority w:val="45"/>
    <w:rsid w:val="00DE244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D147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02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41">
    <w:name w:val="Plain Table 41"/>
    <w:basedOn w:val="TableNormal"/>
    <w:uiPriority w:val="44"/>
    <w:rsid w:val="00AD05A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AD05A1"/>
    <w:pPr>
      <w:ind w:left="720"/>
      <w:contextualSpacing/>
    </w:pPr>
  </w:style>
  <w:style w:type="table" w:customStyle="1" w:styleId="PlainTable11">
    <w:name w:val="Plain Table 11"/>
    <w:basedOn w:val="TableNormal"/>
    <w:uiPriority w:val="41"/>
    <w:rsid w:val="00AD05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D05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5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805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05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05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05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0527"/>
    <w:rPr>
      <w:b/>
      <w:bCs/>
      <w:sz w:val="20"/>
      <w:szCs w:val="20"/>
    </w:rPr>
  </w:style>
  <w:style w:type="table" w:customStyle="1" w:styleId="PlainTable21">
    <w:name w:val="Plain Table 21"/>
    <w:basedOn w:val="TableNormal"/>
    <w:uiPriority w:val="42"/>
    <w:rsid w:val="001B2E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">
    <w:name w:val="Table Grid"/>
    <w:basedOn w:val="TableNormal"/>
    <w:uiPriority w:val="59"/>
    <w:rsid w:val="00F124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51">
    <w:name w:val="Plain Table 51"/>
    <w:basedOn w:val="TableNormal"/>
    <w:uiPriority w:val="45"/>
    <w:rsid w:val="00DE244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D147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11/relationships/commentsExtended" Target="commentsExtended.xml"/><Relationship Id="rId10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B4D9474-84F6-F14A-8622-68344E335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1536</Words>
  <Characters>8758</Characters>
  <Application>Microsoft Macintosh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Conan, Anne</dc:creator>
  <cp:keywords/>
  <dc:description/>
  <cp:lastModifiedBy>Darryn Knobel</cp:lastModifiedBy>
  <cp:revision>2</cp:revision>
  <dcterms:created xsi:type="dcterms:W3CDTF">2017-07-08T15:48:00Z</dcterms:created>
  <dcterms:modified xsi:type="dcterms:W3CDTF">2017-07-08T15:48:00Z</dcterms:modified>
</cp:coreProperties>
</file>