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88921F" w14:textId="78430B7D" w:rsidR="00FB64D6" w:rsidRPr="00B960F8" w:rsidRDefault="00FB64D6" w:rsidP="00FB64D6">
      <w:pPr>
        <w:rPr>
          <w:b/>
          <w:lang w:val="en-GB"/>
        </w:rPr>
      </w:pPr>
      <w:r w:rsidRPr="00B960F8">
        <w:rPr>
          <w:b/>
          <w:lang w:val="en-GB"/>
        </w:rPr>
        <w:t>Supp</w:t>
      </w:r>
      <w:r w:rsidR="00150CA9">
        <w:rPr>
          <w:b/>
          <w:lang w:val="en-GB"/>
        </w:rPr>
        <w:t xml:space="preserve">orting Information </w:t>
      </w:r>
    </w:p>
    <w:p w14:paraId="0C4B5B30" w14:textId="77777777" w:rsidR="00415EA5" w:rsidRDefault="00415EA5" w:rsidP="00415EA5">
      <w:pPr>
        <w:spacing w:line="360" w:lineRule="auto"/>
        <w:jc w:val="both"/>
        <w:rPr>
          <w:b/>
          <w:bCs/>
          <w:lang w:val="en-US"/>
        </w:rPr>
      </w:pPr>
    </w:p>
    <w:p w14:paraId="19C6BCE2" w14:textId="543B918B" w:rsidR="00415EA5" w:rsidRDefault="00415EA5" w:rsidP="00415EA5">
      <w:pPr>
        <w:spacing w:line="360" w:lineRule="auto"/>
        <w:jc w:val="both"/>
        <w:rPr>
          <w:b/>
          <w:bCs/>
          <w:lang w:val="en-US"/>
        </w:rPr>
      </w:pPr>
      <w:r>
        <w:rPr>
          <w:b/>
          <w:bCs/>
          <w:lang w:val="en-US"/>
        </w:rPr>
        <w:t>U</w:t>
      </w:r>
      <w:r w:rsidRPr="00600983">
        <w:rPr>
          <w:b/>
          <w:bCs/>
          <w:lang w:val="en-US"/>
        </w:rPr>
        <w:t xml:space="preserve">se of personal care products </w:t>
      </w:r>
      <w:r>
        <w:rPr>
          <w:b/>
          <w:bCs/>
          <w:lang w:val="en-US"/>
        </w:rPr>
        <w:t xml:space="preserve">during pregnancy </w:t>
      </w:r>
      <w:r w:rsidRPr="00600983">
        <w:rPr>
          <w:b/>
          <w:bCs/>
          <w:lang w:val="en-US"/>
        </w:rPr>
        <w:t xml:space="preserve">in </w:t>
      </w:r>
      <w:r>
        <w:rPr>
          <w:b/>
          <w:bCs/>
          <w:lang w:val="en-US"/>
        </w:rPr>
        <w:t>relation to urinary concentrations of select phenols</w:t>
      </w:r>
      <w:r w:rsidRPr="00600983">
        <w:rPr>
          <w:b/>
          <w:bCs/>
          <w:lang w:val="en-US"/>
        </w:rPr>
        <w:t>: a longitudinal analysis from</w:t>
      </w:r>
      <w:r>
        <w:rPr>
          <w:b/>
          <w:bCs/>
          <w:lang w:val="en-US"/>
        </w:rPr>
        <w:t xml:space="preserve"> the</w:t>
      </w:r>
      <w:r w:rsidRPr="00600983">
        <w:rPr>
          <w:b/>
          <w:bCs/>
          <w:lang w:val="en-US"/>
        </w:rPr>
        <w:t xml:space="preserve"> SEPAGES feasibility study</w:t>
      </w:r>
    </w:p>
    <w:p w14:paraId="7848E8F7" w14:textId="77777777" w:rsidR="00415EA5" w:rsidRPr="00600983" w:rsidRDefault="00415EA5" w:rsidP="00415EA5">
      <w:pPr>
        <w:spacing w:line="360" w:lineRule="auto"/>
        <w:jc w:val="both"/>
        <w:rPr>
          <w:b/>
          <w:bCs/>
          <w:lang w:val="en-US"/>
        </w:rPr>
      </w:pPr>
    </w:p>
    <w:p w14:paraId="68AEAEE6" w14:textId="77777777" w:rsidR="005A7FAE" w:rsidRPr="00D3150F" w:rsidRDefault="005A7FAE" w:rsidP="005A7FAE">
      <w:pPr>
        <w:spacing w:line="360" w:lineRule="auto"/>
        <w:jc w:val="both"/>
        <w:rPr>
          <w:bCs/>
          <w:lang w:val="en-US"/>
        </w:rPr>
      </w:pPr>
      <w:r w:rsidRPr="00D3150F">
        <w:rPr>
          <w:bCs/>
          <w:lang w:val="en-US"/>
        </w:rPr>
        <w:t>Dorothy Nakiwala</w:t>
      </w:r>
      <w:r w:rsidRPr="00D3150F">
        <w:rPr>
          <w:bCs/>
          <w:vertAlign w:val="superscript"/>
          <w:lang w:val="en-US"/>
        </w:rPr>
        <w:t>1</w:t>
      </w:r>
      <w:r w:rsidRPr="00D3150F">
        <w:rPr>
          <w:bCs/>
          <w:lang w:val="en-US"/>
        </w:rPr>
        <w:t>, Céline Vernet</w:t>
      </w:r>
      <w:r w:rsidRPr="00D3150F">
        <w:rPr>
          <w:bCs/>
          <w:vertAlign w:val="superscript"/>
          <w:lang w:val="en-US"/>
        </w:rPr>
        <w:t>2</w:t>
      </w:r>
      <w:r>
        <w:rPr>
          <w:bCs/>
          <w:vertAlign w:val="superscript"/>
          <w:lang w:val="en-US"/>
        </w:rPr>
        <w:t>,3</w:t>
      </w:r>
      <w:r w:rsidRPr="00D3150F">
        <w:rPr>
          <w:bCs/>
          <w:lang w:val="en-US"/>
        </w:rPr>
        <w:t>, Sarah Lyon-Caen</w:t>
      </w:r>
      <w:r w:rsidRPr="00D3150F">
        <w:rPr>
          <w:bCs/>
          <w:vertAlign w:val="superscript"/>
          <w:lang w:val="en-US"/>
        </w:rPr>
        <w:t>1</w:t>
      </w:r>
      <w:r w:rsidRPr="00D3150F">
        <w:rPr>
          <w:bCs/>
          <w:lang w:val="en-US"/>
        </w:rPr>
        <w:t>, Anna Lavorel</w:t>
      </w:r>
      <w:r w:rsidRPr="00D3150F">
        <w:rPr>
          <w:bCs/>
          <w:vertAlign w:val="superscript"/>
          <w:lang w:val="en-US"/>
        </w:rPr>
        <w:t>1</w:t>
      </w:r>
      <w:r w:rsidRPr="00D3150F">
        <w:rPr>
          <w:bCs/>
          <w:lang w:val="en-US"/>
        </w:rPr>
        <w:t>, Matthieu Rolland</w:t>
      </w:r>
      <w:r w:rsidRPr="00D3150F">
        <w:rPr>
          <w:bCs/>
          <w:vertAlign w:val="superscript"/>
          <w:lang w:val="en-US"/>
        </w:rPr>
        <w:t>1</w:t>
      </w:r>
      <w:r w:rsidRPr="00D3150F">
        <w:rPr>
          <w:bCs/>
          <w:lang w:val="en-US"/>
        </w:rPr>
        <w:t>, Claire Cracowski</w:t>
      </w:r>
      <w:r>
        <w:rPr>
          <w:bCs/>
          <w:vertAlign w:val="superscript"/>
          <w:lang w:val="en-US"/>
        </w:rPr>
        <w:t>4</w:t>
      </w:r>
      <w:r w:rsidRPr="00D3150F">
        <w:rPr>
          <w:bCs/>
          <w:lang w:val="en-US"/>
        </w:rPr>
        <w:t>, Isabelle Pin</w:t>
      </w:r>
      <w:r w:rsidRPr="00D3150F">
        <w:rPr>
          <w:bCs/>
          <w:vertAlign w:val="superscript"/>
          <w:lang w:val="en-US"/>
        </w:rPr>
        <w:t>1,</w:t>
      </w:r>
      <w:r>
        <w:rPr>
          <w:bCs/>
          <w:vertAlign w:val="superscript"/>
          <w:lang w:val="en-US"/>
        </w:rPr>
        <w:t>5</w:t>
      </w:r>
      <w:r w:rsidRPr="00D3150F">
        <w:rPr>
          <w:bCs/>
          <w:lang w:val="en-US"/>
        </w:rPr>
        <w:t>, Antonia M. Calafat</w:t>
      </w:r>
      <w:r>
        <w:rPr>
          <w:bCs/>
          <w:vertAlign w:val="superscript"/>
          <w:lang w:val="en-US"/>
        </w:rPr>
        <w:t>6</w:t>
      </w:r>
      <w:r w:rsidRPr="00D3150F">
        <w:rPr>
          <w:bCs/>
          <w:lang w:val="en-US"/>
        </w:rPr>
        <w:t>, Rémy Slama</w:t>
      </w:r>
      <w:r w:rsidRPr="00D3150F">
        <w:rPr>
          <w:bCs/>
          <w:vertAlign w:val="superscript"/>
          <w:lang w:val="en-US"/>
        </w:rPr>
        <w:t>1**</w:t>
      </w:r>
      <w:r w:rsidRPr="00D3150F">
        <w:rPr>
          <w:bCs/>
          <w:lang w:val="en-US"/>
        </w:rPr>
        <w:t>, Claire Philippat</w:t>
      </w:r>
      <w:r w:rsidRPr="00D3150F">
        <w:rPr>
          <w:bCs/>
          <w:vertAlign w:val="superscript"/>
          <w:lang w:val="en-US"/>
        </w:rPr>
        <w:t>1**</w:t>
      </w:r>
      <w:r w:rsidRPr="00D3150F">
        <w:rPr>
          <w:bCs/>
          <w:lang w:val="en-US"/>
        </w:rPr>
        <w:t xml:space="preserve"> and the SEPAGES study group</w:t>
      </w:r>
    </w:p>
    <w:p w14:paraId="547239D2" w14:textId="77777777" w:rsidR="007B2038" w:rsidRDefault="007B2038" w:rsidP="00415EA5">
      <w:pPr>
        <w:spacing w:line="360" w:lineRule="auto"/>
        <w:jc w:val="both"/>
        <w:rPr>
          <w:b/>
          <w:bCs/>
          <w:lang w:val="en-US"/>
        </w:rPr>
      </w:pPr>
    </w:p>
    <w:p w14:paraId="05579E3A" w14:textId="39D97E52" w:rsidR="007B2038" w:rsidRPr="001E1325" w:rsidRDefault="007B2038" w:rsidP="001E1325">
      <w:pPr>
        <w:spacing w:line="360" w:lineRule="auto"/>
        <w:jc w:val="both"/>
        <w:rPr>
          <w:bCs/>
          <w:lang w:val="en-US"/>
        </w:rPr>
      </w:pPr>
      <w:r>
        <w:rPr>
          <w:b/>
          <w:bCs/>
          <w:lang w:val="en-US"/>
        </w:rPr>
        <w:t>Contents</w:t>
      </w:r>
    </w:p>
    <w:sdt>
      <w:sdtPr>
        <w:rPr>
          <w:rFonts w:ascii="Times New Roman" w:hAnsi="Times New Roman"/>
          <w:b w:val="0"/>
          <w:bCs w:val="0"/>
          <w:i w:val="0"/>
          <w:iCs w:val="0"/>
        </w:rPr>
        <w:id w:val="-1080827425"/>
        <w:docPartObj>
          <w:docPartGallery w:val="Table of Contents"/>
          <w:docPartUnique/>
        </w:docPartObj>
      </w:sdtPr>
      <w:sdtEndPr>
        <w:rPr>
          <w:noProof/>
        </w:rPr>
      </w:sdtEndPr>
      <w:sdtContent>
        <w:p w14:paraId="7E4E4CF8" w14:textId="355164FC" w:rsidR="001E1325" w:rsidRPr="001E1325" w:rsidRDefault="007B2038" w:rsidP="001E1325">
          <w:pPr>
            <w:pStyle w:val="TOC1"/>
            <w:rPr>
              <w:rFonts w:eastAsiaTheme="minorEastAsia" w:cstheme="minorBidi"/>
              <w:b w:val="0"/>
              <w:bCs w:val="0"/>
              <w:i w:val="0"/>
              <w:iCs w:val="0"/>
              <w:noProof/>
            </w:rPr>
          </w:pPr>
          <w:r w:rsidRPr="001E1325">
            <w:rPr>
              <w:b w:val="0"/>
              <w:i w:val="0"/>
            </w:rPr>
            <w:fldChar w:fldCharType="begin"/>
          </w:r>
          <w:r w:rsidRPr="001E1325">
            <w:rPr>
              <w:b w:val="0"/>
              <w:i w:val="0"/>
            </w:rPr>
            <w:instrText xml:space="preserve"> TOC \o "1-3" \h \z \u </w:instrText>
          </w:r>
          <w:r w:rsidRPr="001E1325">
            <w:rPr>
              <w:b w:val="0"/>
              <w:i w:val="0"/>
            </w:rPr>
            <w:fldChar w:fldCharType="separate"/>
          </w:r>
          <w:hyperlink w:anchor="_Toc30534409" w:history="1">
            <w:r w:rsidR="001E1325" w:rsidRPr="001E1325">
              <w:rPr>
                <w:rStyle w:val="Hyperlink"/>
                <w:rFonts w:ascii="Times New Roman" w:hAnsi="Times New Roman"/>
                <w:b w:val="0"/>
                <w:i w:val="0"/>
                <w:noProof/>
                <w:lang w:val="en-US"/>
              </w:rPr>
              <w:t xml:space="preserve">Table S1: </w:t>
            </w:r>
            <w:r w:rsidR="001E1325" w:rsidRPr="001E1325">
              <w:rPr>
                <w:rStyle w:val="Hyperlink"/>
                <w:rFonts w:ascii="Times New Roman" w:hAnsi="Times New Roman"/>
                <w:b w:val="0"/>
                <w:i w:val="0"/>
                <w:noProof/>
                <w:highlight w:val="white"/>
                <w:lang w:val="en-US"/>
              </w:rPr>
              <w:t xml:space="preserve">Summary of the results of previous epidemiological studies looking at the associations between </w:t>
            </w:r>
            <w:r w:rsidR="001E1325" w:rsidRPr="001E1325">
              <w:rPr>
                <w:rStyle w:val="Hyperlink"/>
                <w:rFonts w:ascii="Times New Roman" w:hAnsi="Times New Roman"/>
                <w:b w:val="0"/>
                <w:i w:val="0"/>
                <w:noProof/>
                <w:lang w:val="en-US"/>
              </w:rPr>
              <w:t>PCP</w:t>
            </w:r>
            <w:r w:rsidR="001E1325" w:rsidRPr="001E1325">
              <w:rPr>
                <w:rStyle w:val="Hyperlink"/>
                <w:rFonts w:ascii="Times New Roman" w:hAnsi="Times New Roman"/>
                <w:b w:val="0"/>
                <w:i w:val="0"/>
                <w:noProof/>
                <w:vertAlign w:val="superscript"/>
                <w:lang w:val="en-US"/>
              </w:rPr>
              <w:t>a</w:t>
            </w:r>
            <w:r w:rsidR="001E1325" w:rsidRPr="001E1325">
              <w:rPr>
                <w:rStyle w:val="Hyperlink"/>
                <w:rFonts w:ascii="Times New Roman" w:hAnsi="Times New Roman"/>
                <w:b w:val="0"/>
                <w:i w:val="0"/>
                <w:noProof/>
                <w:lang w:val="en-US"/>
              </w:rPr>
              <w:t xml:space="preserve"> used in the previous 24 to 48 hours and urinary concentrations of phenols during pregnancy and PCP survey studies.</w:t>
            </w:r>
            <w:r w:rsidR="001E1325" w:rsidRPr="001E1325">
              <w:rPr>
                <w:b w:val="0"/>
                <w:i w:val="0"/>
                <w:noProof/>
                <w:webHidden/>
              </w:rPr>
              <w:tab/>
            </w:r>
            <w:r w:rsidR="001E1325" w:rsidRPr="001E1325">
              <w:rPr>
                <w:b w:val="0"/>
                <w:i w:val="0"/>
                <w:noProof/>
                <w:webHidden/>
              </w:rPr>
              <w:fldChar w:fldCharType="begin"/>
            </w:r>
            <w:r w:rsidR="001E1325" w:rsidRPr="001E1325">
              <w:rPr>
                <w:b w:val="0"/>
                <w:i w:val="0"/>
                <w:noProof/>
                <w:webHidden/>
              </w:rPr>
              <w:instrText xml:space="preserve"> PAGEREF _Toc30534409 \h </w:instrText>
            </w:r>
            <w:r w:rsidR="001E1325" w:rsidRPr="001E1325">
              <w:rPr>
                <w:b w:val="0"/>
                <w:i w:val="0"/>
                <w:noProof/>
                <w:webHidden/>
              </w:rPr>
            </w:r>
            <w:r w:rsidR="001E1325" w:rsidRPr="001E1325">
              <w:rPr>
                <w:b w:val="0"/>
                <w:i w:val="0"/>
                <w:noProof/>
                <w:webHidden/>
              </w:rPr>
              <w:fldChar w:fldCharType="separate"/>
            </w:r>
            <w:r w:rsidR="001E1325" w:rsidRPr="001E1325">
              <w:rPr>
                <w:b w:val="0"/>
                <w:i w:val="0"/>
                <w:noProof/>
                <w:webHidden/>
              </w:rPr>
              <w:t>2</w:t>
            </w:r>
            <w:r w:rsidR="001E1325" w:rsidRPr="001E1325">
              <w:rPr>
                <w:b w:val="0"/>
                <w:i w:val="0"/>
                <w:noProof/>
                <w:webHidden/>
              </w:rPr>
              <w:fldChar w:fldCharType="end"/>
            </w:r>
          </w:hyperlink>
        </w:p>
        <w:p w14:paraId="1CEBC40D" w14:textId="7925A3B1" w:rsidR="001E1325" w:rsidRPr="001E1325" w:rsidRDefault="00A26DB3" w:rsidP="001E1325">
          <w:pPr>
            <w:pStyle w:val="TOC1"/>
            <w:rPr>
              <w:rFonts w:eastAsiaTheme="minorEastAsia" w:cstheme="minorBidi"/>
              <w:b w:val="0"/>
              <w:bCs w:val="0"/>
              <w:i w:val="0"/>
              <w:iCs w:val="0"/>
              <w:noProof/>
            </w:rPr>
          </w:pPr>
          <w:hyperlink w:anchor="_Toc30534410" w:history="1">
            <w:r w:rsidR="001E1325" w:rsidRPr="001E1325">
              <w:rPr>
                <w:rStyle w:val="Hyperlink"/>
                <w:rFonts w:ascii="Times New Roman" w:hAnsi="Times New Roman"/>
                <w:b w:val="0"/>
                <w:i w:val="0"/>
                <w:noProof/>
                <w:lang w:val="en-US"/>
              </w:rPr>
              <w:t>Table S2: Medians</w:t>
            </w:r>
            <w:r w:rsidR="001E1325" w:rsidRPr="001E1325">
              <w:rPr>
                <w:rStyle w:val="Hyperlink"/>
                <w:rFonts w:ascii="Times New Roman" w:hAnsi="Times New Roman"/>
                <w:b w:val="0"/>
                <w:i w:val="0"/>
                <w:noProof/>
                <w:vertAlign w:val="superscript"/>
                <w:lang w:val="en-US"/>
              </w:rPr>
              <w:t>a</w:t>
            </w:r>
            <w:r w:rsidR="001E1325" w:rsidRPr="001E1325">
              <w:rPr>
                <w:rStyle w:val="Hyperlink"/>
                <w:rFonts w:ascii="Times New Roman" w:hAnsi="Times New Roman"/>
                <w:b w:val="0"/>
                <w:i w:val="0"/>
                <w:noProof/>
                <w:lang w:val="en-US"/>
              </w:rPr>
              <w:t xml:space="preserve"> of phenol urinary concentrations  in previous studies of epidemiological studies of pregnant women </w:t>
            </w:r>
            <w:r w:rsidR="001E1325" w:rsidRPr="001E1325">
              <w:rPr>
                <w:rStyle w:val="Hyperlink"/>
                <w:rFonts w:ascii="Times New Roman" w:hAnsi="Times New Roman"/>
                <w:b w:val="0"/>
                <w:i w:val="0"/>
                <w:noProof/>
                <w:highlight w:val="white"/>
                <w:lang w:val="en-US"/>
              </w:rPr>
              <w:t xml:space="preserve">that assessed between </w:t>
            </w:r>
            <w:r w:rsidR="001E1325" w:rsidRPr="001E1325">
              <w:rPr>
                <w:rStyle w:val="Hyperlink"/>
                <w:rFonts w:ascii="Times New Roman" w:hAnsi="Times New Roman"/>
                <w:b w:val="0"/>
                <w:i w:val="0"/>
                <w:noProof/>
                <w:lang w:val="en-US"/>
              </w:rPr>
              <w:t>PCP used in the previous 24 to 48 hours and urinary concentrations of phenols during pregnancy and PCP survey studies</w:t>
            </w:r>
            <w:r w:rsidR="001E1325" w:rsidRPr="001E1325">
              <w:rPr>
                <w:b w:val="0"/>
                <w:i w:val="0"/>
                <w:noProof/>
                <w:webHidden/>
              </w:rPr>
              <w:tab/>
            </w:r>
            <w:r w:rsidR="001E1325" w:rsidRPr="001E1325">
              <w:rPr>
                <w:b w:val="0"/>
                <w:i w:val="0"/>
                <w:noProof/>
                <w:webHidden/>
              </w:rPr>
              <w:fldChar w:fldCharType="begin"/>
            </w:r>
            <w:r w:rsidR="001E1325" w:rsidRPr="001E1325">
              <w:rPr>
                <w:b w:val="0"/>
                <w:i w:val="0"/>
                <w:noProof/>
                <w:webHidden/>
              </w:rPr>
              <w:instrText xml:space="preserve"> PAGEREF _Toc30534410 \h </w:instrText>
            </w:r>
            <w:r w:rsidR="001E1325" w:rsidRPr="001E1325">
              <w:rPr>
                <w:b w:val="0"/>
                <w:i w:val="0"/>
                <w:noProof/>
                <w:webHidden/>
              </w:rPr>
            </w:r>
            <w:r w:rsidR="001E1325" w:rsidRPr="001E1325">
              <w:rPr>
                <w:b w:val="0"/>
                <w:i w:val="0"/>
                <w:noProof/>
                <w:webHidden/>
              </w:rPr>
              <w:fldChar w:fldCharType="separate"/>
            </w:r>
            <w:r w:rsidR="001E1325" w:rsidRPr="001E1325">
              <w:rPr>
                <w:b w:val="0"/>
                <w:i w:val="0"/>
                <w:noProof/>
                <w:webHidden/>
              </w:rPr>
              <w:t>4</w:t>
            </w:r>
            <w:r w:rsidR="001E1325" w:rsidRPr="001E1325">
              <w:rPr>
                <w:b w:val="0"/>
                <w:i w:val="0"/>
                <w:noProof/>
                <w:webHidden/>
              </w:rPr>
              <w:fldChar w:fldCharType="end"/>
            </w:r>
          </w:hyperlink>
        </w:p>
        <w:p w14:paraId="1BCCE73D" w14:textId="42D7BDD7" w:rsidR="001E1325" w:rsidRPr="001E1325" w:rsidRDefault="00A26DB3" w:rsidP="001E1325">
          <w:pPr>
            <w:pStyle w:val="TOC1"/>
            <w:rPr>
              <w:rFonts w:eastAsiaTheme="minorEastAsia" w:cstheme="minorBidi"/>
              <w:b w:val="0"/>
              <w:bCs w:val="0"/>
              <w:i w:val="0"/>
              <w:iCs w:val="0"/>
              <w:noProof/>
            </w:rPr>
          </w:pPr>
          <w:hyperlink w:anchor="_Toc30534411" w:history="1">
            <w:r w:rsidR="001E1325" w:rsidRPr="001E1325">
              <w:rPr>
                <w:rStyle w:val="Hyperlink"/>
                <w:rFonts w:ascii="Times New Roman" w:hAnsi="Times New Roman"/>
                <w:b w:val="0"/>
                <w:i w:val="0"/>
                <w:noProof/>
                <w:lang w:val="en-GB" w:eastAsia="fr-FR"/>
              </w:rPr>
              <w:t>Table S3: Spearman</w:t>
            </w:r>
            <w:r w:rsidR="001E1325" w:rsidRPr="001E1325">
              <w:rPr>
                <w:rStyle w:val="Hyperlink"/>
                <w:rFonts w:ascii="Times New Roman" w:eastAsia="Helvetica" w:hAnsi="Times New Roman"/>
                <w:b w:val="0"/>
                <w:i w:val="0"/>
                <w:noProof/>
                <w:lang w:val="en-GB" w:eastAsia="fr-FR"/>
              </w:rPr>
              <w:t>’</w:t>
            </w:r>
            <w:r w:rsidR="001E1325" w:rsidRPr="001E1325">
              <w:rPr>
                <w:rStyle w:val="Hyperlink"/>
                <w:rFonts w:ascii="Times New Roman" w:hAnsi="Times New Roman"/>
                <w:b w:val="0"/>
                <w:i w:val="0"/>
                <w:noProof/>
                <w:lang w:val="en-GB" w:eastAsia="fr-FR"/>
              </w:rPr>
              <w:t>s correlation coefficients between phenol concentrations and specific gravity (178 urine samples of 8 pregnant women)</w:t>
            </w:r>
            <w:r w:rsidR="001E1325" w:rsidRPr="001E1325">
              <w:rPr>
                <w:b w:val="0"/>
                <w:i w:val="0"/>
                <w:noProof/>
                <w:webHidden/>
              </w:rPr>
              <w:tab/>
            </w:r>
            <w:r w:rsidR="001E1325" w:rsidRPr="001E1325">
              <w:rPr>
                <w:b w:val="0"/>
                <w:i w:val="0"/>
                <w:noProof/>
                <w:webHidden/>
              </w:rPr>
              <w:fldChar w:fldCharType="begin"/>
            </w:r>
            <w:r w:rsidR="001E1325" w:rsidRPr="001E1325">
              <w:rPr>
                <w:b w:val="0"/>
                <w:i w:val="0"/>
                <w:noProof/>
                <w:webHidden/>
              </w:rPr>
              <w:instrText xml:space="preserve"> PAGEREF _Toc30534411 \h </w:instrText>
            </w:r>
            <w:r w:rsidR="001E1325" w:rsidRPr="001E1325">
              <w:rPr>
                <w:b w:val="0"/>
                <w:i w:val="0"/>
                <w:noProof/>
                <w:webHidden/>
              </w:rPr>
            </w:r>
            <w:r w:rsidR="001E1325" w:rsidRPr="001E1325">
              <w:rPr>
                <w:b w:val="0"/>
                <w:i w:val="0"/>
                <w:noProof/>
                <w:webHidden/>
              </w:rPr>
              <w:fldChar w:fldCharType="separate"/>
            </w:r>
            <w:r w:rsidR="001E1325" w:rsidRPr="001E1325">
              <w:rPr>
                <w:b w:val="0"/>
                <w:i w:val="0"/>
                <w:noProof/>
                <w:webHidden/>
              </w:rPr>
              <w:t>5</w:t>
            </w:r>
            <w:r w:rsidR="001E1325" w:rsidRPr="001E1325">
              <w:rPr>
                <w:b w:val="0"/>
                <w:i w:val="0"/>
                <w:noProof/>
                <w:webHidden/>
              </w:rPr>
              <w:fldChar w:fldCharType="end"/>
            </w:r>
          </w:hyperlink>
        </w:p>
        <w:p w14:paraId="1ECFD1B3" w14:textId="02D028E5" w:rsidR="001E1325" w:rsidRPr="001E1325" w:rsidRDefault="00A26DB3" w:rsidP="001E1325">
          <w:pPr>
            <w:pStyle w:val="TOC1"/>
            <w:rPr>
              <w:rFonts w:eastAsiaTheme="minorEastAsia" w:cstheme="minorBidi"/>
              <w:b w:val="0"/>
              <w:bCs w:val="0"/>
              <w:i w:val="0"/>
              <w:iCs w:val="0"/>
              <w:noProof/>
            </w:rPr>
          </w:pPr>
          <w:hyperlink w:anchor="_Toc30534412" w:history="1">
            <w:r w:rsidR="001E1325" w:rsidRPr="001E1325">
              <w:rPr>
                <w:rStyle w:val="Hyperlink"/>
                <w:rFonts w:ascii="Times New Roman" w:hAnsi="Times New Roman"/>
                <w:b w:val="0"/>
                <w:i w:val="0"/>
                <w:noProof/>
                <w:lang w:val="en-US"/>
              </w:rPr>
              <w:t>Figure S1:</w:t>
            </w:r>
            <w:r w:rsidR="001E1325" w:rsidRPr="001E1325">
              <w:rPr>
                <w:rStyle w:val="Hyperlink"/>
                <w:rFonts w:ascii="Times New Roman" w:hAnsi="Times New Roman"/>
                <w:b w:val="0"/>
                <w:i w:val="0"/>
                <w:noProof/>
                <w:shd w:val="clear" w:color="auto" w:fill="FFFCF0"/>
                <w:lang w:val="en-US"/>
              </w:rPr>
              <w:t xml:space="preserve"> </w:t>
            </w:r>
            <w:r w:rsidR="001E1325" w:rsidRPr="001E1325">
              <w:rPr>
                <w:rStyle w:val="Hyperlink"/>
                <w:rFonts w:ascii="Times New Roman" w:hAnsi="Times New Roman"/>
                <w:b w:val="0"/>
                <w:i w:val="0"/>
                <w:noProof/>
                <w:lang w:val="en-US"/>
              </w:rPr>
              <w:t>Variability of urinary concentrations of 10 phenols (</w:t>
            </w:r>
            <w:r w:rsidR="001E1325" w:rsidRPr="001E1325">
              <w:rPr>
                <w:rStyle w:val="Hyperlink"/>
                <w:rFonts w:ascii="Times New Roman" w:hAnsi="Times New Roman"/>
                <w:b w:val="0"/>
                <w:i w:val="0"/>
                <w:noProof/>
              </w:rPr>
              <w:t>μ</w:t>
            </w:r>
            <w:r w:rsidR="001E1325" w:rsidRPr="001E1325">
              <w:rPr>
                <w:rStyle w:val="Hyperlink"/>
                <w:rFonts w:ascii="Times New Roman" w:hAnsi="Times New Roman"/>
                <w:b w:val="0"/>
                <w:i w:val="0"/>
                <w:noProof/>
                <w:lang w:val="en-US"/>
              </w:rPr>
              <w:t>g/L) in spot urine samples for one woman collected over a week of follow up (N of woman 1 =72 )</w:t>
            </w:r>
            <w:r w:rsidR="001E1325" w:rsidRPr="001E1325">
              <w:rPr>
                <w:b w:val="0"/>
                <w:i w:val="0"/>
                <w:noProof/>
                <w:webHidden/>
              </w:rPr>
              <w:tab/>
            </w:r>
            <w:r w:rsidR="001E1325" w:rsidRPr="001E1325">
              <w:rPr>
                <w:b w:val="0"/>
                <w:i w:val="0"/>
                <w:noProof/>
                <w:webHidden/>
              </w:rPr>
              <w:fldChar w:fldCharType="begin"/>
            </w:r>
            <w:r w:rsidR="001E1325" w:rsidRPr="001E1325">
              <w:rPr>
                <w:b w:val="0"/>
                <w:i w:val="0"/>
                <w:noProof/>
                <w:webHidden/>
              </w:rPr>
              <w:instrText xml:space="preserve"> PAGEREF _Toc30534412 \h </w:instrText>
            </w:r>
            <w:r w:rsidR="001E1325" w:rsidRPr="001E1325">
              <w:rPr>
                <w:b w:val="0"/>
                <w:i w:val="0"/>
                <w:noProof/>
                <w:webHidden/>
              </w:rPr>
            </w:r>
            <w:r w:rsidR="001E1325" w:rsidRPr="001E1325">
              <w:rPr>
                <w:b w:val="0"/>
                <w:i w:val="0"/>
                <w:noProof/>
                <w:webHidden/>
              </w:rPr>
              <w:fldChar w:fldCharType="separate"/>
            </w:r>
            <w:r w:rsidR="001E1325" w:rsidRPr="001E1325">
              <w:rPr>
                <w:b w:val="0"/>
                <w:i w:val="0"/>
                <w:noProof/>
                <w:webHidden/>
              </w:rPr>
              <w:t>6</w:t>
            </w:r>
            <w:r w:rsidR="001E1325" w:rsidRPr="001E1325">
              <w:rPr>
                <w:b w:val="0"/>
                <w:i w:val="0"/>
                <w:noProof/>
                <w:webHidden/>
              </w:rPr>
              <w:fldChar w:fldCharType="end"/>
            </w:r>
          </w:hyperlink>
        </w:p>
        <w:p w14:paraId="25AC7EE5" w14:textId="0BE4BB11" w:rsidR="001E1325" w:rsidRPr="001E1325" w:rsidRDefault="00A26DB3" w:rsidP="001E1325">
          <w:pPr>
            <w:pStyle w:val="TOC1"/>
            <w:rPr>
              <w:rFonts w:eastAsiaTheme="minorEastAsia" w:cstheme="minorBidi"/>
              <w:b w:val="0"/>
              <w:bCs w:val="0"/>
              <w:i w:val="0"/>
              <w:iCs w:val="0"/>
              <w:noProof/>
            </w:rPr>
          </w:pPr>
          <w:hyperlink w:anchor="_Toc30534413" w:history="1">
            <w:r w:rsidR="001E1325" w:rsidRPr="001E1325">
              <w:rPr>
                <w:rStyle w:val="Hyperlink"/>
                <w:rFonts w:ascii="Times New Roman" w:hAnsi="Times New Roman"/>
                <w:b w:val="0"/>
                <w:i w:val="0"/>
                <w:noProof/>
                <w:lang w:val="en-US"/>
              </w:rPr>
              <w:t>Table S4: Adjusted percent change (</w:t>
            </w:r>
            <w:r w:rsidR="001E1325" w:rsidRPr="001E1325">
              <w:rPr>
                <w:rStyle w:val="Hyperlink"/>
                <w:rFonts w:ascii="Times New Roman" w:hAnsi="Times New Roman"/>
                <w:b w:val="0"/>
                <w:i w:val="0"/>
                <w:noProof/>
              </w:rPr>
              <w:t>β</w:t>
            </w:r>
            <w:r w:rsidR="001E1325" w:rsidRPr="001E1325">
              <w:rPr>
                <w:rStyle w:val="Hyperlink"/>
                <w:rFonts w:ascii="Times New Roman" w:hAnsi="Times New Roman"/>
                <w:b w:val="0"/>
                <w:i w:val="0"/>
                <w:noProof/>
                <w:lang w:val="en-US"/>
              </w:rPr>
              <w:t>) in the ln-transformed phenol urinary concentrations in relation to the total number of times PCPs were used in last 0 to 24 (N= 178 urine samples of 8 women); adjusted for time since last meal</w:t>
            </w:r>
            <w:r w:rsidR="001E1325" w:rsidRPr="001E1325">
              <w:rPr>
                <w:b w:val="0"/>
                <w:i w:val="0"/>
                <w:noProof/>
                <w:webHidden/>
              </w:rPr>
              <w:tab/>
            </w:r>
            <w:r w:rsidR="001E1325" w:rsidRPr="001E1325">
              <w:rPr>
                <w:b w:val="0"/>
                <w:i w:val="0"/>
                <w:noProof/>
                <w:webHidden/>
              </w:rPr>
              <w:fldChar w:fldCharType="begin"/>
            </w:r>
            <w:r w:rsidR="001E1325" w:rsidRPr="001E1325">
              <w:rPr>
                <w:b w:val="0"/>
                <w:i w:val="0"/>
                <w:noProof/>
                <w:webHidden/>
              </w:rPr>
              <w:instrText xml:space="preserve"> PAGEREF _Toc30534413 \h </w:instrText>
            </w:r>
            <w:r w:rsidR="001E1325" w:rsidRPr="001E1325">
              <w:rPr>
                <w:b w:val="0"/>
                <w:i w:val="0"/>
                <w:noProof/>
                <w:webHidden/>
              </w:rPr>
            </w:r>
            <w:r w:rsidR="001E1325" w:rsidRPr="001E1325">
              <w:rPr>
                <w:b w:val="0"/>
                <w:i w:val="0"/>
                <w:noProof/>
                <w:webHidden/>
              </w:rPr>
              <w:fldChar w:fldCharType="separate"/>
            </w:r>
            <w:r w:rsidR="001E1325" w:rsidRPr="001E1325">
              <w:rPr>
                <w:b w:val="0"/>
                <w:i w:val="0"/>
                <w:noProof/>
                <w:webHidden/>
              </w:rPr>
              <w:t>7</w:t>
            </w:r>
            <w:r w:rsidR="001E1325" w:rsidRPr="001E1325">
              <w:rPr>
                <w:b w:val="0"/>
                <w:i w:val="0"/>
                <w:noProof/>
                <w:webHidden/>
              </w:rPr>
              <w:fldChar w:fldCharType="end"/>
            </w:r>
          </w:hyperlink>
        </w:p>
        <w:p w14:paraId="658CD9E0" w14:textId="79C27AAA" w:rsidR="001E1325" w:rsidRPr="001E1325" w:rsidRDefault="00A26DB3" w:rsidP="001E1325">
          <w:pPr>
            <w:pStyle w:val="TOC1"/>
            <w:rPr>
              <w:rFonts w:eastAsiaTheme="minorEastAsia" w:cstheme="minorBidi"/>
              <w:b w:val="0"/>
              <w:bCs w:val="0"/>
              <w:i w:val="0"/>
              <w:iCs w:val="0"/>
              <w:noProof/>
            </w:rPr>
          </w:pPr>
          <w:hyperlink w:anchor="_Toc30534414" w:history="1">
            <w:r w:rsidR="001E1325" w:rsidRPr="001E1325">
              <w:rPr>
                <w:rStyle w:val="Hyperlink"/>
                <w:rFonts w:ascii="Times New Roman" w:hAnsi="Times New Roman"/>
                <w:b w:val="0"/>
                <w:i w:val="0"/>
                <w:noProof/>
                <w:lang w:val="en-US"/>
              </w:rPr>
              <w:t>Figure S2: Adjusted percent change in phenol urinary concentrations with specific PCP (yes / no) and the total number of PCP applications in the past 0 to 6, 6 to 12 and 12 to 24 hours, additionally adjusted for time since last meal.</w:t>
            </w:r>
            <w:r w:rsidR="001E1325" w:rsidRPr="001E1325">
              <w:rPr>
                <w:b w:val="0"/>
                <w:i w:val="0"/>
                <w:noProof/>
                <w:webHidden/>
              </w:rPr>
              <w:tab/>
            </w:r>
            <w:r w:rsidR="001E1325" w:rsidRPr="001E1325">
              <w:rPr>
                <w:b w:val="0"/>
                <w:i w:val="0"/>
                <w:noProof/>
                <w:webHidden/>
              </w:rPr>
              <w:fldChar w:fldCharType="begin"/>
            </w:r>
            <w:r w:rsidR="001E1325" w:rsidRPr="001E1325">
              <w:rPr>
                <w:b w:val="0"/>
                <w:i w:val="0"/>
                <w:noProof/>
                <w:webHidden/>
              </w:rPr>
              <w:instrText xml:space="preserve"> PAGEREF _Toc30534414 \h </w:instrText>
            </w:r>
            <w:r w:rsidR="001E1325" w:rsidRPr="001E1325">
              <w:rPr>
                <w:b w:val="0"/>
                <w:i w:val="0"/>
                <w:noProof/>
                <w:webHidden/>
              </w:rPr>
            </w:r>
            <w:r w:rsidR="001E1325" w:rsidRPr="001E1325">
              <w:rPr>
                <w:b w:val="0"/>
                <w:i w:val="0"/>
                <w:noProof/>
                <w:webHidden/>
              </w:rPr>
              <w:fldChar w:fldCharType="separate"/>
            </w:r>
            <w:r w:rsidR="001E1325" w:rsidRPr="001E1325">
              <w:rPr>
                <w:b w:val="0"/>
                <w:i w:val="0"/>
                <w:noProof/>
                <w:webHidden/>
              </w:rPr>
              <w:t>8</w:t>
            </w:r>
            <w:r w:rsidR="001E1325" w:rsidRPr="001E1325">
              <w:rPr>
                <w:b w:val="0"/>
                <w:i w:val="0"/>
                <w:noProof/>
                <w:webHidden/>
              </w:rPr>
              <w:fldChar w:fldCharType="end"/>
            </w:r>
          </w:hyperlink>
        </w:p>
        <w:p w14:paraId="678F598A" w14:textId="731BC73C" w:rsidR="001E1325" w:rsidRPr="001E1325" w:rsidRDefault="00A26DB3" w:rsidP="001E1325">
          <w:pPr>
            <w:pStyle w:val="TOC1"/>
            <w:rPr>
              <w:rFonts w:eastAsiaTheme="minorEastAsia" w:cstheme="minorBidi"/>
              <w:b w:val="0"/>
              <w:bCs w:val="0"/>
              <w:i w:val="0"/>
              <w:iCs w:val="0"/>
              <w:noProof/>
            </w:rPr>
          </w:pPr>
          <w:hyperlink w:anchor="_Toc30534415" w:history="1">
            <w:r w:rsidR="001E1325" w:rsidRPr="001E1325">
              <w:rPr>
                <w:rStyle w:val="Hyperlink"/>
                <w:rFonts w:ascii="Times New Roman" w:hAnsi="Times New Roman"/>
                <w:b w:val="0"/>
                <w:i w:val="0"/>
                <w:noProof/>
                <w:lang w:val="en-US"/>
              </w:rPr>
              <w:t>Figure S3: Adjusted percent change in phenol urinary concentrations with total number of PCP applications or single PCP used in the previous 0 to 24 hours</w:t>
            </w:r>
            <w:r w:rsidR="001E1325" w:rsidRPr="001E1325">
              <w:rPr>
                <w:b w:val="0"/>
                <w:i w:val="0"/>
                <w:noProof/>
                <w:webHidden/>
              </w:rPr>
              <w:tab/>
            </w:r>
            <w:r w:rsidR="001E1325" w:rsidRPr="001E1325">
              <w:rPr>
                <w:b w:val="0"/>
                <w:i w:val="0"/>
                <w:noProof/>
                <w:webHidden/>
              </w:rPr>
              <w:fldChar w:fldCharType="begin"/>
            </w:r>
            <w:r w:rsidR="001E1325" w:rsidRPr="001E1325">
              <w:rPr>
                <w:b w:val="0"/>
                <w:i w:val="0"/>
                <w:noProof/>
                <w:webHidden/>
              </w:rPr>
              <w:instrText xml:space="preserve"> PAGEREF _Toc30534415 \h </w:instrText>
            </w:r>
            <w:r w:rsidR="001E1325" w:rsidRPr="001E1325">
              <w:rPr>
                <w:b w:val="0"/>
                <w:i w:val="0"/>
                <w:noProof/>
                <w:webHidden/>
              </w:rPr>
            </w:r>
            <w:r w:rsidR="001E1325" w:rsidRPr="001E1325">
              <w:rPr>
                <w:b w:val="0"/>
                <w:i w:val="0"/>
                <w:noProof/>
                <w:webHidden/>
              </w:rPr>
              <w:fldChar w:fldCharType="separate"/>
            </w:r>
            <w:r w:rsidR="001E1325" w:rsidRPr="001E1325">
              <w:rPr>
                <w:b w:val="0"/>
                <w:i w:val="0"/>
                <w:noProof/>
                <w:webHidden/>
              </w:rPr>
              <w:t>10</w:t>
            </w:r>
            <w:r w:rsidR="001E1325" w:rsidRPr="001E1325">
              <w:rPr>
                <w:b w:val="0"/>
                <w:i w:val="0"/>
                <w:noProof/>
                <w:webHidden/>
              </w:rPr>
              <w:fldChar w:fldCharType="end"/>
            </w:r>
          </w:hyperlink>
        </w:p>
        <w:p w14:paraId="016AE3F2" w14:textId="788FA5D3" w:rsidR="001E1325" w:rsidRPr="001E1325" w:rsidRDefault="00A26DB3" w:rsidP="001E1325">
          <w:pPr>
            <w:pStyle w:val="TOC1"/>
            <w:rPr>
              <w:rFonts w:eastAsiaTheme="minorEastAsia" w:cstheme="minorBidi"/>
              <w:b w:val="0"/>
              <w:bCs w:val="0"/>
              <w:i w:val="0"/>
              <w:iCs w:val="0"/>
              <w:noProof/>
            </w:rPr>
          </w:pPr>
          <w:hyperlink w:anchor="_Toc30534416" w:history="1">
            <w:r w:rsidR="001E1325" w:rsidRPr="001E1325">
              <w:rPr>
                <w:rStyle w:val="Hyperlink"/>
                <w:rFonts w:ascii="Times New Roman" w:hAnsi="Times New Roman"/>
                <w:b w:val="0"/>
                <w:i w:val="0"/>
                <w:noProof/>
                <w:lang w:val="en-US"/>
              </w:rPr>
              <w:t>Table S6: Adjusted percent change (</w:t>
            </w:r>
            <w:r w:rsidR="001E1325" w:rsidRPr="001E1325">
              <w:rPr>
                <w:rStyle w:val="Hyperlink"/>
                <w:rFonts w:ascii="Times New Roman" w:hAnsi="Times New Roman"/>
                <w:b w:val="0"/>
                <w:i w:val="0"/>
                <w:noProof/>
                <w:shd w:val="clear" w:color="auto" w:fill="FFFFFF"/>
                <w:lang w:eastAsia="fr-FR"/>
              </w:rPr>
              <w:t>β</w:t>
            </w:r>
            <w:r w:rsidR="001E1325" w:rsidRPr="001E1325">
              <w:rPr>
                <w:rStyle w:val="Hyperlink"/>
                <w:rFonts w:ascii="Times New Roman" w:hAnsi="Times New Roman"/>
                <w:b w:val="0"/>
                <w:i w:val="0"/>
                <w:noProof/>
                <w:lang w:val="en-US"/>
              </w:rPr>
              <w:t>) in phenol urinary concentrations with  use of specific PCP (yes / no) in the past 0 to 6, 6 to 12 and 12 to 24 hours (corresponding to Figure 1)</w:t>
            </w:r>
            <w:r w:rsidR="001E1325" w:rsidRPr="001E1325">
              <w:rPr>
                <w:b w:val="0"/>
                <w:i w:val="0"/>
                <w:noProof/>
                <w:webHidden/>
              </w:rPr>
              <w:tab/>
            </w:r>
            <w:r w:rsidR="001E1325" w:rsidRPr="001E1325">
              <w:rPr>
                <w:b w:val="0"/>
                <w:i w:val="0"/>
                <w:noProof/>
                <w:webHidden/>
              </w:rPr>
              <w:fldChar w:fldCharType="begin"/>
            </w:r>
            <w:r w:rsidR="001E1325" w:rsidRPr="001E1325">
              <w:rPr>
                <w:b w:val="0"/>
                <w:i w:val="0"/>
                <w:noProof/>
                <w:webHidden/>
              </w:rPr>
              <w:instrText xml:space="preserve"> PAGEREF _Toc30534416 \h </w:instrText>
            </w:r>
            <w:r w:rsidR="001E1325" w:rsidRPr="001E1325">
              <w:rPr>
                <w:b w:val="0"/>
                <w:i w:val="0"/>
                <w:noProof/>
                <w:webHidden/>
              </w:rPr>
            </w:r>
            <w:r w:rsidR="001E1325" w:rsidRPr="001E1325">
              <w:rPr>
                <w:b w:val="0"/>
                <w:i w:val="0"/>
                <w:noProof/>
                <w:webHidden/>
              </w:rPr>
              <w:fldChar w:fldCharType="separate"/>
            </w:r>
            <w:r w:rsidR="001E1325" w:rsidRPr="001E1325">
              <w:rPr>
                <w:b w:val="0"/>
                <w:i w:val="0"/>
                <w:noProof/>
                <w:webHidden/>
              </w:rPr>
              <w:t>11</w:t>
            </w:r>
            <w:r w:rsidR="001E1325" w:rsidRPr="001E1325">
              <w:rPr>
                <w:b w:val="0"/>
                <w:i w:val="0"/>
                <w:noProof/>
                <w:webHidden/>
              </w:rPr>
              <w:fldChar w:fldCharType="end"/>
            </w:r>
          </w:hyperlink>
        </w:p>
        <w:p w14:paraId="2399040D" w14:textId="0EDAE34A" w:rsidR="007B2038" w:rsidRPr="001E1325" w:rsidRDefault="007B2038" w:rsidP="001E1325">
          <w:pPr>
            <w:jc w:val="both"/>
          </w:pPr>
          <w:r w:rsidRPr="001E1325">
            <w:rPr>
              <w:bCs/>
              <w:noProof/>
            </w:rPr>
            <w:fldChar w:fldCharType="end"/>
          </w:r>
        </w:p>
      </w:sdtContent>
    </w:sdt>
    <w:p w14:paraId="317BEA48" w14:textId="20060440" w:rsidR="00706295" w:rsidRDefault="00706295" w:rsidP="00415EA5">
      <w:pPr>
        <w:spacing w:line="360" w:lineRule="auto"/>
        <w:jc w:val="both"/>
        <w:rPr>
          <w:bCs/>
          <w:lang w:val="en-US"/>
        </w:rPr>
        <w:sectPr w:rsidR="00706295" w:rsidSect="00F94424">
          <w:headerReference w:type="even" r:id="rId7"/>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cols w:space="708"/>
          <w:docGrid w:linePitch="360"/>
        </w:sectPr>
      </w:pPr>
    </w:p>
    <w:p w14:paraId="0FAAC044" w14:textId="113E0C56" w:rsidR="00706295" w:rsidRPr="005E3316" w:rsidRDefault="00BE3BBD" w:rsidP="00706295">
      <w:pPr>
        <w:pStyle w:val="Heading1"/>
        <w:rPr>
          <w:rFonts w:ascii="Times New Roman" w:hAnsi="Times New Roman" w:cs="Times New Roman"/>
          <w:color w:val="auto"/>
          <w:sz w:val="24"/>
          <w:szCs w:val="24"/>
          <w:highlight w:val="white"/>
          <w:lang w:val="en-US"/>
        </w:rPr>
      </w:pPr>
      <w:bookmarkStart w:id="0" w:name="_Toc30534409"/>
      <w:r w:rsidRPr="005E3316">
        <w:rPr>
          <w:rFonts w:ascii="Times New Roman" w:hAnsi="Times New Roman" w:cs="Times New Roman"/>
          <w:color w:val="auto"/>
          <w:sz w:val="24"/>
          <w:szCs w:val="24"/>
          <w:lang w:val="en-US"/>
        </w:rPr>
        <w:lastRenderedPageBreak/>
        <w:t>Tabl</w:t>
      </w:r>
      <w:r w:rsidR="00FD17CA" w:rsidRPr="005E3316">
        <w:rPr>
          <w:rFonts w:ascii="Times New Roman" w:hAnsi="Times New Roman" w:cs="Times New Roman"/>
          <w:color w:val="auto"/>
          <w:sz w:val="24"/>
          <w:szCs w:val="24"/>
          <w:lang w:val="en-US"/>
        </w:rPr>
        <w:t>e S1</w:t>
      </w:r>
      <w:r w:rsidRPr="005E3316">
        <w:rPr>
          <w:rFonts w:ascii="Times New Roman" w:hAnsi="Times New Roman" w:cs="Times New Roman"/>
          <w:color w:val="auto"/>
          <w:sz w:val="24"/>
          <w:szCs w:val="24"/>
          <w:lang w:val="en-US"/>
        </w:rPr>
        <w:t xml:space="preserve">: </w:t>
      </w:r>
      <w:r w:rsidR="00706295" w:rsidRPr="005E3316">
        <w:rPr>
          <w:rFonts w:ascii="Times New Roman" w:hAnsi="Times New Roman" w:cs="Times New Roman"/>
          <w:color w:val="auto"/>
          <w:sz w:val="24"/>
          <w:szCs w:val="24"/>
          <w:highlight w:val="white"/>
          <w:lang w:val="en-US"/>
        </w:rPr>
        <w:t xml:space="preserve">Summary of the results of previous </w:t>
      </w:r>
      <w:r w:rsidR="005E3316">
        <w:rPr>
          <w:rFonts w:ascii="Times New Roman" w:hAnsi="Times New Roman" w:cs="Times New Roman"/>
          <w:color w:val="auto"/>
          <w:sz w:val="24"/>
          <w:szCs w:val="24"/>
          <w:highlight w:val="white"/>
          <w:lang w:val="en-US"/>
        </w:rPr>
        <w:t xml:space="preserve">epidemiological </w:t>
      </w:r>
      <w:r w:rsidR="00706295" w:rsidRPr="005E3316">
        <w:rPr>
          <w:rFonts w:ascii="Times New Roman" w:hAnsi="Times New Roman" w:cs="Times New Roman"/>
          <w:color w:val="auto"/>
          <w:sz w:val="24"/>
          <w:szCs w:val="24"/>
          <w:highlight w:val="white"/>
          <w:lang w:val="en-US"/>
        </w:rPr>
        <w:t xml:space="preserve">studies looking at the associations between </w:t>
      </w:r>
      <w:proofErr w:type="spellStart"/>
      <w:r w:rsidR="00706295" w:rsidRPr="005E3316">
        <w:rPr>
          <w:rFonts w:ascii="Times New Roman" w:hAnsi="Times New Roman" w:cs="Times New Roman"/>
          <w:color w:val="auto"/>
          <w:sz w:val="24"/>
          <w:szCs w:val="24"/>
          <w:lang w:val="en-US"/>
        </w:rPr>
        <w:t>PCP</w:t>
      </w:r>
      <w:r w:rsidR="00A51123" w:rsidRPr="009C7EF7">
        <w:rPr>
          <w:rFonts w:ascii="Times New Roman" w:hAnsi="Times New Roman" w:cs="Times New Roman"/>
          <w:color w:val="auto"/>
          <w:sz w:val="24"/>
          <w:szCs w:val="24"/>
          <w:vertAlign w:val="superscript"/>
          <w:lang w:val="en-US"/>
        </w:rPr>
        <w:t>a</w:t>
      </w:r>
      <w:proofErr w:type="spellEnd"/>
      <w:r w:rsidR="00706295" w:rsidRPr="005E3316">
        <w:rPr>
          <w:rFonts w:ascii="Times New Roman" w:hAnsi="Times New Roman" w:cs="Times New Roman"/>
          <w:color w:val="auto"/>
          <w:sz w:val="24"/>
          <w:szCs w:val="24"/>
          <w:lang w:val="en-US"/>
        </w:rPr>
        <w:t xml:space="preserve"> used in the previous 24 to 48 hours and urinary concentrations of phenols during pregnancy </w:t>
      </w:r>
      <w:r w:rsidR="005E3316" w:rsidRPr="005E3316">
        <w:rPr>
          <w:rFonts w:ascii="Times New Roman" w:hAnsi="Times New Roman" w:cs="Times New Roman"/>
          <w:color w:val="auto"/>
          <w:sz w:val="24"/>
          <w:szCs w:val="24"/>
          <w:lang w:val="en-US"/>
        </w:rPr>
        <w:t>and P</w:t>
      </w:r>
      <w:r w:rsidR="005E3316">
        <w:rPr>
          <w:rFonts w:ascii="Times New Roman" w:hAnsi="Times New Roman" w:cs="Times New Roman"/>
          <w:color w:val="auto"/>
          <w:sz w:val="24"/>
          <w:szCs w:val="24"/>
          <w:lang w:val="en-US"/>
        </w:rPr>
        <w:t>CP survey studies</w:t>
      </w:r>
      <w:r w:rsidR="00A51123">
        <w:rPr>
          <w:rFonts w:ascii="Times New Roman" w:hAnsi="Times New Roman" w:cs="Times New Roman"/>
          <w:color w:val="auto"/>
          <w:sz w:val="24"/>
          <w:szCs w:val="24"/>
          <w:lang w:val="en-US"/>
        </w:rPr>
        <w:t>.</w:t>
      </w:r>
      <w:bookmarkEnd w:id="0"/>
      <w:r w:rsidR="00706295" w:rsidRPr="005E3316">
        <w:rPr>
          <w:rFonts w:ascii="Times New Roman" w:hAnsi="Times New Roman" w:cs="Times New Roman"/>
          <w:color w:val="auto"/>
          <w:sz w:val="24"/>
          <w:szCs w:val="24"/>
          <w:lang w:val="en-US"/>
        </w:rPr>
        <w:t xml:space="preserve"> </w:t>
      </w:r>
    </w:p>
    <w:tbl>
      <w:tblPr>
        <w:tblStyle w:val="TableGrid"/>
        <w:tblW w:w="5619" w:type="pct"/>
        <w:jc w:val="center"/>
        <w:tblBorders>
          <w:insideV w:val="none" w:sz="0" w:space="0" w:color="auto"/>
        </w:tblBorders>
        <w:tblLayout w:type="fixed"/>
        <w:tblLook w:val="04A0" w:firstRow="1" w:lastRow="0" w:firstColumn="1" w:lastColumn="0" w:noHBand="0" w:noVBand="1"/>
      </w:tblPr>
      <w:tblGrid>
        <w:gridCol w:w="1129"/>
        <w:gridCol w:w="1702"/>
        <w:gridCol w:w="1702"/>
        <w:gridCol w:w="1699"/>
        <w:gridCol w:w="1777"/>
        <w:gridCol w:w="1623"/>
        <w:gridCol w:w="1702"/>
        <w:gridCol w:w="1563"/>
        <w:gridCol w:w="1416"/>
        <w:gridCol w:w="1416"/>
      </w:tblGrid>
      <w:tr w:rsidR="001E1325" w:rsidRPr="00036462" w14:paraId="08140CCE" w14:textId="77777777" w:rsidTr="001E1325">
        <w:trPr>
          <w:trHeight w:val="284"/>
          <w:jc w:val="center"/>
        </w:trPr>
        <w:tc>
          <w:tcPr>
            <w:tcW w:w="3603" w:type="pct"/>
            <w:gridSpan w:val="7"/>
            <w:tcBorders>
              <w:right w:val="single" w:sz="4" w:space="0" w:color="auto"/>
            </w:tcBorders>
          </w:tcPr>
          <w:p w14:paraId="7A0FE7BF" w14:textId="727051F3" w:rsidR="001E1325" w:rsidRPr="001E1325" w:rsidRDefault="001E1325" w:rsidP="001E1325">
            <w:pPr>
              <w:jc w:val="center"/>
              <w:rPr>
                <w:b/>
                <w:color w:val="000000" w:themeColor="text1"/>
                <w:sz w:val="18"/>
                <w:szCs w:val="18"/>
              </w:rPr>
            </w:pPr>
            <w:r w:rsidRPr="001E1325">
              <w:rPr>
                <w:b/>
                <w:sz w:val="24"/>
                <w:szCs w:val="24"/>
                <w:highlight w:val="white"/>
              </w:rPr>
              <w:t>Epidemiological studies</w:t>
            </w:r>
          </w:p>
        </w:tc>
        <w:tc>
          <w:tcPr>
            <w:tcW w:w="1397" w:type="pct"/>
            <w:gridSpan w:val="3"/>
            <w:tcBorders>
              <w:left w:val="single" w:sz="4" w:space="0" w:color="auto"/>
            </w:tcBorders>
          </w:tcPr>
          <w:p w14:paraId="1C8A7E17" w14:textId="7145D146" w:rsidR="001E1325" w:rsidRPr="001E1325" w:rsidRDefault="001E1325" w:rsidP="001E1325">
            <w:pPr>
              <w:jc w:val="center"/>
              <w:rPr>
                <w:b/>
                <w:color w:val="000000" w:themeColor="text1"/>
                <w:sz w:val="18"/>
                <w:szCs w:val="18"/>
              </w:rPr>
            </w:pPr>
            <w:r w:rsidRPr="001E1325">
              <w:rPr>
                <w:b/>
                <w:sz w:val="24"/>
                <w:szCs w:val="24"/>
              </w:rPr>
              <w:t>PCP survey studies</w:t>
            </w:r>
          </w:p>
        </w:tc>
      </w:tr>
      <w:tr w:rsidR="001E1325" w:rsidRPr="005A7FAE" w14:paraId="0CA5696F" w14:textId="77777777" w:rsidTr="00CE0AFF">
        <w:trPr>
          <w:trHeight w:val="284"/>
          <w:jc w:val="center"/>
        </w:trPr>
        <w:tc>
          <w:tcPr>
            <w:tcW w:w="359" w:type="pct"/>
            <w:hideMark/>
          </w:tcPr>
          <w:p w14:paraId="00DA4F61" w14:textId="77777777" w:rsidR="001E1325" w:rsidRPr="00F67A0A" w:rsidRDefault="001E1325" w:rsidP="00CE0AFF">
            <w:pPr>
              <w:jc w:val="center"/>
              <w:rPr>
                <w:b/>
                <w:color w:val="000000" w:themeColor="text1"/>
                <w:sz w:val="18"/>
                <w:szCs w:val="18"/>
              </w:rPr>
            </w:pPr>
            <w:r w:rsidRPr="00F67A0A">
              <w:rPr>
                <w:b/>
                <w:color w:val="000000" w:themeColor="text1"/>
                <w:sz w:val="18"/>
                <w:szCs w:val="18"/>
              </w:rPr>
              <w:t>Author</w:t>
            </w:r>
          </w:p>
        </w:tc>
        <w:tc>
          <w:tcPr>
            <w:tcW w:w="541" w:type="pct"/>
          </w:tcPr>
          <w:p w14:paraId="5223E932" w14:textId="77777777" w:rsidR="001E1325" w:rsidRPr="00F67A0A" w:rsidRDefault="001E1325" w:rsidP="00CE0AFF">
            <w:pPr>
              <w:rPr>
                <w:b/>
                <w:color w:val="000000" w:themeColor="text1"/>
                <w:sz w:val="18"/>
                <w:szCs w:val="18"/>
              </w:rPr>
            </w:pPr>
            <w:r w:rsidRPr="00F67A0A">
              <w:rPr>
                <w:b/>
                <w:color w:val="000000" w:themeColor="text1"/>
                <w:sz w:val="18"/>
                <w:szCs w:val="18"/>
              </w:rPr>
              <w:t xml:space="preserve">Current study </w:t>
            </w:r>
          </w:p>
          <w:p w14:paraId="46B5FC68" w14:textId="77777777" w:rsidR="001E1325" w:rsidRPr="00F67A0A" w:rsidRDefault="001E1325" w:rsidP="00CE0AFF">
            <w:pPr>
              <w:rPr>
                <w:b/>
                <w:color w:val="000000" w:themeColor="text1"/>
                <w:sz w:val="18"/>
                <w:szCs w:val="18"/>
              </w:rPr>
            </w:pPr>
            <w:r w:rsidRPr="00F67A0A">
              <w:rPr>
                <w:b/>
                <w:color w:val="000000" w:themeColor="text1"/>
                <w:sz w:val="18"/>
                <w:szCs w:val="18"/>
              </w:rPr>
              <w:t xml:space="preserve">Nakiwala et al,  </w:t>
            </w:r>
          </w:p>
        </w:tc>
        <w:tc>
          <w:tcPr>
            <w:tcW w:w="541" w:type="pct"/>
          </w:tcPr>
          <w:p w14:paraId="4EA0ED88" w14:textId="77777777" w:rsidR="001E1325" w:rsidRPr="00F67A0A" w:rsidRDefault="001E1325" w:rsidP="00CE0AFF">
            <w:pPr>
              <w:rPr>
                <w:b/>
                <w:color w:val="000000" w:themeColor="text1"/>
                <w:sz w:val="18"/>
                <w:szCs w:val="18"/>
              </w:rPr>
            </w:pPr>
            <w:r w:rsidRPr="00F67A0A">
              <w:rPr>
                <w:b/>
                <w:color w:val="000000" w:themeColor="text1"/>
                <w:sz w:val="18"/>
                <w:szCs w:val="18"/>
              </w:rPr>
              <w:fldChar w:fldCharType="begin"/>
            </w:r>
            <w:r>
              <w:rPr>
                <w:b/>
                <w:color w:val="000000" w:themeColor="text1"/>
                <w:sz w:val="18"/>
                <w:szCs w:val="18"/>
              </w:rPr>
              <w:instrText xml:space="preserve"> ADDIN ZOTERO_ITEM CSL_CITATION {"citationID":"pMeZBSlp","properties":{"formattedCitation":"(Meeker et al., 2013)","plainCitation":"(Meeker et al., 2013)","noteIndex":0},"citationItems":[{"id":41,"uris":["http://zotero.org/users/5150748/items/23S6LZG8"],"uri":["http://zotero.org/users/5150748/items/23S6LZG8"],"itemData":{"id":41,"type":"article-journal","abstract":"Puerto Rico has higher rates of a range of endocrine-related diseases and disorders compared to the United States. However, little is known to date about human exposures to known or potential endocrine disrupting chemicals (EDCs) in Puerto Rico. We recruited 105 pregnant women in Northern Puerto Rico who provided urine samples and questionnaire data at three times (18 ± 2, 22 ± 2, and 26 ± 2 weeks) during gestation. We measured the urinary concentrations of five phenols and three parabens: 2,4-dichlorophenol (24-DCP), 2,5-dichlorophenol (25-DCP), benzophenone-3 (BP-3), bisphenol A (BPA), triclosan (TCS), butyl paraben (B-PB), methyl paraben (M-PB), and propyl paraben (P-PB). The frequent detection of these chemicals suggests that exposure is highly prevalent among these Puerto Rican pregnant women. Urinary concentrations of TCS, BP-3, and 25-DCP were higher than among women of reproductive age in the US general population, while concentrations of BPA, 24-DCP, and parabens were similar. Intraclass correlation coefficients (ICC) varied widely between biomarkers; BPA had the lowest ICC (0.24) and BP-3 had the highest (0.62), followed by 25-DCP (0.49) and TCS (0.47). We found positive associations between biomarker concentrations with self-reported use of liquid soap (TCS), sunscreen (BP-3), lotion (BP-3 and parabens), and cosmetics (parabens). Our results can inform future epidemiology studies and strategies to reduce exposure to these chemicals or their precursors.","container-title":"Environmental science &amp; technology","DOI":"10.1021/es400510g","ISSN":"1520-5851","issue":"7","note":"PMID: 23469879","page":"3439–47","title":"Distribution, variability, and predictors of urinary concentrations of phenols and parabens among pregnant women in Puerto Rico.","volume":"47","author":[{"family":"Meeker","given":"John D"},{"family":"Cantonwine","given":"David E"},{"family":"Rivera-González","given":"Luis O"},{"family":"Ferguson","given":"Kelly K"},{"family":"Mukherjee","given":"Bhramar"},{"family":"Calafat","given":"Antonia M"},{"family":"Ye","given":"Xiaoyun"},{"family":"Anzalota Del Toro","given":"Liza V"},{"family":"Crespo-Hernández","given":"Noé"},{"family":"Jiménez-Vélez","given":"Braulio"},{"family":"Alshawabkeh","given":"Akram N"},{"family":"Cordero","given":"José F"}],"issued":{"date-parts":[["2013",4]]}}}],"schema":"https://github.com/citation-style-language/schema/raw/master/csl-citation.json"} </w:instrText>
            </w:r>
            <w:r w:rsidRPr="00F67A0A">
              <w:rPr>
                <w:b/>
                <w:color w:val="000000" w:themeColor="text1"/>
                <w:sz w:val="18"/>
                <w:szCs w:val="18"/>
              </w:rPr>
              <w:fldChar w:fldCharType="separate"/>
            </w:r>
            <w:r w:rsidRPr="00F67A0A">
              <w:rPr>
                <w:b/>
                <w:noProof/>
                <w:color w:val="000000" w:themeColor="text1"/>
                <w:sz w:val="18"/>
                <w:szCs w:val="18"/>
              </w:rPr>
              <w:t>(Meeker et al., 2013)</w:t>
            </w:r>
            <w:r w:rsidRPr="00F67A0A">
              <w:rPr>
                <w:b/>
                <w:color w:val="000000" w:themeColor="text1"/>
                <w:sz w:val="18"/>
                <w:szCs w:val="18"/>
              </w:rPr>
              <w:fldChar w:fldCharType="end"/>
            </w:r>
          </w:p>
        </w:tc>
        <w:tc>
          <w:tcPr>
            <w:tcW w:w="540" w:type="pct"/>
            <w:hideMark/>
          </w:tcPr>
          <w:p w14:paraId="0EC56CC0" w14:textId="77777777" w:rsidR="001E1325" w:rsidRPr="00F67A0A" w:rsidRDefault="001E1325" w:rsidP="00CE0AFF">
            <w:pPr>
              <w:rPr>
                <w:b/>
                <w:color w:val="000000" w:themeColor="text1"/>
                <w:sz w:val="18"/>
                <w:szCs w:val="18"/>
              </w:rPr>
            </w:pPr>
            <w:r w:rsidRPr="00F67A0A">
              <w:rPr>
                <w:b/>
                <w:color w:val="000000" w:themeColor="text1"/>
                <w:sz w:val="18"/>
                <w:szCs w:val="18"/>
              </w:rPr>
              <w:fldChar w:fldCharType="begin"/>
            </w:r>
            <w:r>
              <w:rPr>
                <w:b/>
                <w:color w:val="000000" w:themeColor="text1"/>
                <w:sz w:val="18"/>
                <w:szCs w:val="18"/>
              </w:rPr>
              <w:instrText xml:space="preserve"> ADDIN ZOTERO_ITEM CSL_CITATION {"citationID":"NJIn0WYD","properties":{"formattedCitation":"(Braun et al., 2014)","plainCitation":"(Braun et al., 2014)","noteIndex":0},"citationItems":[{"id":59,"uris":["http://zotero.org/users/5150748/items/IHPARNXM"],"uri":["http://zotero.org/users/5150748/items/IHPARNXM"],"itemData":{"id":59,"type":"article-journal","abstract":"Parabens and phthalates are potential endocrine disruptors frequently used in personal care/beauty products, and the developing fetus may be sensitive to these chemicals. We measured urinary butyl-paraben (BP), methyl-paraben, propyl-paraben, mono-n-butyl phthalate (MBP), and monoethyl phthalate (MEP) concentrations up to three times in 177 pregnant women from a fertility clinic in Boston, MA. Using linear mixed models, we examined the relationship between self-reported personal care product use in the previous 24 h and urinary paraben and phthalate metabolite concentrations. Lotion, cosmetic, and cologne/perfume use were associated with the greatest increases in the molar sum of phthalate metabolite and paraben concentrations, although the magnitude of individual biomarker increases varied by product used. For example, women who used lotion had BP concentrations 111% higher (95% confidence interval (CI): 41%, 216%) than non-users, whereas their MBP concentrations were only 28% higher (CI: 2%, 62%). Women using cologne/perfume had MEP concentrations 167% (CI: 98%, 261%) higher than non-users, but BP concentrations were similar. We observed a monotonic dose-response relationship between the total number of products used and urinary paraben and phthalate metabolite concentrations. These results suggest that questionnaire data may be useful for assessing exposure to a mixture of chemicals from personal care products during pregnancy.","container-title":"Journal of Exposure Science and Environmental Epidemiology","DOI":"10.1038/jes.2013.69","ISSN":"1559-0631","issue":"5","note":"PMID: 24149971","page":"459–466","title":"Personal care product use and urinary phthalate metabolite and paraben concentrations during pregnancy among women from a fertility clinic","volume":"24","author":[{"family":"Braun","given":"Joe M"},{"family":"Just","given":"Allan C"},{"family":"Williams","given":"Paige L"},{"family":"Smith","given":"Kristen W"},{"family":"Calafat","given":"Antonia M"},{"family":"Hauser","given":"Russ"}],"issued":{"date-parts":[["2014",9]]}}}],"schema":"https://github.com/citation-style-language/schema/raw/master/csl-citation.json"} </w:instrText>
            </w:r>
            <w:r w:rsidRPr="00F67A0A">
              <w:rPr>
                <w:b/>
                <w:color w:val="000000" w:themeColor="text1"/>
                <w:sz w:val="18"/>
                <w:szCs w:val="18"/>
              </w:rPr>
              <w:fldChar w:fldCharType="separate"/>
            </w:r>
            <w:r w:rsidRPr="00F67A0A">
              <w:rPr>
                <w:b/>
                <w:noProof/>
                <w:color w:val="000000" w:themeColor="text1"/>
                <w:sz w:val="18"/>
                <w:szCs w:val="18"/>
              </w:rPr>
              <w:t>(Braun et al., 2014)</w:t>
            </w:r>
            <w:r w:rsidRPr="00F67A0A">
              <w:rPr>
                <w:b/>
                <w:color w:val="000000" w:themeColor="text1"/>
                <w:sz w:val="18"/>
                <w:szCs w:val="18"/>
              </w:rPr>
              <w:fldChar w:fldCharType="end"/>
            </w:r>
          </w:p>
        </w:tc>
        <w:tc>
          <w:tcPr>
            <w:tcW w:w="565" w:type="pct"/>
            <w:hideMark/>
          </w:tcPr>
          <w:p w14:paraId="46E9BC45" w14:textId="77777777" w:rsidR="001E1325" w:rsidRPr="00F67A0A" w:rsidRDefault="001E1325" w:rsidP="00CE0AFF">
            <w:pPr>
              <w:rPr>
                <w:b/>
                <w:color w:val="000000" w:themeColor="text1"/>
                <w:sz w:val="18"/>
                <w:szCs w:val="18"/>
              </w:rPr>
            </w:pPr>
            <w:r w:rsidRPr="00F67A0A">
              <w:rPr>
                <w:b/>
                <w:color w:val="000000" w:themeColor="text1"/>
                <w:sz w:val="18"/>
                <w:szCs w:val="18"/>
              </w:rPr>
              <w:fldChar w:fldCharType="begin"/>
            </w:r>
            <w:r>
              <w:rPr>
                <w:b/>
                <w:color w:val="000000" w:themeColor="text1"/>
                <w:sz w:val="18"/>
                <w:szCs w:val="18"/>
              </w:rPr>
              <w:instrText xml:space="preserve"> ADDIN ZOTERO_ITEM CSL_CITATION {"citationID":"rSR9vajX","properties":{"formattedCitation":"(Larsson et al., 2014)","plainCitation":"(Larsson et al., 2014)","noteIndex":0},"citationItems":[{"id":454,"uris":["http://zotero.org/users/5150748/items/FMT8B9WE"],"uri":["http://zotero.org/users/5150748/items/FMT8B9WE"],"itemData":{"id":454,"type":"article-journal","abstract":"Chemicals such as phthalates, parabens, bisphenol A (BPA) and triclosan (TCS), used in a wide variety of consumer products, are suspected endocrine disrupters although their level of toxicity is thought to be low. Combined exposure may occur through ingestion, inhalation and dermal exposure, and their toxic as well as combined effects are poorly understood. The objective of the study was to estimate the exposure to these chemicals in Swedish mothers and their children (6–11years old) and investigate potential predictors of the exposure. Urine samples from 98 mother–child couples living in either a rural or an urban area were analyzed for the concentrations of four metabolites of di-(2-ethylhexyl) phthalate (DEHP), three metabolites of di-iso-nonyl phthalate (DiNP), mono-ethyl phthalate (MEP), mono-benzyl phthalate (MBzP) and mono-n-butyl phthalate (MnBP), methylparaben (MetP), ethylparaben (EthP), propylparaben (ProP), butylparaben, benzylparaben, BPA, and TCS. Information on sociodemographics, food consumption habits and use of personal care products, obtained via a questionnaire, was used to investigate the associations between the urinary levels of chemicals and potential exposure factors. There were fairly good correlations of biomarker levels between the mothers and their children. The children had generally higher levels of phthalates (geometric mean ΣDEHP 65.5μg/L; ΣDiNP 37.8μg/L; MBzP 19.9μg/L; MnBP 76.9μg/L) than the mothers (ΣDEHP 38.4μg/L; ΣDiNP 33.8μg/L; MBzP 12.8μg/L; MnBP 63.0μg/L). Conversely, the mother's levels of parabens (MetP 37.8μg/L; ProP 13.9μg/L) and MEP (43.4μg/L) were higher than the children's levels of parabens (MetP 6.8μg/L; ProP 2.1μg/L) and MEP (28.8μg/L). The urinary levels of low molecular weight phthalates were higher among mothers and children in the rural area (MBzP p=&lt;0.001; MnBP p=0.001–0.002), which is probably due to higher presence of PVC in floorings and wall coverings in this area, whereas the levels of parabens were higher among the children in the urban area (MetP p=0.003; ProP p=0.004) than in the rural area. The levels of high molecular weight phthalates were associated with consumption of certain foods (i.e. chocolate and ice cream) whereas the levels of parabens were associated with use of cosmetics and personal care products.","container-title":"Environment International","DOI":"10.1016/j.envint.2014.08.014","ISSN":"0160-4120","journalAbbreviation":"Environment International","page":"323-333","source":"ScienceDirect","title":"Exposure determinants of phthalates, parabens, bisphenol A and triclosan in Swedish mothers and their children","volume":"73","author":[{"family":"Larsson","given":"Kristin"},{"family":"Ljung Björklund","given":"Karin"},{"family":"Palm","given":"Brita"},{"family":"Wennberg","given":"Maria"},{"family":"Kaj","given":"Lennart"},{"family":"Lindh","given":"Christian H."},{"family":"Jönsson","given":"Bo A. G."},{"family":"Berglund","given":"Marika"}],"issued":{"date-parts":[["2014",12,1]]}}}],"schema":"https://github.com/citation-style-language/schema/raw/master/csl-citation.json"} </w:instrText>
            </w:r>
            <w:r w:rsidRPr="00F67A0A">
              <w:rPr>
                <w:b/>
                <w:color w:val="000000" w:themeColor="text1"/>
                <w:sz w:val="18"/>
                <w:szCs w:val="18"/>
              </w:rPr>
              <w:fldChar w:fldCharType="separate"/>
            </w:r>
            <w:r w:rsidRPr="00F67A0A">
              <w:rPr>
                <w:b/>
                <w:noProof/>
                <w:color w:val="000000" w:themeColor="text1"/>
                <w:sz w:val="18"/>
                <w:szCs w:val="18"/>
              </w:rPr>
              <w:t>(Larsson et al., 2014)</w:t>
            </w:r>
            <w:r w:rsidRPr="00F67A0A">
              <w:rPr>
                <w:b/>
                <w:color w:val="000000" w:themeColor="text1"/>
                <w:sz w:val="18"/>
                <w:szCs w:val="18"/>
              </w:rPr>
              <w:fldChar w:fldCharType="end"/>
            </w:r>
          </w:p>
        </w:tc>
        <w:tc>
          <w:tcPr>
            <w:tcW w:w="516" w:type="pct"/>
          </w:tcPr>
          <w:p w14:paraId="0FE87797" w14:textId="77777777" w:rsidR="001E1325" w:rsidRPr="00F67A0A" w:rsidRDefault="001E1325" w:rsidP="00CE0AFF">
            <w:pPr>
              <w:rPr>
                <w:b/>
                <w:color w:val="000000" w:themeColor="text1"/>
                <w:sz w:val="18"/>
                <w:szCs w:val="18"/>
              </w:rPr>
            </w:pPr>
            <w:r w:rsidRPr="00F67A0A">
              <w:rPr>
                <w:b/>
                <w:color w:val="000000" w:themeColor="text1"/>
                <w:sz w:val="18"/>
                <w:szCs w:val="18"/>
              </w:rPr>
              <w:fldChar w:fldCharType="begin"/>
            </w:r>
            <w:r>
              <w:rPr>
                <w:b/>
                <w:color w:val="000000" w:themeColor="text1"/>
                <w:sz w:val="18"/>
                <w:szCs w:val="18"/>
              </w:rPr>
              <w:instrText xml:space="preserve"> ADDIN ZOTERO_ITEM CSL_CITATION {"citationID":"5JAkwgvy","properties":{"formattedCitation":"(Fisher et al., 2017)","plainCitation":"(Fisher et al., 2017)","noteIndex":0},"citationItems":[{"id":15,"uris":["http://zotero.org/users/5150748/items/UNLPMGBW"],"uri":["http://zotero.org/users/5150748/items/UNLPMGBW"],"itemData":{"id":15,"type":"article-journal","abstract":"Parabens are broad-spectrum antimicrobial preservatives and fragrances used in a wide range of personal care products, pharmaceuticals, and food providing the opportunity for people to be exposed on a daily basis. In 2009-2010, 80 pregnant women from Ottawa Canada participated in the Plastics and Personal-Care Product Use in Pregnancy (P4) Study. A subset of women (n = 31) who provided multiple spot urine samples (n = 542) collected over two 24-h periods had their samples analyzed for methylparaben (MP), n-propylparaben (PP), ethylparaben (EP), butylparaben (BP), isobutylparaben (IBP), and benzylparaben (BzP). These parabens were also measured in breast milk samples collected at approximately 3 months postpartum (n = 56 women). Women kept a diary of products that they used 24 h prior to and during the collection. All parabens measured in maternal urine had moderate to high reproducibility. Women who used lotions in the past 24 h had significantly higher geometric mean paraben concentrations (80-110%) in their urine than women who reported no use in the past 24 h. Women who used shampoo, conditioner, and cosmetics also showed 70-80% higher BP concentrations in their urine. Breast milk samples had \\textgreater50% detection for MP, PP, and EP.","container-title":"Environmental Science &amp; Technology","DOI":"10.1021/acs.est.6b04302","ISSN":"0013-936X","issue":"7","note":"PMID: 28318231","page":"4009–4017","title":"Paraben Concentrations in Maternal Urine and Breast Milk and Its Association with Personal Care Product Use","volume":"51","author":[{"family":"Fisher","given":"Mandy"},{"family":"MacPherson","given":"Susan"},{"family":"Braun","given":"Joseph M."},{"family":"Hauser","given":"Russ"},{"family":"Walker","given":"Mark"},{"family":"Feeley","given":"Mark"},{"family":"Mallick","given":"Ranjeeta"},{"family":"Bérubé","given":"René"},{"family":"Arbuckle","given":"Tye E."}],"issued":{"date-parts":[["2017",4]]}}}],"schema":"https://github.com/citation-style-language/schema/raw/master/csl-citation.json"} </w:instrText>
            </w:r>
            <w:r w:rsidRPr="00F67A0A">
              <w:rPr>
                <w:b/>
                <w:color w:val="000000" w:themeColor="text1"/>
                <w:sz w:val="18"/>
                <w:szCs w:val="18"/>
              </w:rPr>
              <w:fldChar w:fldCharType="separate"/>
            </w:r>
            <w:r w:rsidRPr="00F67A0A">
              <w:rPr>
                <w:b/>
                <w:noProof/>
                <w:color w:val="000000" w:themeColor="text1"/>
                <w:sz w:val="18"/>
                <w:szCs w:val="18"/>
              </w:rPr>
              <w:t>(Fisher et al., 2017)</w:t>
            </w:r>
            <w:r w:rsidRPr="00F67A0A">
              <w:rPr>
                <w:b/>
                <w:color w:val="000000" w:themeColor="text1"/>
                <w:sz w:val="18"/>
                <w:szCs w:val="18"/>
              </w:rPr>
              <w:fldChar w:fldCharType="end"/>
            </w:r>
          </w:p>
        </w:tc>
        <w:tc>
          <w:tcPr>
            <w:tcW w:w="541" w:type="pct"/>
            <w:tcBorders>
              <w:right w:val="single" w:sz="4" w:space="0" w:color="auto"/>
            </w:tcBorders>
            <w:hideMark/>
          </w:tcPr>
          <w:p w14:paraId="64408B22" w14:textId="77777777" w:rsidR="001E1325" w:rsidRPr="00F67A0A" w:rsidRDefault="001E1325" w:rsidP="00CE0AFF">
            <w:pPr>
              <w:rPr>
                <w:b/>
                <w:color w:val="000000" w:themeColor="text1"/>
                <w:sz w:val="18"/>
                <w:szCs w:val="18"/>
              </w:rPr>
            </w:pPr>
            <w:r w:rsidRPr="00F67A0A">
              <w:rPr>
                <w:b/>
                <w:color w:val="000000" w:themeColor="text1"/>
                <w:sz w:val="18"/>
                <w:szCs w:val="18"/>
              </w:rPr>
              <w:fldChar w:fldCharType="begin"/>
            </w:r>
            <w:r>
              <w:rPr>
                <w:b/>
                <w:color w:val="000000" w:themeColor="text1"/>
                <w:sz w:val="18"/>
                <w:szCs w:val="18"/>
              </w:rPr>
              <w:instrText xml:space="preserve"> ADDIN ZOTERO_ITEM CSL_CITATION {"citationID":"KhkyEC4z","properties":{"formattedCitation":"(Ashrap et al., 2018)","plainCitation":"(Ashrap et al., 2018)","noteIndex":0},"citationItems":[{"id":918,"uris":["http://zotero.org/users/5150748/items/VKVBLDIK"],"uri":["http://zotero.org/users/5150748/items/VKVBLDIK"],"itemData":{"id":918,"type":"article-journal","abstract":"Background\nUnderstanding important sources and pathways of exposure to common chemicals known or suspected to impact human health is critical to eliminate or reduce the exposure. This is particularly important in areas such as Puerto Rico, where residents have higher exposures to numerous chemicals, as well as higher rates of many adverse health outcomes, compared to the mainland US.\nObjective\nThe aim of this study was to assess distributions, time trends, and predictors of urinary triclocarban, phenol, and paraben biomarkers measured at multiple times during pregnancy among women living in Northern Puerto Rico.\nMethods\nWe recruited 1003 pregnant women between years 2010 and 2016 from prenatal clinics and collected urine samples and questionnaire data on personal care product use at up to three separate visits, between 16 and 28 weeks gestation. Urine samples were analyzed for triclocarban, seven phenols and four parabens: 2,4-dichlorophenol, 2,5-dichlorophenol, benzophenone-3, bisphenol A (BPA), bisphenol S (BPS), bisphenol F, triclosan, butylparaben, ethylparaben, methylparaben, and propylparaben.\nResults\nDetectable triclocarban, phenol and paraben concentrations among pregnant women were prevalent and tended to be higher than levels measured in women of reproductive age from the general US population, especially triclocarban, which had a median concentration 37 times higher in Puerto Rico participants (2.6 vs 0.07 ng/mL). A decreasing temporal trend was statistically significant for urine concentrations of BPA during the study period, while the BPA substitute BPS showed an increasing temporal trend. Significant and positive associations were found between biomarker concentrations with the products use in the past 48-h (soap, sunscreen, lotion, cosmetics). There was an increasing trend of triclocarban/triclosan urinary concentrations with increased concentrations of triclocarban/triclosan listed as the active ingredient in the bar soap/liquid soap products reported being used.\nConclusion\nOur results suggest several potential exposure sources to triclocarban, phenols, and parabens in this population and may help inform targeted approaches to reduce exposure.","container-title":"Environment International","DOI":"10.1016/j.envint.2018.08.020","ISSN":"0160-4120","journalAbbreviation":"Environment International","page":"990-1002","source":"ScienceDirect","title":"Elevated concentrations of urinary triclocarban, phenol and paraben among pregnant women in Northern Puerto Rico: Predictors and trends","title-short":"Elevated concentrations of urinary triclocarban, phenol and paraben among pregnant women in Northern Puerto Rico","volume":"121","author":[{"family":"Ashrap","given":"Pahriya"},{"family":"Watkins","given":"Deborah J."},{"family":"Calafat","given":"Antonia M."},{"family":"Ye","given":"Xiaoyun"},{"family":"Rosario","given":"Zaira"},{"family":"Brown","given":"Phil"},{"family":"Vélez-Vega","given":"Carmen M."},{"family":"Alshawabkeh","given":"Akram"},{"family":"Cordero","given":"José F."},{"family":"Meeker","given":"John D."}],"issued":{"date-parts":[["2018",12,1]]}}}],"schema":"https://github.com/citation-style-language/schema/raw/master/csl-citation.json"} </w:instrText>
            </w:r>
            <w:r w:rsidRPr="00F67A0A">
              <w:rPr>
                <w:b/>
                <w:color w:val="000000" w:themeColor="text1"/>
                <w:sz w:val="18"/>
                <w:szCs w:val="18"/>
              </w:rPr>
              <w:fldChar w:fldCharType="separate"/>
            </w:r>
            <w:r w:rsidRPr="00F67A0A">
              <w:rPr>
                <w:b/>
                <w:noProof/>
                <w:color w:val="000000" w:themeColor="text1"/>
                <w:sz w:val="18"/>
                <w:szCs w:val="18"/>
              </w:rPr>
              <w:t>(Ashrap et al., 2018)</w:t>
            </w:r>
            <w:r w:rsidRPr="00F67A0A">
              <w:rPr>
                <w:b/>
                <w:color w:val="000000" w:themeColor="text1"/>
                <w:sz w:val="18"/>
                <w:szCs w:val="18"/>
              </w:rPr>
              <w:fldChar w:fldCharType="end"/>
            </w:r>
          </w:p>
        </w:tc>
        <w:tc>
          <w:tcPr>
            <w:tcW w:w="497" w:type="pct"/>
            <w:tcBorders>
              <w:left w:val="single" w:sz="4" w:space="0" w:color="auto"/>
            </w:tcBorders>
          </w:tcPr>
          <w:p w14:paraId="1B2688CC" w14:textId="77777777" w:rsidR="001E1325" w:rsidRPr="00F67A0A" w:rsidRDefault="001E1325" w:rsidP="00CE0AFF">
            <w:pPr>
              <w:rPr>
                <w:b/>
                <w:color w:val="000000" w:themeColor="text1"/>
                <w:sz w:val="18"/>
                <w:szCs w:val="18"/>
              </w:rPr>
            </w:pPr>
            <w:r w:rsidRPr="00F67A0A">
              <w:rPr>
                <w:b/>
                <w:color w:val="000000" w:themeColor="text1"/>
                <w:sz w:val="18"/>
                <w:szCs w:val="18"/>
              </w:rPr>
              <w:fldChar w:fldCharType="begin"/>
            </w:r>
            <w:r>
              <w:rPr>
                <w:b/>
                <w:color w:val="000000" w:themeColor="text1"/>
                <w:sz w:val="18"/>
                <w:szCs w:val="18"/>
              </w:rPr>
              <w:instrText xml:space="preserve"> ADDIN ZOTERO_ITEM CSL_CITATION {"citationID":"PQhAjrWx","properties":{"formattedCitation":"(Dodson et al., 2012)","plainCitation":"(Dodson et al., 2012)","noteIndex":0},"citationItems":[{"id":60,"uris":["http://zotero.org/users/5150748/items/PK55BKV7"],"uri":["http://zotero.org/users/5150748/items/PK55BKV7"],"itemData":{"id":60,"type":"article-journal","abstract":"BACKGROUND Laboratory and human studies raise concerns about endocrine disruption and asthma resulting from exposure to chemicals in consumer products. Limited labeling or testing information is available to evaluate products as exposure sources. OBJECTIVES We analytically quantified endocrine disruptors and asthma-related chemicals in a range of cosmetics, personal care products, cleaners, sunscreens, and vinyl products. We also evaluated whether product labels provide information that can be used to select products without these chemicals. METHODS We selected 213 commercial products representing 50 product types. We tested 42 composited samples of high-market-share products, and we tested 43 alternative products identified using criteria expected to minimize target compounds. Analytes included parabens, phthalates, bisphenol A (BPA), triclosan, ethanolamines, alkylphenols, fragrances, glycol ethers, cyclosiloxanes, and ultraviolet (UV) filters. RESULTS We detected 55 compounds, indicating a wide range of exposures from common products. Vinyl products contained \\textgreater 10% bis(2-ethylhexyl) phthalate (DEHP) and could be an important source of DEHP in homes. In other products, the highest concentrations and numbers of detects were in the fragranced products (e.g., perfume, air fresheners, and dryer sheets) and in sunscreens. Some products that did not contain the well-known endocrine-disrupting phthalates contained other less-studied phthalates (dicyclohexyl phthalate, diisononyl phthalate, and di-n-propyl phthalate; also endocrine-disrupting compounds), suggesting a substitution. Many detected chemicals were not listed on product labels. CONCLUSIONS Common products contain complex mixtures of EDCs and asthma-related compounds. Toxicological studies of these mixtures are needed to understand their biological activity. Regarding epidemiology, our findings raise concern about potential confounding from co-occurring chemicals and misclassification due to variability in product composition. Consumers should be able to avoid some target chemicals-synthetic fragrances, BPA, and regulated active ingredients-using purchasing criteria. More complete product labeling would enable consumers to avoid the rest of the target chemicals.","container-title":"Environmental health perspectives","DOI":"10.1289/ehp.1104052","ISSN":"1552-9924","issue":"7","note":"PMID: 22398195","page":"935–43","title":"Endocrine disruptors and asthma-associated chemicals in consumer products.","volume":"120","author":[{"family":"Dodson","given":"Robin E"},{"family":"Nishioka","given":"Marcia"},{"family":"Standley","given":"Laurel J"},{"family":"Perovich","given":"Laura J"},{"family":"Brody","given":"Julia Green"},{"family":"Rudel","given":"Ruthann A"}],"issued":{"date-parts":[["2012",7]]}}}],"schema":"https://github.com/citation-style-language/schema/raw/master/csl-citation.json"} </w:instrText>
            </w:r>
            <w:r w:rsidRPr="00F67A0A">
              <w:rPr>
                <w:b/>
                <w:color w:val="000000" w:themeColor="text1"/>
                <w:sz w:val="18"/>
                <w:szCs w:val="18"/>
              </w:rPr>
              <w:fldChar w:fldCharType="separate"/>
            </w:r>
            <w:r w:rsidRPr="00F67A0A">
              <w:rPr>
                <w:b/>
                <w:noProof/>
                <w:color w:val="000000" w:themeColor="text1"/>
                <w:sz w:val="18"/>
                <w:szCs w:val="18"/>
              </w:rPr>
              <w:t>(Dodson et al., 2012)</w:t>
            </w:r>
            <w:r w:rsidRPr="00F67A0A">
              <w:rPr>
                <w:b/>
                <w:color w:val="000000" w:themeColor="text1"/>
                <w:sz w:val="18"/>
                <w:szCs w:val="18"/>
              </w:rPr>
              <w:fldChar w:fldCharType="end"/>
            </w:r>
          </w:p>
        </w:tc>
        <w:tc>
          <w:tcPr>
            <w:tcW w:w="450" w:type="pct"/>
          </w:tcPr>
          <w:p w14:paraId="305AADBC" w14:textId="77777777" w:rsidR="001E1325" w:rsidRPr="00F67A0A" w:rsidRDefault="001E1325" w:rsidP="00CE0AFF">
            <w:pPr>
              <w:rPr>
                <w:b/>
                <w:color w:val="000000" w:themeColor="text1"/>
                <w:sz w:val="18"/>
                <w:szCs w:val="18"/>
              </w:rPr>
            </w:pPr>
            <w:r w:rsidRPr="00F67A0A">
              <w:rPr>
                <w:b/>
                <w:color w:val="000000" w:themeColor="text1"/>
                <w:sz w:val="18"/>
                <w:szCs w:val="18"/>
              </w:rPr>
              <w:fldChar w:fldCharType="begin"/>
            </w:r>
            <w:r>
              <w:rPr>
                <w:b/>
                <w:color w:val="000000" w:themeColor="text1"/>
                <w:sz w:val="18"/>
                <w:szCs w:val="18"/>
              </w:rPr>
              <w:instrText xml:space="preserve"> ADDIN ZOTERO_ITEM CSL_CITATION {"citationID":"0a1PgEnC","properties":{"formattedCitation":"(Liao and Kannan, 2014)","plainCitation":"(Liao and Kannan, 2014)","noteIndex":0},"citationItems":[{"id":898,"uris":["http://zotero.org/users/5150748/items/CAX2T9BG"],"uri":["http://zotero.org/users/5150748/items/CAX2T9BG"],"itemData":{"id":898,"type":"article-journal","abstract":"Benzophenone-3 (BP-3) is a sunscreen agent used in a variety of personal care products (PCPs) for the protection of human skin and hair from damage by ultraviolet (UV) radiation. Concerns have been raised over exposure of humans to BP-3, owing to the estrogenic potential of this compound. Nevertheless, the levels and profiles of BP-3 in PCPs and sources of exposure of humans to this estrogenic compound are not well-known. In this study, concentrations of BP-3 were determined in seven categories of 231 PCPs collected from several cities in China (n = 117) and the United States (U.S.) (n = 114), using high-performance liquid chromatography-tandem mass spectrometry (HPLC-MS/MS). BP-3 was found in the majority (81%) of the samples analyzed, at concentrations as high as 0.148%. The highest BP-3 concentrations (geometric mean [GM]: 548; median: 530 ng/g) were found in skin lotions (including sunscreen lotions), followed by makeup products (284; 221 ng/g). PCPs collected from the U.S. contained higher concentrations of BP-3 than those collected from China. On the basis of the concentrations measured and daily usage rates of PCPs, we estimated the daily intake of BP-3 through dermal absorption from the use of PCPs. The GM and 95th percentile exposure doses to BP-3 were 0.978 and 25.5 μg/day, respectively, for adult women in China, which were 2 orders of magnitude lower than those found for adult women in the U.S. (24.4 and 5160 μg/day). Skin lotions and face creams contributed to the preponderance of daily BP-3 exposures (&gt;80%).","container-title":"Environmental Science &amp; Technology","DOI":"10.1021/es405450n","ISSN":"0013-936X","issue":"7","journalAbbreviation":"Environ. Sci. Technol.","page":"4103-4109","source":"ACS Publications","title":"Widespread Occurrence of Benzophenone-Type UV Light Filters in Personal Care Products from China and the United States: An Assessment of Human Exposure","title-short":"Widespread Occurrence of Benzophenone-Type UV Light Filters in Personal Care Products from China and the United States","volume":"48","author":[{"family":"Liao","given":"Chunyang"},{"family":"Kannan","given":"Kurunthachalam"}],"issued":{"date-parts":[["2014",4,1]]}}}],"schema":"https://github.com/citation-style-language/schema/raw/master/csl-citation.json"} </w:instrText>
            </w:r>
            <w:r w:rsidRPr="00F67A0A">
              <w:rPr>
                <w:b/>
                <w:color w:val="000000" w:themeColor="text1"/>
                <w:sz w:val="18"/>
                <w:szCs w:val="18"/>
              </w:rPr>
              <w:fldChar w:fldCharType="separate"/>
            </w:r>
            <w:r w:rsidRPr="00F67A0A">
              <w:rPr>
                <w:b/>
                <w:noProof/>
                <w:color w:val="000000" w:themeColor="text1"/>
                <w:sz w:val="18"/>
                <w:szCs w:val="18"/>
              </w:rPr>
              <w:t>(Liao and Kannan, 2014)</w:t>
            </w:r>
            <w:r w:rsidRPr="00F67A0A">
              <w:rPr>
                <w:b/>
                <w:color w:val="000000" w:themeColor="text1"/>
                <w:sz w:val="18"/>
                <w:szCs w:val="18"/>
              </w:rPr>
              <w:fldChar w:fldCharType="end"/>
            </w:r>
          </w:p>
        </w:tc>
        <w:tc>
          <w:tcPr>
            <w:tcW w:w="450" w:type="pct"/>
          </w:tcPr>
          <w:p w14:paraId="21C7E4E8" w14:textId="77777777" w:rsidR="001E1325" w:rsidRPr="00F67A0A" w:rsidRDefault="001E1325" w:rsidP="00CE0AFF">
            <w:pPr>
              <w:rPr>
                <w:b/>
                <w:color w:val="000000" w:themeColor="text1"/>
                <w:sz w:val="18"/>
                <w:szCs w:val="18"/>
              </w:rPr>
            </w:pPr>
            <w:r w:rsidRPr="00F67A0A">
              <w:rPr>
                <w:b/>
                <w:color w:val="000000" w:themeColor="text1"/>
                <w:sz w:val="18"/>
                <w:szCs w:val="18"/>
              </w:rPr>
              <w:fldChar w:fldCharType="begin"/>
            </w:r>
            <w:r>
              <w:rPr>
                <w:b/>
                <w:color w:val="000000" w:themeColor="text1"/>
                <w:sz w:val="18"/>
                <w:szCs w:val="18"/>
              </w:rPr>
              <w:instrText xml:space="preserve"> ADDIN ZOTERO_ITEM CSL_CITATION {"citationID":"IXP4Lp84","properties":{"formattedCitation":"(Lu et al., 2018)","plainCitation":"(Lu et al., 2018)","noteIndex":0},"citationItems":[{"id":459,"uris":["http://zotero.org/users/5150748/items/UNMB4AZU"],"uri":["http://zotero.org/users/5150748/items/UNMB4AZU"],"itemData":{"id":459,"type":"article-journal","abstract":"Increasing concern has been raised in respect of exposure to bisphenols and triclosan (TCS) due to their widespread use. However, little is known about their occurrence in personal care products (PCPs) or, particularly, their dermal uptake following daily application. It is therefore necessary to evaluate the human health risk of bisphenols and TCS via dermal absorption. In this study, 150 PCPs, covering 11 different categories, were collected in China. The concentrations of seven bisphenol analogues and TCS were measured, and the associated human health risks by dermal contact were estimated. High detection frequencies of TCS (46.7%) and bisphenol AF (38.7%) were found in the PCPs. The highest mean concentration of Σ7BPs (sum concentration of all seven bisphenols) was 77.8ngg-1 found in masks, and the highest mean concentration of TCS was 86.7ngg-1 in hand sanitizers. The bisphenol composition profiles varied among different categories. Bisphenol A and bisphenol F generally showed higher concentrations. Combining the concentrations of the target substances with the daily usage quantities of PCPs and other parameters, the total estimated dermal intakes and uptakes of Σ7BPs and TCS were calculated. The results showed that the former (12.1 and 1.06ng·kg-1bwday-1) were markedly higher than the latter (1.21 and 9.58×10-2ng·kg-1bwday-1), which included dermal absorption rates of the chemicals in the estimation. Although diet is the main source, and oral ingestion is the main route, for human BPA exposure, the results of the estimated dermal uptakes of BPA in the present study combined with those from a European study show that dermal contact is the main route with thermal paper being the main contributor when both unconjugated and conjugated BPA in the human body are considered. The present study also showed that exposure to BPA in PCPs following dermal contact should not be ignored.","container-title":"The Science of the Total Environment","DOI":"10.1016/j.scitotenv.2017.10.088","ISSN":"1879-1026","journalAbbreviation":"Sci. Total Environ.","language":"eng","note":"PMID: 29054660","page":"1389-1396","source":"PubMed","title":"Estimation of intake and uptake of bisphenols and triclosan from personal care products by dermal contact","volume":"621","author":[{"family":"Lu","given":"Shaoyou"},{"family":"Yu","given":"Yuling"},{"family":"Ren","given":"Lu"},{"family":"Zhang","given":"Xiaolan"},{"family":"Liu","given":"Guihua"},{"family":"Yu","given":"Yingxin"}],"issued":{"date-parts":[["2018",4,15]]}}}],"schema":"https://github.com/citation-style-language/schema/raw/master/csl-citation.json"} </w:instrText>
            </w:r>
            <w:r w:rsidRPr="00F67A0A">
              <w:rPr>
                <w:b/>
                <w:color w:val="000000" w:themeColor="text1"/>
                <w:sz w:val="18"/>
                <w:szCs w:val="18"/>
              </w:rPr>
              <w:fldChar w:fldCharType="separate"/>
            </w:r>
            <w:r w:rsidRPr="00F67A0A">
              <w:rPr>
                <w:b/>
                <w:noProof/>
                <w:color w:val="000000" w:themeColor="text1"/>
                <w:sz w:val="18"/>
                <w:szCs w:val="18"/>
              </w:rPr>
              <w:t>(Lu et al., 2018)</w:t>
            </w:r>
            <w:r w:rsidRPr="00F67A0A">
              <w:rPr>
                <w:b/>
                <w:color w:val="000000" w:themeColor="text1"/>
                <w:sz w:val="18"/>
                <w:szCs w:val="18"/>
              </w:rPr>
              <w:fldChar w:fldCharType="end"/>
            </w:r>
          </w:p>
        </w:tc>
      </w:tr>
      <w:tr w:rsidR="001E1325" w:rsidRPr="005A7FAE" w14:paraId="73EB8FE1" w14:textId="77777777" w:rsidTr="00CE0AFF">
        <w:trPr>
          <w:trHeight w:val="284"/>
          <w:jc w:val="center"/>
        </w:trPr>
        <w:tc>
          <w:tcPr>
            <w:tcW w:w="359" w:type="pct"/>
            <w:hideMark/>
          </w:tcPr>
          <w:p w14:paraId="40CA6FF0" w14:textId="77777777" w:rsidR="001E1325" w:rsidRPr="00F67A0A" w:rsidRDefault="001E1325" w:rsidP="00CE0AFF">
            <w:pPr>
              <w:rPr>
                <w:b/>
                <w:color w:val="000000" w:themeColor="text1"/>
                <w:sz w:val="18"/>
                <w:szCs w:val="18"/>
              </w:rPr>
            </w:pPr>
            <w:r w:rsidRPr="00F67A0A">
              <w:rPr>
                <w:b/>
                <w:color w:val="000000" w:themeColor="text1"/>
                <w:sz w:val="18"/>
                <w:szCs w:val="18"/>
              </w:rPr>
              <w:t>N</w:t>
            </w:r>
          </w:p>
        </w:tc>
        <w:tc>
          <w:tcPr>
            <w:tcW w:w="541" w:type="pct"/>
          </w:tcPr>
          <w:p w14:paraId="31350EE6" w14:textId="77777777" w:rsidR="001E1325" w:rsidRPr="00F67A0A" w:rsidRDefault="001E1325" w:rsidP="00CE0AFF">
            <w:pPr>
              <w:rPr>
                <w:color w:val="000000" w:themeColor="text1"/>
                <w:sz w:val="18"/>
                <w:szCs w:val="18"/>
              </w:rPr>
            </w:pPr>
            <w:r w:rsidRPr="00F67A0A">
              <w:rPr>
                <w:color w:val="000000" w:themeColor="text1"/>
                <w:sz w:val="18"/>
                <w:szCs w:val="18"/>
              </w:rPr>
              <w:t xml:space="preserve">8 women, France </w:t>
            </w:r>
          </w:p>
          <w:p w14:paraId="5B8956AF" w14:textId="77777777" w:rsidR="001E1325" w:rsidRPr="00F67A0A" w:rsidRDefault="001E1325" w:rsidP="00CE0AFF">
            <w:pPr>
              <w:rPr>
                <w:color w:val="000000" w:themeColor="text1"/>
                <w:sz w:val="18"/>
                <w:szCs w:val="18"/>
              </w:rPr>
            </w:pPr>
            <w:r w:rsidRPr="00F67A0A">
              <w:rPr>
                <w:color w:val="000000" w:themeColor="text1"/>
                <w:sz w:val="18"/>
                <w:szCs w:val="18"/>
              </w:rPr>
              <w:t xml:space="preserve">PCP types reported = 23 </w:t>
            </w:r>
          </w:p>
        </w:tc>
        <w:tc>
          <w:tcPr>
            <w:tcW w:w="541" w:type="pct"/>
          </w:tcPr>
          <w:p w14:paraId="3ECF5C34" w14:textId="77777777" w:rsidR="001E1325" w:rsidRPr="00F67A0A" w:rsidRDefault="001E1325" w:rsidP="00CE0AFF">
            <w:pPr>
              <w:rPr>
                <w:color w:val="000000" w:themeColor="text1"/>
                <w:sz w:val="18"/>
                <w:szCs w:val="18"/>
              </w:rPr>
            </w:pPr>
            <w:r w:rsidRPr="00F67A0A">
              <w:rPr>
                <w:color w:val="000000" w:themeColor="text1"/>
                <w:sz w:val="18"/>
                <w:szCs w:val="18"/>
              </w:rPr>
              <w:t>105 women, Puerto Rico</w:t>
            </w:r>
          </w:p>
          <w:p w14:paraId="34110E8F" w14:textId="77777777" w:rsidR="001E1325" w:rsidRPr="00F67A0A" w:rsidRDefault="001E1325" w:rsidP="00CE0AFF">
            <w:pPr>
              <w:rPr>
                <w:color w:val="000000" w:themeColor="text1"/>
                <w:sz w:val="18"/>
                <w:szCs w:val="18"/>
              </w:rPr>
            </w:pPr>
          </w:p>
          <w:p w14:paraId="0D684B5C" w14:textId="77777777" w:rsidR="001E1325" w:rsidRPr="00F67A0A" w:rsidRDefault="001E1325" w:rsidP="00CE0AFF">
            <w:pPr>
              <w:rPr>
                <w:color w:val="000000" w:themeColor="text1"/>
                <w:sz w:val="18"/>
                <w:szCs w:val="18"/>
              </w:rPr>
            </w:pPr>
          </w:p>
        </w:tc>
        <w:tc>
          <w:tcPr>
            <w:tcW w:w="540" w:type="pct"/>
            <w:hideMark/>
          </w:tcPr>
          <w:p w14:paraId="751FBFDE" w14:textId="77777777" w:rsidR="001E1325" w:rsidRPr="00F67A0A" w:rsidRDefault="001E1325" w:rsidP="00CE0AFF">
            <w:pPr>
              <w:rPr>
                <w:color w:val="000000" w:themeColor="text1"/>
                <w:sz w:val="18"/>
                <w:szCs w:val="18"/>
              </w:rPr>
            </w:pPr>
            <w:r w:rsidRPr="00F67A0A">
              <w:rPr>
                <w:color w:val="000000" w:themeColor="text1"/>
                <w:sz w:val="18"/>
                <w:szCs w:val="18"/>
              </w:rPr>
              <w:t>170 women, USA</w:t>
            </w:r>
          </w:p>
          <w:p w14:paraId="5E10915F" w14:textId="77777777" w:rsidR="001E1325" w:rsidRPr="00F67A0A" w:rsidRDefault="001E1325" w:rsidP="00CE0AFF">
            <w:pPr>
              <w:rPr>
                <w:color w:val="000000" w:themeColor="text1"/>
                <w:sz w:val="18"/>
                <w:szCs w:val="18"/>
              </w:rPr>
            </w:pPr>
            <w:r w:rsidRPr="00F67A0A">
              <w:rPr>
                <w:color w:val="000000" w:themeColor="text1"/>
                <w:sz w:val="18"/>
                <w:szCs w:val="18"/>
              </w:rPr>
              <w:t>PCP types reported= 13</w:t>
            </w:r>
          </w:p>
        </w:tc>
        <w:tc>
          <w:tcPr>
            <w:tcW w:w="565" w:type="pct"/>
            <w:hideMark/>
          </w:tcPr>
          <w:p w14:paraId="3CA5CEBE" w14:textId="77777777" w:rsidR="001E1325" w:rsidRPr="00F67A0A" w:rsidRDefault="001E1325" w:rsidP="00CE0AFF">
            <w:pPr>
              <w:rPr>
                <w:color w:val="000000" w:themeColor="text1"/>
                <w:sz w:val="18"/>
                <w:szCs w:val="18"/>
              </w:rPr>
            </w:pPr>
            <w:r w:rsidRPr="00F67A0A">
              <w:rPr>
                <w:color w:val="000000" w:themeColor="text1"/>
                <w:sz w:val="18"/>
                <w:szCs w:val="18"/>
              </w:rPr>
              <w:t>98 women, Sweden</w:t>
            </w:r>
          </w:p>
          <w:p w14:paraId="3FF911B6" w14:textId="77777777" w:rsidR="001E1325" w:rsidRPr="00F67A0A" w:rsidRDefault="001E1325" w:rsidP="00CE0AFF">
            <w:pPr>
              <w:rPr>
                <w:color w:val="000000" w:themeColor="text1"/>
                <w:sz w:val="18"/>
                <w:szCs w:val="18"/>
              </w:rPr>
            </w:pPr>
          </w:p>
        </w:tc>
        <w:tc>
          <w:tcPr>
            <w:tcW w:w="516" w:type="pct"/>
          </w:tcPr>
          <w:p w14:paraId="51293FEB" w14:textId="77777777" w:rsidR="001E1325" w:rsidRPr="00F67A0A" w:rsidRDefault="001E1325" w:rsidP="00CE0AFF">
            <w:pPr>
              <w:rPr>
                <w:color w:val="000000" w:themeColor="text1"/>
                <w:sz w:val="18"/>
                <w:szCs w:val="18"/>
              </w:rPr>
            </w:pPr>
            <w:r w:rsidRPr="00F67A0A">
              <w:rPr>
                <w:color w:val="000000" w:themeColor="text1"/>
                <w:sz w:val="18"/>
                <w:szCs w:val="18"/>
              </w:rPr>
              <w:t>31 women , Canada</w:t>
            </w:r>
          </w:p>
          <w:p w14:paraId="3685FB2E" w14:textId="77777777" w:rsidR="001E1325" w:rsidRPr="00F67A0A" w:rsidRDefault="001E1325" w:rsidP="00CE0AFF">
            <w:pPr>
              <w:rPr>
                <w:color w:val="000000" w:themeColor="text1"/>
                <w:sz w:val="18"/>
                <w:szCs w:val="18"/>
              </w:rPr>
            </w:pPr>
            <w:r w:rsidRPr="00F67A0A">
              <w:rPr>
                <w:color w:val="000000" w:themeColor="text1"/>
                <w:sz w:val="18"/>
                <w:szCs w:val="18"/>
              </w:rPr>
              <w:t>PCP types reported =  16</w:t>
            </w:r>
          </w:p>
        </w:tc>
        <w:tc>
          <w:tcPr>
            <w:tcW w:w="541" w:type="pct"/>
            <w:tcBorders>
              <w:right w:val="single" w:sz="4" w:space="0" w:color="auto"/>
            </w:tcBorders>
            <w:hideMark/>
          </w:tcPr>
          <w:p w14:paraId="4D01E143" w14:textId="77777777" w:rsidR="001E1325" w:rsidRPr="00F67A0A" w:rsidRDefault="001E1325" w:rsidP="00CE0AFF">
            <w:pPr>
              <w:rPr>
                <w:color w:val="000000" w:themeColor="text1"/>
                <w:sz w:val="18"/>
                <w:szCs w:val="18"/>
              </w:rPr>
            </w:pPr>
            <w:r w:rsidRPr="00F67A0A">
              <w:rPr>
                <w:color w:val="000000" w:themeColor="text1"/>
                <w:sz w:val="18"/>
                <w:szCs w:val="18"/>
              </w:rPr>
              <w:t>1003 Women, Puerto Rico</w:t>
            </w:r>
          </w:p>
          <w:p w14:paraId="5C2BA11A" w14:textId="77777777" w:rsidR="001E1325" w:rsidRPr="00F67A0A" w:rsidRDefault="001E1325" w:rsidP="00CE0AFF">
            <w:pPr>
              <w:rPr>
                <w:color w:val="000000" w:themeColor="text1"/>
                <w:sz w:val="18"/>
                <w:szCs w:val="18"/>
              </w:rPr>
            </w:pPr>
          </w:p>
        </w:tc>
        <w:tc>
          <w:tcPr>
            <w:tcW w:w="497" w:type="pct"/>
            <w:tcBorders>
              <w:left w:val="single" w:sz="4" w:space="0" w:color="auto"/>
            </w:tcBorders>
          </w:tcPr>
          <w:p w14:paraId="10D05384" w14:textId="77777777" w:rsidR="001E1325" w:rsidRPr="00F67A0A" w:rsidRDefault="001E1325" w:rsidP="00CE0AFF">
            <w:pPr>
              <w:rPr>
                <w:color w:val="000000" w:themeColor="text1"/>
                <w:sz w:val="18"/>
                <w:szCs w:val="18"/>
              </w:rPr>
            </w:pPr>
            <w:r w:rsidRPr="00F67A0A">
              <w:rPr>
                <w:color w:val="000000" w:themeColor="text1"/>
                <w:sz w:val="18"/>
                <w:szCs w:val="18"/>
              </w:rPr>
              <w:t>USA</w:t>
            </w:r>
          </w:p>
        </w:tc>
        <w:tc>
          <w:tcPr>
            <w:tcW w:w="450" w:type="pct"/>
          </w:tcPr>
          <w:p w14:paraId="2320A61A" w14:textId="77777777" w:rsidR="001E1325" w:rsidRPr="00F67A0A" w:rsidRDefault="001E1325" w:rsidP="00CE0AFF">
            <w:pPr>
              <w:rPr>
                <w:color w:val="000000" w:themeColor="text1"/>
                <w:sz w:val="18"/>
                <w:szCs w:val="18"/>
              </w:rPr>
            </w:pPr>
            <w:r w:rsidRPr="00F67A0A">
              <w:rPr>
                <w:color w:val="000000" w:themeColor="text1"/>
                <w:sz w:val="18"/>
                <w:szCs w:val="18"/>
              </w:rPr>
              <w:t xml:space="preserve">China and USA </w:t>
            </w:r>
          </w:p>
        </w:tc>
        <w:tc>
          <w:tcPr>
            <w:tcW w:w="450" w:type="pct"/>
          </w:tcPr>
          <w:p w14:paraId="3691014C" w14:textId="77777777" w:rsidR="001E1325" w:rsidRPr="00F67A0A" w:rsidRDefault="001E1325" w:rsidP="00CE0AFF">
            <w:pPr>
              <w:rPr>
                <w:color w:val="000000" w:themeColor="text1"/>
                <w:sz w:val="18"/>
                <w:szCs w:val="18"/>
              </w:rPr>
            </w:pPr>
            <w:r w:rsidRPr="00F67A0A">
              <w:rPr>
                <w:color w:val="000000" w:themeColor="text1"/>
                <w:sz w:val="18"/>
                <w:szCs w:val="18"/>
              </w:rPr>
              <w:t>China</w:t>
            </w:r>
          </w:p>
        </w:tc>
      </w:tr>
      <w:tr w:rsidR="001E1325" w:rsidRPr="005A7FAE" w14:paraId="5F814D68" w14:textId="77777777" w:rsidTr="00CE0AFF">
        <w:trPr>
          <w:trHeight w:val="1064"/>
          <w:jc w:val="center"/>
        </w:trPr>
        <w:tc>
          <w:tcPr>
            <w:tcW w:w="359" w:type="pct"/>
            <w:noWrap/>
            <w:hideMark/>
          </w:tcPr>
          <w:p w14:paraId="2EFBB1AF" w14:textId="77777777" w:rsidR="001E1325" w:rsidRPr="00F67A0A" w:rsidRDefault="001E1325" w:rsidP="00CE0AFF">
            <w:pPr>
              <w:rPr>
                <w:b/>
                <w:color w:val="000000" w:themeColor="text1"/>
                <w:sz w:val="18"/>
                <w:szCs w:val="18"/>
              </w:rPr>
            </w:pPr>
            <w:r w:rsidRPr="00F67A0A">
              <w:rPr>
                <w:b/>
                <w:color w:val="000000" w:themeColor="text1"/>
                <w:sz w:val="18"/>
                <w:szCs w:val="18"/>
              </w:rPr>
              <w:t>BPA</w:t>
            </w:r>
          </w:p>
          <w:p w14:paraId="08DC65A9" w14:textId="77777777" w:rsidR="001E1325" w:rsidRPr="00F67A0A" w:rsidRDefault="001E1325" w:rsidP="00CE0AFF">
            <w:pPr>
              <w:rPr>
                <w:b/>
                <w:color w:val="000000" w:themeColor="text1"/>
                <w:sz w:val="18"/>
                <w:szCs w:val="18"/>
              </w:rPr>
            </w:pPr>
          </w:p>
        </w:tc>
        <w:tc>
          <w:tcPr>
            <w:tcW w:w="541" w:type="pct"/>
          </w:tcPr>
          <w:p w14:paraId="0A34CB21" w14:textId="77777777" w:rsidR="001E1325" w:rsidRPr="00F67A0A" w:rsidRDefault="001E1325" w:rsidP="00CE0AFF">
            <w:pPr>
              <w:rPr>
                <w:color w:val="000000" w:themeColor="text1"/>
                <w:sz w:val="18"/>
                <w:szCs w:val="18"/>
              </w:rPr>
            </w:pPr>
            <w:r w:rsidRPr="00F67A0A">
              <w:rPr>
                <w:color w:val="000000" w:themeColor="text1"/>
                <w:sz w:val="18"/>
                <w:szCs w:val="18"/>
              </w:rPr>
              <w:t xml:space="preserve">Makeup remover </w:t>
            </w:r>
          </w:p>
          <w:p w14:paraId="26617673" w14:textId="77777777" w:rsidR="001E1325" w:rsidRPr="00F67A0A" w:rsidRDefault="001E1325" w:rsidP="00CE0AFF">
            <w:pPr>
              <w:rPr>
                <w:color w:val="000000" w:themeColor="text1"/>
                <w:sz w:val="18"/>
                <w:szCs w:val="18"/>
              </w:rPr>
            </w:pPr>
          </w:p>
        </w:tc>
        <w:tc>
          <w:tcPr>
            <w:tcW w:w="541" w:type="pct"/>
          </w:tcPr>
          <w:p w14:paraId="0409DBDE" w14:textId="77777777" w:rsidR="001E1325" w:rsidRPr="00F67A0A" w:rsidRDefault="001E1325" w:rsidP="00CE0AFF">
            <w:pPr>
              <w:rPr>
                <w:color w:val="000000" w:themeColor="text1"/>
                <w:sz w:val="18"/>
                <w:szCs w:val="18"/>
              </w:rPr>
            </w:pPr>
            <w:r w:rsidRPr="00F67A0A">
              <w:rPr>
                <w:color w:val="000000" w:themeColor="text1"/>
                <w:sz w:val="18"/>
                <w:szCs w:val="18"/>
              </w:rPr>
              <w:t>Mouthwash</w:t>
            </w:r>
          </w:p>
        </w:tc>
        <w:tc>
          <w:tcPr>
            <w:tcW w:w="540" w:type="pct"/>
            <w:hideMark/>
          </w:tcPr>
          <w:p w14:paraId="09448F12" w14:textId="77777777" w:rsidR="001E1325" w:rsidRPr="00F67A0A" w:rsidRDefault="001E1325" w:rsidP="00CE0AFF">
            <w:pPr>
              <w:rPr>
                <w:color w:val="000000" w:themeColor="text1"/>
                <w:sz w:val="18"/>
                <w:szCs w:val="18"/>
              </w:rPr>
            </w:pPr>
            <w:r w:rsidRPr="00F67A0A">
              <w:rPr>
                <w:color w:val="000000" w:themeColor="text1"/>
                <w:sz w:val="18"/>
                <w:szCs w:val="18"/>
              </w:rPr>
              <w:t>NA</w:t>
            </w:r>
          </w:p>
        </w:tc>
        <w:tc>
          <w:tcPr>
            <w:tcW w:w="565" w:type="pct"/>
            <w:hideMark/>
          </w:tcPr>
          <w:p w14:paraId="26315A97" w14:textId="77777777" w:rsidR="001E1325" w:rsidRPr="00F67A0A" w:rsidRDefault="001E1325" w:rsidP="00CE0AFF">
            <w:pPr>
              <w:rPr>
                <w:color w:val="000000" w:themeColor="text1"/>
                <w:sz w:val="18"/>
                <w:szCs w:val="18"/>
              </w:rPr>
            </w:pPr>
            <w:r w:rsidRPr="00F67A0A">
              <w:rPr>
                <w:color w:val="000000" w:themeColor="text1"/>
                <w:sz w:val="18"/>
                <w:szCs w:val="18"/>
              </w:rPr>
              <w:t>Colored cosmetics</w:t>
            </w:r>
          </w:p>
          <w:p w14:paraId="4E6D1D69" w14:textId="77777777" w:rsidR="001E1325" w:rsidRPr="00F67A0A" w:rsidRDefault="001E1325" w:rsidP="00CE0AFF">
            <w:pPr>
              <w:rPr>
                <w:color w:val="000000" w:themeColor="text1"/>
                <w:sz w:val="18"/>
                <w:szCs w:val="18"/>
              </w:rPr>
            </w:pPr>
            <w:r w:rsidRPr="00F67A0A">
              <w:rPr>
                <w:color w:val="000000" w:themeColor="text1"/>
                <w:sz w:val="18"/>
                <w:szCs w:val="18"/>
              </w:rPr>
              <w:t>Lotion/creams</w:t>
            </w:r>
          </w:p>
          <w:p w14:paraId="4B0E14B8" w14:textId="77777777" w:rsidR="001E1325" w:rsidRPr="00F67A0A" w:rsidRDefault="001E1325" w:rsidP="00CE0AFF">
            <w:pPr>
              <w:rPr>
                <w:color w:val="000000" w:themeColor="text1"/>
                <w:sz w:val="18"/>
                <w:szCs w:val="18"/>
              </w:rPr>
            </w:pPr>
            <w:r w:rsidRPr="00F67A0A">
              <w:rPr>
                <w:color w:val="000000" w:themeColor="text1"/>
                <w:sz w:val="18"/>
                <w:szCs w:val="18"/>
              </w:rPr>
              <w:t>Mouthwash</w:t>
            </w:r>
          </w:p>
        </w:tc>
        <w:tc>
          <w:tcPr>
            <w:tcW w:w="516" w:type="pct"/>
          </w:tcPr>
          <w:p w14:paraId="763DACEF" w14:textId="77777777" w:rsidR="001E1325" w:rsidRPr="00F67A0A" w:rsidRDefault="001E1325" w:rsidP="00CE0AFF">
            <w:pPr>
              <w:rPr>
                <w:color w:val="000000" w:themeColor="text1"/>
                <w:sz w:val="18"/>
                <w:szCs w:val="18"/>
              </w:rPr>
            </w:pPr>
            <w:r w:rsidRPr="00F67A0A">
              <w:rPr>
                <w:color w:val="000000" w:themeColor="text1"/>
                <w:sz w:val="18"/>
                <w:szCs w:val="18"/>
              </w:rPr>
              <w:t>NA</w:t>
            </w:r>
          </w:p>
        </w:tc>
        <w:tc>
          <w:tcPr>
            <w:tcW w:w="541" w:type="pct"/>
            <w:tcBorders>
              <w:right w:val="single" w:sz="4" w:space="0" w:color="auto"/>
            </w:tcBorders>
            <w:hideMark/>
          </w:tcPr>
          <w:p w14:paraId="372041B7" w14:textId="77777777" w:rsidR="001E1325" w:rsidRPr="00F67A0A" w:rsidRDefault="001E1325" w:rsidP="00CE0AFF">
            <w:pPr>
              <w:rPr>
                <w:color w:val="000000" w:themeColor="text1"/>
                <w:sz w:val="18"/>
                <w:szCs w:val="18"/>
              </w:rPr>
            </w:pPr>
          </w:p>
        </w:tc>
        <w:tc>
          <w:tcPr>
            <w:tcW w:w="497" w:type="pct"/>
            <w:tcBorders>
              <w:left w:val="single" w:sz="4" w:space="0" w:color="auto"/>
            </w:tcBorders>
          </w:tcPr>
          <w:p w14:paraId="6B85CABE" w14:textId="77777777" w:rsidR="001E1325" w:rsidRPr="00F67A0A" w:rsidRDefault="001E1325" w:rsidP="00CE0AFF">
            <w:pPr>
              <w:rPr>
                <w:color w:val="000000" w:themeColor="text1"/>
                <w:sz w:val="18"/>
                <w:szCs w:val="18"/>
              </w:rPr>
            </w:pPr>
            <w:r w:rsidRPr="00F67A0A">
              <w:rPr>
                <w:color w:val="000000" w:themeColor="text1"/>
                <w:sz w:val="18"/>
                <w:szCs w:val="18"/>
              </w:rPr>
              <w:t xml:space="preserve">Cleanser </w:t>
            </w:r>
          </w:p>
          <w:p w14:paraId="06BFBCE2" w14:textId="77777777" w:rsidR="001E1325" w:rsidRPr="00F67A0A" w:rsidRDefault="001E1325" w:rsidP="00CE0AFF">
            <w:pPr>
              <w:rPr>
                <w:color w:val="000000" w:themeColor="text1"/>
                <w:sz w:val="18"/>
                <w:szCs w:val="18"/>
              </w:rPr>
            </w:pPr>
            <w:r w:rsidRPr="00F67A0A">
              <w:rPr>
                <w:color w:val="000000" w:themeColor="text1"/>
                <w:sz w:val="18"/>
                <w:szCs w:val="18"/>
              </w:rPr>
              <w:t>Hair products</w:t>
            </w:r>
          </w:p>
          <w:p w14:paraId="04BDE646" w14:textId="77777777" w:rsidR="001E1325" w:rsidRPr="00F67A0A" w:rsidRDefault="001E1325" w:rsidP="00CE0AFF">
            <w:pPr>
              <w:rPr>
                <w:color w:val="000000" w:themeColor="text1"/>
                <w:sz w:val="18"/>
                <w:szCs w:val="18"/>
              </w:rPr>
            </w:pPr>
            <w:r w:rsidRPr="00F67A0A">
              <w:rPr>
                <w:color w:val="000000" w:themeColor="text1"/>
                <w:sz w:val="18"/>
                <w:szCs w:val="18"/>
              </w:rPr>
              <w:t xml:space="preserve">Lotions/creams </w:t>
            </w:r>
          </w:p>
          <w:p w14:paraId="0437B971" w14:textId="77777777" w:rsidR="001E1325" w:rsidRPr="00F67A0A" w:rsidRDefault="001E1325" w:rsidP="00CE0AFF">
            <w:pPr>
              <w:rPr>
                <w:color w:val="000000" w:themeColor="text1"/>
                <w:sz w:val="18"/>
                <w:szCs w:val="18"/>
              </w:rPr>
            </w:pPr>
            <w:r w:rsidRPr="00F67A0A">
              <w:rPr>
                <w:color w:val="000000" w:themeColor="text1"/>
                <w:sz w:val="18"/>
                <w:szCs w:val="18"/>
              </w:rPr>
              <w:t>Nail polish</w:t>
            </w:r>
          </w:p>
          <w:p w14:paraId="68D1C564" w14:textId="77777777" w:rsidR="001E1325" w:rsidRPr="00F67A0A" w:rsidRDefault="001E1325" w:rsidP="00CE0AFF">
            <w:pPr>
              <w:rPr>
                <w:color w:val="000000" w:themeColor="text1"/>
                <w:sz w:val="18"/>
                <w:szCs w:val="18"/>
              </w:rPr>
            </w:pPr>
            <w:r w:rsidRPr="00F67A0A">
              <w:rPr>
                <w:color w:val="000000" w:themeColor="text1"/>
                <w:sz w:val="18"/>
                <w:szCs w:val="18"/>
              </w:rPr>
              <w:t>Shower gel</w:t>
            </w:r>
          </w:p>
          <w:p w14:paraId="528E8703" w14:textId="77777777" w:rsidR="001E1325" w:rsidRPr="00F67A0A" w:rsidRDefault="001E1325" w:rsidP="00CE0AFF">
            <w:pPr>
              <w:rPr>
                <w:color w:val="000000" w:themeColor="text1"/>
                <w:sz w:val="18"/>
                <w:szCs w:val="18"/>
              </w:rPr>
            </w:pPr>
            <w:r w:rsidRPr="00F67A0A">
              <w:rPr>
                <w:color w:val="000000" w:themeColor="text1"/>
                <w:sz w:val="18"/>
                <w:szCs w:val="18"/>
              </w:rPr>
              <w:t>Sunscreen</w:t>
            </w:r>
          </w:p>
        </w:tc>
        <w:tc>
          <w:tcPr>
            <w:tcW w:w="450" w:type="pct"/>
          </w:tcPr>
          <w:p w14:paraId="40DE5754" w14:textId="77777777" w:rsidR="001E1325" w:rsidRPr="00F67A0A" w:rsidRDefault="001E1325" w:rsidP="00CE0AFF">
            <w:pPr>
              <w:rPr>
                <w:color w:val="000000" w:themeColor="text1"/>
                <w:sz w:val="18"/>
                <w:szCs w:val="18"/>
              </w:rPr>
            </w:pPr>
            <w:r w:rsidRPr="00F67A0A">
              <w:rPr>
                <w:color w:val="000000" w:themeColor="text1"/>
                <w:sz w:val="18"/>
                <w:szCs w:val="18"/>
              </w:rPr>
              <w:t xml:space="preserve">Colored cosmetics </w:t>
            </w:r>
          </w:p>
          <w:p w14:paraId="2CC9182B" w14:textId="77777777" w:rsidR="001E1325" w:rsidRPr="00F67A0A" w:rsidRDefault="001E1325" w:rsidP="00CE0AFF">
            <w:pPr>
              <w:rPr>
                <w:color w:val="000000" w:themeColor="text1"/>
                <w:sz w:val="18"/>
                <w:szCs w:val="18"/>
              </w:rPr>
            </w:pPr>
            <w:r w:rsidRPr="00F67A0A">
              <w:rPr>
                <w:color w:val="000000" w:themeColor="text1"/>
                <w:sz w:val="18"/>
                <w:szCs w:val="18"/>
              </w:rPr>
              <w:t>Hair products</w:t>
            </w:r>
          </w:p>
          <w:p w14:paraId="39B0FD9E" w14:textId="77777777" w:rsidR="001E1325" w:rsidRPr="00F67A0A" w:rsidRDefault="001E1325" w:rsidP="00CE0AFF">
            <w:pPr>
              <w:rPr>
                <w:color w:val="000000" w:themeColor="text1"/>
                <w:sz w:val="18"/>
                <w:szCs w:val="18"/>
              </w:rPr>
            </w:pPr>
            <w:r w:rsidRPr="00F67A0A">
              <w:rPr>
                <w:color w:val="000000" w:themeColor="text1"/>
                <w:sz w:val="18"/>
                <w:szCs w:val="18"/>
              </w:rPr>
              <w:t xml:space="preserve">Liquid soap </w:t>
            </w:r>
          </w:p>
          <w:p w14:paraId="55FE61A0" w14:textId="77777777" w:rsidR="001E1325" w:rsidRPr="00F67A0A" w:rsidRDefault="001E1325" w:rsidP="00CE0AFF">
            <w:pPr>
              <w:rPr>
                <w:color w:val="000000" w:themeColor="text1"/>
                <w:sz w:val="18"/>
                <w:szCs w:val="18"/>
              </w:rPr>
            </w:pPr>
            <w:r w:rsidRPr="00F67A0A">
              <w:rPr>
                <w:color w:val="000000" w:themeColor="text1"/>
                <w:sz w:val="18"/>
                <w:szCs w:val="18"/>
              </w:rPr>
              <w:t xml:space="preserve">Lotions/creams </w:t>
            </w:r>
          </w:p>
          <w:p w14:paraId="1AF41F0E" w14:textId="77777777" w:rsidR="001E1325" w:rsidRPr="00F67A0A" w:rsidRDefault="001E1325" w:rsidP="00CE0AFF">
            <w:pPr>
              <w:rPr>
                <w:color w:val="000000" w:themeColor="text1"/>
                <w:sz w:val="18"/>
                <w:szCs w:val="18"/>
              </w:rPr>
            </w:pPr>
            <w:r w:rsidRPr="00F67A0A">
              <w:rPr>
                <w:color w:val="000000" w:themeColor="text1"/>
                <w:sz w:val="18"/>
                <w:szCs w:val="18"/>
              </w:rPr>
              <w:t>Shower gel</w:t>
            </w:r>
          </w:p>
          <w:p w14:paraId="22580D17" w14:textId="77777777" w:rsidR="001E1325" w:rsidRPr="00F67A0A" w:rsidRDefault="001E1325" w:rsidP="00CE0AFF">
            <w:pPr>
              <w:rPr>
                <w:color w:val="000000" w:themeColor="text1"/>
                <w:sz w:val="18"/>
                <w:szCs w:val="18"/>
              </w:rPr>
            </w:pPr>
            <w:r w:rsidRPr="00F67A0A">
              <w:rPr>
                <w:color w:val="000000" w:themeColor="text1"/>
                <w:sz w:val="18"/>
                <w:szCs w:val="18"/>
              </w:rPr>
              <w:t>Toothpaste</w:t>
            </w:r>
          </w:p>
        </w:tc>
        <w:tc>
          <w:tcPr>
            <w:tcW w:w="450" w:type="pct"/>
          </w:tcPr>
          <w:p w14:paraId="26FAFD41" w14:textId="77777777" w:rsidR="001E1325" w:rsidRPr="00F67A0A" w:rsidRDefault="001E1325" w:rsidP="00CE0AFF">
            <w:pPr>
              <w:rPr>
                <w:color w:val="000000" w:themeColor="text1"/>
                <w:sz w:val="18"/>
                <w:szCs w:val="18"/>
              </w:rPr>
            </w:pPr>
            <w:r w:rsidRPr="00F67A0A">
              <w:rPr>
                <w:color w:val="000000" w:themeColor="text1"/>
                <w:sz w:val="18"/>
                <w:szCs w:val="18"/>
              </w:rPr>
              <w:t xml:space="preserve">Cleaner </w:t>
            </w:r>
          </w:p>
          <w:p w14:paraId="05D26E8C" w14:textId="77777777" w:rsidR="001E1325" w:rsidRPr="00F67A0A" w:rsidRDefault="001E1325" w:rsidP="00CE0AFF">
            <w:pPr>
              <w:rPr>
                <w:color w:val="000000" w:themeColor="text1"/>
                <w:sz w:val="18"/>
                <w:szCs w:val="18"/>
              </w:rPr>
            </w:pPr>
            <w:r w:rsidRPr="00F67A0A">
              <w:rPr>
                <w:color w:val="000000" w:themeColor="text1"/>
                <w:sz w:val="18"/>
                <w:szCs w:val="18"/>
              </w:rPr>
              <w:t xml:space="preserve">Lotions/creams </w:t>
            </w:r>
          </w:p>
          <w:p w14:paraId="74E7B2B8" w14:textId="77777777" w:rsidR="001E1325" w:rsidRPr="00F67A0A" w:rsidRDefault="001E1325" w:rsidP="00CE0AFF">
            <w:pPr>
              <w:rPr>
                <w:color w:val="000000" w:themeColor="text1"/>
                <w:sz w:val="18"/>
                <w:szCs w:val="18"/>
              </w:rPr>
            </w:pPr>
            <w:r w:rsidRPr="00F67A0A">
              <w:rPr>
                <w:color w:val="000000" w:themeColor="text1"/>
                <w:sz w:val="18"/>
                <w:szCs w:val="18"/>
              </w:rPr>
              <w:t xml:space="preserve">Hair products </w:t>
            </w:r>
          </w:p>
          <w:p w14:paraId="77C03015" w14:textId="77777777" w:rsidR="001E1325" w:rsidRPr="00F67A0A" w:rsidRDefault="001E1325" w:rsidP="00CE0AFF">
            <w:pPr>
              <w:rPr>
                <w:color w:val="000000" w:themeColor="text1"/>
                <w:sz w:val="18"/>
                <w:szCs w:val="18"/>
              </w:rPr>
            </w:pPr>
            <w:r w:rsidRPr="00F67A0A">
              <w:rPr>
                <w:color w:val="000000" w:themeColor="text1"/>
                <w:sz w:val="18"/>
                <w:szCs w:val="18"/>
              </w:rPr>
              <w:t xml:space="preserve">Masks </w:t>
            </w:r>
          </w:p>
          <w:p w14:paraId="23017D8E" w14:textId="77777777" w:rsidR="001E1325" w:rsidRPr="00F67A0A" w:rsidRDefault="001E1325" w:rsidP="00CE0AFF">
            <w:pPr>
              <w:rPr>
                <w:color w:val="000000" w:themeColor="text1"/>
                <w:sz w:val="18"/>
                <w:szCs w:val="18"/>
              </w:rPr>
            </w:pPr>
            <w:r w:rsidRPr="00F67A0A">
              <w:rPr>
                <w:color w:val="000000" w:themeColor="text1"/>
                <w:sz w:val="18"/>
                <w:szCs w:val="18"/>
              </w:rPr>
              <w:t>Shower gel</w:t>
            </w:r>
          </w:p>
          <w:p w14:paraId="0B3A8808" w14:textId="77777777" w:rsidR="001E1325" w:rsidRPr="00F67A0A" w:rsidRDefault="001E1325" w:rsidP="00CE0AFF">
            <w:pPr>
              <w:rPr>
                <w:color w:val="000000" w:themeColor="text1"/>
                <w:sz w:val="18"/>
                <w:szCs w:val="18"/>
              </w:rPr>
            </w:pPr>
            <w:r w:rsidRPr="00F67A0A">
              <w:rPr>
                <w:color w:val="000000" w:themeColor="text1"/>
                <w:sz w:val="18"/>
                <w:szCs w:val="18"/>
              </w:rPr>
              <w:t xml:space="preserve">Sunscreen </w:t>
            </w:r>
          </w:p>
        </w:tc>
      </w:tr>
      <w:tr w:rsidR="001E1325" w:rsidRPr="005A7FAE" w14:paraId="796B46AD" w14:textId="77777777" w:rsidTr="00CE0AFF">
        <w:trPr>
          <w:trHeight w:val="914"/>
          <w:jc w:val="center"/>
        </w:trPr>
        <w:tc>
          <w:tcPr>
            <w:tcW w:w="359" w:type="pct"/>
            <w:noWrap/>
          </w:tcPr>
          <w:p w14:paraId="7E8378F3" w14:textId="77777777" w:rsidR="001E1325" w:rsidRPr="00F67A0A" w:rsidRDefault="001E1325" w:rsidP="00CE0AFF">
            <w:pPr>
              <w:rPr>
                <w:b/>
                <w:color w:val="000000" w:themeColor="text1"/>
                <w:sz w:val="18"/>
                <w:szCs w:val="18"/>
              </w:rPr>
            </w:pPr>
            <w:r w:rsidRPr="00F67A0A">
              <w:rPr>
                <w:b/>
                <w:color w:val="000000" w:themeColor="text1"/>
                <w:sz w:val="18"/>
                <w:szCs w:val="18"/>
              </w:rPr>
              <w:t>BPS</w:t>
            </w:r>
          </w:p>
        </w:tc>
        <w:tc>
          <w:tcPr>
            <w:tcW w:w="541" w:type="pct"/>
          </w:tcPr>
          <w:p w14:paraId="14C4113E" w14:textId="77777777" w:rsidR="001E1325" w:rsidRPr="00F67A0A" w:rsidRDefault="001E1325" w:rsidP="00CE0AFF">
            <w:pPr>
              <w:rPr>
                <w:color w:val="000000" w:themeColor="text1"/>
                <w:sz w:val="18"/>
                <w:szCs w:val="18"/>
              </w:rPr>
            </w:pPr>
            <w:r w:rsidRPr="00F67A0A">
              <w:rPr>
                <w:color w:val="000000" w:themeColor="text1"/>
                <w:sz w:val="18"/>
                <w:szCs w:val="18"/>
              </w:rPr>
              <w:t xml:space="preserve">Shower gel </w:t>
            </w:r>
          </w:p>
          <w:p w14:paraId="40D640E1" w14:textId="77777777" w:rsidR="001E1325" w:rsidRPr="00F67A0A" w:rsidRDefault="001E1325" w:rsidP="00CE0AFF">
            <w:pPr>
              <w:rPr>
                <w:color w:val="000000" w:themeColor="text1"/>
                <w:sz w:val="18"/>
                <w:szCs w:val="18"/>
              </w:rPr>
            </w:pPr>
            <w:r w:rsidRPr="00F67A0A">
              <w:rPr>
                <w:color w:val="000000" w:themeColor="text1"/>
                <w:sz w:val="18"/>
                <w:szCs w:val="18"/>
              </w:rPr>
              <w:t>Lip/chap</w:t>
            </w:r>
            <w:r>
              <w:rPr>
                <w:color w:val="000000" w:themeColor="text1"/>
                <w:sz w:val="18"/>
                <w:szCs w:val="18"/>
              </w:rPr>
              <w:t xml:space="preserve"> </w:t>
            </w:r>
            <w:r w:rsidRPr="00F67A0A">
              <w:rPr>
                <w:color w:val="000000" w:themeColor="text1"/>
                <w:sz w:val="18"/>
                <w:szCs w:val="18"/>
              </w:rPr>
              <w:t>stick</w:t>
            </w:r>
          </w:p>
          <w:p w14:paraId="7683CAE8" w14:textId="77777777" w:rsidR="001E1325" w:rsidRPr="00F67A0A" w:rsidRDefault="001E1325" w:rsidP="00CE0AFF">
            <w:pPr>
              <w:rPr>
                <w:color w:val="000000" w:themeColor="text1"/>
                <w:sz w:val="18"/>
                <w:szCs w:val="18"/>
              </w:rPr>
            </w:pPr>
            <w:r w:rsidRPr="00F67A0A">
              <w:rPr>
                <w:color w:val="000000" w:themeColor="text1"/>
                <w:sz w:val="18"/>
                <w:szCs w:val="18"/>
              </w:rPr>
              <w:t xml:space="preserve">Cleanser </w:t>
            </w:r>
          </w:p>
          <w:p w14:paraId="390C17F3" w14:textId="77777777" w:rsidR="001E1325" w:rsidRPr="00F67A0A" w:rsidRDefault="001E1325" w:rsidP="00CE0AFF">
            <w:pPr>
              <w:rPr>
                <w:color w:val="000000" w:themeColor="text1"/>
                <w:sz w:val="18"/>
                <w:szCs w:val="18"/>
              </w:rPr>
            </w:pPr>
          </w:p>
        </w:tc>
        <w:tc>
          <w:tcPr>
            <w:tcW w:w="541" w:type="pct"/>
          </w:tcPr>
          <w:p w14:paraId="1FFF8DE3" w14:textId="77777777" w:rsidR="001E1325" w:rsidRPr="00F67A0A" w:rsidRDefault="001E1325" w:rsidP="00CE0AFF">
            <w:pPr>
              <w:rPr>
                <w:color w:val="000000" w:themeColor="text1"/>
                <w:sz w:val="18"/>
                <w:szCs w:val="18"/>
              </w:rPr>
            </w:pPr>
          </w:p>
        </w:tc>
        <w:tc>
          <w:tcPr>
            <w:tcW w:w="540" w:type="pct"/>
          </w:tcPr>
          <w:p w14:paraId="29F2F151" w14:textId="77777777" w:rsidR="001E1325" w:rsidRPr="00F67A0A" w:rsidRDefault="001E1325" w:rsidP="00CE0AFF">
            <w:pPr>
              <w:rPr>
                <w:color w:val="000000" w:themeColor="text1"/>
                <w:sz w:val="18"/>
                <w:szCs w:val="18"/>
              </w:rPr>
            </w:pPr>
            <w:r w:rsidRPr="00F67A0A">
              <w:rPr>
                <w:color w:val="000000" w:themeColor="text1"/>
                <w:sz w:val="18"/>
                <w:szCs w:val="18"/>
              </w:rPr>
              <w:t>NA</w:t>
            </w:r>
          </w:p>
        </w:tc>
        <w:tc>
          <w:tcPr>
            <w:tcW w:w="565" w:type="pct"/>
          </w:tcPr>
          <w:p w14:paraId="68207E93" w14:textId="77777777" w:rsidR="001E1325" w:rsidRPr="00F67A0A" w:rsidRDefault="001E1325" w:rsidP="00CE0AFF">
            <w:pPr>
              <w:rPr>
                <w:color w:val="000000" w:themeColor="text1"/>
                <w:sz w:val="18"/>
                <w:szCs w:val="18"/>
              </w:rPr>
            </w:pPr>
            <w:r w:rsidRPr="00F67A0A">
              <w:rPr>
                <w:color w:val="000000" w:themeColor="text1"/>
                <w:sz w:val="18"/>
                <w:szCs w:val="18"/>
              </w:rPr>
              <w:t>NA</w:t>
            </w:r>
          </w:p>
        </w:tc>
        <w:tc>
          <w:tcPr>
            <w:tcW w:w="516" w:type="pct"/>
          </w:tcPr>
          <w:p w14:paraId="41A4B88D" w14:textId="77777777" w:rsidR="001E1325" w:rsidRPr="00F67A0A" w:rsidRDefault="001E1325" w:rsidP="00CE0AFF">
            <w:pPr>
              <w:rPr>
                <w:color w:val="000000" w:themeColor="text1"/>
                <w:sz w:val="18"/>
                <w:szCs w:val="18"/>
              </w:rPr>
            </w:pPr>
            <w:r w:rsidRPr="00F67A0A">
              <w:rPr>
                <w:color w:val="000000" w:themeColor="text1"/>
                <w:sz w:val="18"/>
                <w:szCs w:val="18"/>
              </w:rPr>
              <w:t>NA</w:t>
            </w:r>
          </w:p>
        </w:tc>
        <w:tc>
          <w:tcPr>
            <w:tcW w:w="541" w:type="pct"/>
            <w:tcBorders>
              <w:right w:val="single" w:sz="4" w:space="0" w:color="auto"/>
            </w:tcBorders>
          </w:tcPr>
          <w:p w14:paraId="6748C952" w14:textId="77777777" w:rsidR="001E1325" w:rsidRPr="00F67A0A" w:rsidRDefault="001E1325" w:rsidP="00CE0AFF">
            <w:pPr>
              <w:rPr>
                <w:color w:val="000000" w:themeColor="text1"/>
                <w:sz w:val="18"/>
                <w:szCs w:val="18"/>
              </w:rPr>
            </w:pPr>
          </w:p>
        </w:tc>
        <w:tc>
          <w:tcPr>
            <w:tcW w:w="497" w:type="pct"/>
            <w:tcBorders>
              <w:left w:val="single" w:sz="4" w:space="0" w:color="auto"/>
            </w:tcBorders>
          </w:tcPr>
          <w:p w14:paraId="6E602F4B" w14:textId="77777777" w:rsidR="001E1325" w:rsidRPr="00F67A0A" w:rsidRDefault="001E1325" w:rsidP="00CE0AFF">
            <w:pPr>
              <w:rPr>
                <w:color w:val="000000" w:themeColor="text1"/>
                <w:sz w:val="18"/>
                <w:szCs w:val="18"/>
              </w:rPr>
            </w:pPr>
            <w:r w:rsidRPr="00F67A0A">
              <w:rPr>
                <w:color w:val="000000" w:themeColor="text1"/>
                <w:sz w:val="18"/>
                <w:szCs w:val="18"/>
              </w:rPr>
              <w:t>NA</w:t>
            </w:r>
          </w:p>
        </w:tc>
        <w:tc>
          <w:tcPr>
            <w:tcW w:w="450" w:type="pct"/>
          </w:tcPr>
          <w:p w14:paraId="7B034EA6" w14:textId="77777777" w:rsidR="001E1325" w:rsidRPr="00F67A0A" w:rsidRDefault="001E1325" w:rsidP="00CE0AFF">
            <w:pPr>
              <w:rPr>
                <w:color w:val="000000" w:themeColor="text1"/>
                <w:sz w:val="18"/>
                <w:szCs w:val="18"/>
              </w:rPr>
            </w:pPr>
            <w:r w:rsidRPr="00F67A0A">
              <w:rPr>
                <w:color w:val="000000" w:themeColor="text1"/>
                <w:sz w:val="18"/>
                <w:szCs w:val="18"/>
              </w:rPr>
              <w:t xml:space="preserve">Colored cosmetics </w:t>
            </w:r>
          </w:p>
          <w:p w14:paraId="48ED20A1" w14:textId="77777777" w:rsidR="001E1325" w:rsidRPr="00F67A0A" w:rsidRDefault="001E1325" w:rsidP="00CE0AFF">
            <w:pPr>
              <w:rPr>
                <w:color w:val="000000" w:themeColor="text1"/>
                <w:sz w:val="18"/>
                <w:szCs w:val="18"/>
              </w:rPr>
            </w:pPr>
            <w:r w:rsidRPr="00F67A0A">
              <w:rPr>
                <w:color w:val="000000" w:themeColor="text1"/>
                <w:sz w:val="18"/>
                <w:szCs w:val="18"/>
              </w:rPr>
              <w:t xml:space="preserve">Liquid soap </w:t>
            </w:r>
          </w:p>
          <w:p w14:paraId="4C0990BC" w14:textId="77777777" w:rsidR="001E1325" w:rsidRPr="00F67A0A" w:rsidRDefault="001E1325" w:rsidP="00CE0AFF">
            <w:pPr>
              <w:rPr>
                <w:color w:val="000000" w:themeColor="text1"/>
                <w:sz w:val="18"/>
                <w:szCs w:val="18"/>
              </w:rPr>
            </w:pPr>
            <w:r w:rsidRPr="00F67A0A">
              <w:rPr>
                <w:color w:val="000000" w:themeColor="text1"/>
                <w:sz w:val="18"/>
                <w:szCs w:val="18"/>
              </w:rPr>
              <w:t xml:space="preserve">Lotions/creams </w:t>
            </w:r>
          </w:p>
          <w:p w14:paraId="26026ABE" w14:textId="77777777" w:rsidR="001E1325" w:rsidRPr="00F67A0A" w:rsidRDefault="001E1325" w:rsidP="00CE0AFF">
            <w:pPr>
              <w:rPr>
                <w:color w:val="000000" w:themeColor="text1"/>
                <w:sz w:val="18"/>
                <w:szCs w:val="18"/>
              </w:rPr>
            </w:pPr>
            <w:r w:rsidRPr="00F67A0A">
              <w:rPr>
                <w:color w:val="000000" w:themeColor="text1"/>
                <w:sz w:val="18"/>
                <w:szCs w:val="18"/>
              </w:rPr>
              <w:t>Shower gel</w:t>
            </w:r>
          </w:p>
          <w:p w14:paraId="45C5CAD2" w14:textId="77777777" w:rsidR="001E1325" w:rsidRPr="00F67A0A" w:rsidRDefault="001E1325" w:rsidP="00CE0AFF">
            <w:pPr>
              <w:rPr>
                <w:color w:val="000000" w:themeColor="text1"/>
                <w:sz w:val="18"/>
                <w:szCs w:val="18"/>
              </w:rPr>
            </w:pPr>
            <w:r w:rsidRPr="00F67A0A">
              <w:rPr>
                <w:color w:val="000000" w:themeColor="text1"/>
                <w:sz w:val="18"/>
                <w:szCs w:val="18"/>
              </w:rPr>
              <w:t>Toothpaste</w:t>
            </w:r>
          </w:p>
        </w:tc>
        <w:tc>
          <w:tcPr>
            <w:tcW w:w="450" w:type="pct"/>
          </w:tcPr>
          <w:p w14:paraId="5002C549" w14:textId="77777777" w:rsidR="001E1325" w:rsidRPr="00F67A0A" w:rsidRDefault="001E1325" w:rsidP="00CE0AFF">
            <w:pPr>
              <w:rPr>
                <w:color w:val="000000" w:themeColor="text1"/>
                <w:sz w:val="18"/>
                <w:szCs w:val="18"/>
              </w:rPr>
            </w:pPr>
            <w:r w:rsidRPr="00F67A0A">
              <w:rPr>
                <w:color w:val="000000" w:themeColor="text1"/>
                <w:sz w:val="18"/>
                <w:szCs w:val="18"/>
              </w:rPr>
              <w:t xml:space="preserve">Cleanser </w:t>
            </w:r>
          </w:p>
          <w:p w14:paraId="15576A0C" w14:textId="77777777" w:rsidR="001E1325" w:rsidRPr="00F67A0A" w:rsidRDefault="001E1325" w:rsidP="00CE0AFF">
            <w:pPr>
              <w:rPr>
                <w:color w:val="000000" w:themeColor="text1"/>
                <w:sz w:val="18"/>
                <w:szCs w:val="18"/>
              </w:rPr>
            </w:pPr>
            <w:r w:rsidRPr="00F67A0A">
              <w:rPr>
                <w:color w:val="000000" w:themeColor="text1"/>
                <w:sz w:val="18"/>
                <w:szCs w:val="18"/>
              </w:rPr>
              <w:t xml:space="preserve">Hair products </w:t>
            </w:r>
          </w:p>
          <w:p w14:paraId="558C10BF" w14:textId="77777777" w:rsidR="001E1325" w:rsidRPr="00F67A0A" w:rsidRDefault="001E1325" w:rsidP="00CE0AFF">
            <w:pPr>
              <w:rPr>
                <w:color w:val="000000" w:themeColor="text1"/>
                <w:sz w:val="18"/>
                <w:szCs w:val="18"/>
              </w:rPr>
            </w:pPr>
            <w:r w:rsidRPr="00F67A0A">
              <w:rPr>
                <w:color w:val="000000" w:themeColor="text1"/>
                <w:sz w:val="18"/>
                <w:szCs w:val="18"/>
              </w:rPr>
              <w:t>Toothpaste</w:t>
            </w:r>
          </w:p>
        </w:tc>
      </w:tr>
      <w:tr w:rsidR="001E1325" w:rsidRPr="005A7FAE" w14:paraId="4FCC8879" w14:textId="77777777" w:rsidTr="00CE0AFF">
        <w:trPr>
          <w:trHeight w:val="1051"/>
          <w:jc w:val="center"/>
        </w:trPr>
        <w:tc>
          <w:tcPr>
            <w:tcW w:w="359" w:type="pct"/>
            <w:noWrap/>
            <w:hideMark/>
          </w:tcPr>
          <w:p w14:paraId="23834C24" w14:textId="77777777" w:rsidR="001E1325" w:rsidRPr="00F67A0A" w:rsidRDefault="001E1325" w:rsidP="00CE0AFF">
            <w:pPr>
              <w:rPr>
                <w:b/>
                <w:color w:val="000000" w:themeColor="text1"/>
                <w:sz w:val="18"/>
                <w:szCs w:val="18"/>
              </w:rPr>
            </w:pPr>
            <w:r w:rsidRPr="00F67A0A">
              <w:rPr>
                <w:b/>
                <w:color w:val="000000" w:themeColor="text1"/>
                <w:sz w:val="18"/>
                <w:szCs w:val="18"/>
              </w:rPr>
              <w:t>TCS</w:t>
            </w:r>
          </w:p>
        </w:tc>
        <w:tc>
          <w:tcPr>
            <w:tcW w:w="541" w:type="pct"/>
          </w:tcPr>
          <w:p w14:paraId="7F0CCD20" w14:textId="77777777" w:rsidR="001E1325" w:rsidRPr="00F67A0A" w:rsidRDefault="001E1325" w:rsidP="00CE0AFF">
            <w:pPr>
              <w:rPr>
                <w:color w:val="000000" w:themeColor="text1"/>
                <w:sz w:val="18"/>
                <w:szCs w:val="18"/>
              </w:rPr>
            </w:pPr>
            <w:r w:rsidRPr="00F67A0A">
              <w:rPr>
                <w:color w:val="000000" w:themeColor="text1"/>
                <w:sz w:val="18"/>
                <w:szCs w:val="18"/>
              </w:rPr>
              <w:t xml:space="preserve">Lotions/creams </w:t>
            </w:r>
          </w:p>
          <w:p w14:paraId="292652D7" w14:textId="77777777" w:rsidR="001E1325" w:rsidRPr="00F67A0A" w:rsidRDefault="001E1325" w:rsidP="00CE0AFF">
            <w:pPr>
              <w:rPr>
                <w:color w:val="000000" w:themeColor="text1"/>
                <w:sz w:val="18"/>
                <w:szCs w:val="18"/>
              </w:rPr>
            </w:pPr>
            <w:r w:rsidRPr="00F67A0A">
              <w:rPr>
                <w:color w:val="000000" w:themeColor="text1"/>
                <w:sz w:val="18"/>
                <w:szCs w:val="18"/>
              </w:rPr>
              <w:t>Lip/chap</w:t>
            </w:r>
            <w:r>
              <w:rPr>
                <w:color w:val="000000" w:themeColor="text1"/>
                <w:sz w:val="18"/>
                <w:szCs w:val="18"/>
              </w:rPr>
              <w:t xml:space="preserve"> </w:t>
            </w:r>
            <w:r w:rsidRPr="00F67A0A">
              <w:rPr>
                <w:color w:val="000000" w:themeColor="text1"/>
                <w:sz w:val="18"/>
                <w:szCs w:val="18"/>
              </w:rPr>
              <w:t>stick</w:t>
            </w:r>
          </w:p>
          <w:p w14:paraId="3E44D2A7" w14:textId="77777777" w:rsidR="001E1325" w:rsidRPr="00F67A0A" w:rsidRDefault="001E1325" w:rsidP="00CE0AFF">
            <w:pPr>
              <w:rPr>
                <w:color w:val="000000" w:themeColor="text1"/>
                <w:sz w:val="18"/>
                <w:szCs w:val="18"/>
              </w:rPr>
            </w:pPr>
          </w:p>
        </w:tc>
        <w:tc>
          <w:tcPr>
            <w:tcW w:w="541" w:type="pct"/>
          </w:tcPr>
          <w:p w14:paraId="7152349F" w14:textId="77777777" w:rsidR="001E1325" w:rsidRPr="00F67A0A" w:rsidRDefault="001E1325" w:rsidP="00CE0AFF">
            <w:pPr>
              <w:rPr>
                <w:color w:val="000000" w:themeColor="text1"/>
                <w:sz w:val="18"/>
                <w:szCs w:val="18"/>
              </w:rPr>
            </w:pPr>
            <w:r w:rsidRPr="00F67A0A">
              <w:rPr>
                <w:color w:val="000000" w:themeColor="text1"/>
                <w:sz w:val="18"/>
                <w:szCs w:val="18"/>
              </w:rPr>
              <w:t>Liquid soap</w:t>
            </w:r>
          </w:p>
          <w:p w14:paraId="79B99D70" w14:textId="77777777" w:rsidR="001E1325" w:rsidRPr="00F67A0A" w:rsidRDefault="001E1325" w:rsidP="00CE0AFF">
            <w:pPr>
              <w:rPr>
                <w:color w:val="000000" w:themeColor="text1"/>
                <w:sz w:val="18"/>
                <w:szCs w:val="18"/>
              </w:rPr>
            </w:pPr>
            <w:r w:rsidRPr="00F67A0A">
              <w:rPr>
                <w:color w:val="000000" w:themeColor="text1"/>
                <w:sz w:val="18"/>
                <w:szCs w:val="18"/>
              </w:rPr>
              <w:t xml:space="preserve">Hair products </w:t>
            </w:r>
          </w:p>
        </w:tc>
        <w:tc>
          <w:tcPr>
            <w:tcW w:w="540" w:type="pct"/>
            <w:hideMark/>
          </w:tcPr>
          <w:p w14:paraId="60D9BE42" w14:textId="77777777" w:rsidR="001E1325" w:rsidRPr="00F67A0A" w:rsidRDefault="001E1325" w:rsidP="00CE0AFF">
            <w:pPr>
              <w:rPr>
                <w:color w:val="000000" w:themeColor="text1"/>
                <w:sz w:val="18"/>
                <w:szCs w:val="18"/>
              </w:rPr>
            </w:pPr>
            <w:r w:rsidRPr="00F67A0A">
              <w:rPr>
                <w:color w:val="000000" w:themeColor="text1"/>
                <w:sz w:val="18"/>
                <w:szCs w:val="18"/>
              </w:rPr>
              <w:t>NA</w:t>
            </w:r>
          </w:p>
        </w:tc>
        <w:tc>
          <w:tcPr>
            <w:tcW w:w="565" w:type="pct"/>
            <w:hideMark/>
          </w:tcPr>
          <w:p w14:paraId="1C64CB76" w14:textId="77777777" w:rsidR="001E1325" w:rsidRPr="00F67A0A" w:rsidRDefault="001E1325" w:rsidP="00CE0AFF">
            <w:pPr>
              <w:rPr>
                <w:color w:val="000000" w:themeColor="text1"/>
                <w:sz w:val="18"/>
                <w:szCs w:val="18"/>
              </w:rPr>
            </w:pPr>
            <w:r w:rsidRPr="00F67A0A">
              <w:rPr>
                <w:color w:val="000000" w:themeColor="text1"/>
                <w:sz w:val="18"/>
                <w:szCs w:val="18"/>
              </w:rPr>
              <w:t>NA</w:t>
            </w:r>
          </w:p>
        </w:tc>
        <w:tc>
          <w:tcPr>
            <w:tcW w:w="516" w:type="pct"/>
          </w:tcPr>
          <w:p w14:paraId="61DE2D68" w14:textId="77777777" w:rsidR="001E1325" w:rsidRPr="00F67A0A" w:rsidRDefault="001E1325" w:rsidP="00CE0AFF">
            <w:pPr>
              <w:rPr>
                <w:color w:val="000000" w:themeColor="text1"/>
                <w:sz w:val="18"/>
                <w:szCs w:val="18"/>
              </w:rPr>
            </w:pPr>
            <w:r w:rsidRPr="00F67A0A">
              <w:rPr>
                <w:color w:val="000000" w:themeColor="text1"/>
                <w:sz w:val="18"/>
                <w:szCs w:val="18"/>
              </w:rPr>
              <w:t>NA</w:t>
            </w:r>
          </w:p>
        </w:tc>
        <w:tc>
          <w:tcPr>
            <w:tcW w:w="541" w:type="pct"/>
            <w:tcBorders>
              <w:right w:val="single" w:sz="4" w:space="0" w:color="auto"/>
            </w:tcBorders>
            <w:hideMark/>
          </w:tcPr>
          <w:p w14:paraId="2380C9D2" w14:textId="77777777" w:rsidR="001E1325" w:rsidRPr="00F67A0A" w:rsidRDefault="001E1325" w:rsidP="00CE0AFF">
            <w:pPr>
              <w:rPr>
                <w:color w:val="000000" w:themeColor="text1"/>
                <w:sz w:val="18"/>
                <w:szCs w:val="18"/>
              </w:rPr>
            </w:pPr>
            <w:r w:rsidRPr="00F67A0A">
              <w:rPr>
                <w:color w:val="000000" w:themeColor="text1"/>
                <w:sz w:val="18"/>
                <w:szCs w:val="18"/>
              </w:rPr>
              <w:t xml:space="preserve">Lotions/creams </w:t>
            </w:r>
          </w:p>
          <w:p w14:paraId="1ECB4B5E" w14:textId="77777777" w:rsidR="001E1325" w:rsidRPr="00F67A0A" w:rsidRDefault="001E1325" w:rsidP="00CE0AFF">
            <w:pPr>
              <w:rPr>
                <w:color w:val="000000" w:themeColor="text1"/>
                <w:sz w:val="18"/>
                <w:szCs w:val="18"/>
              </w:rPr>
            </w:pPr>
            <w:r w:rsidRPr="00F67A0A">
              <w:rPr>
                <w:color w:val="000000" w:themeColor="text1"/>
                <w:sz w:val="18"/>
                <w:szCs w:val="18"/>
              </w:rPr>
              <w:t>Liquid soap</w:t>
            </w:r>
          </w:p>
        </w:tc>
        <w:tc>
          <w:tcPr>
            <w:tcW w:w="497" w:type="pct"/>
            <w:tcBorders>
              <w:left w:val="single" w:sz="4" w:space="0" w:color="auto"/>
            </w:tcBorders>
          </w:tcPr>
          <w:p w14:paraId="781712F6" w14:textId="77777777" w:rsidR="001E1325" w:rsidRPr="00F67A0A" w:rsidRDefault="001E1325" w:rsidP="00CE0AFF">
            <w:pPr>
              <w:rPr>
                <w:color w:val="000000" w:themeColor="text1"/>
                <w:sz w:val="18"/>
                <w:szCs w:val="18"/>
              </w:rPr>
            </w:pPr>
            <w:r w:rsidRPr="00F67A0A">
              <w:rPr>
                <w:color w:val="000000" w:themeColor="text1"/>
                <w:sz w:val="18"/>
                <w:szCs w:val="18"/>
              </w:rPr>
              <w:t>Hand soap</w:t>
            </w:r>
          </w:p>
          <w:p w14:paraId="283F61F4" w14:textId="77777777" w:rsidR="001E1325" w:rsidRPr="00F67A0A" w:rsidRDefault="001E1325" w:rsidP="00CE0AFF">
            <w:pPr>
              <w:rPr>
                <w:color w:val="000000" w:themeColor="text1"/>
                <w:sz w:val="18"/>
                <w:szCs w:val="18"/>
              </w:rPr>
            </w:pPr>
            <w:r w:rsidRPr="00F67A0A">
              <w:rPr>
                <w:color w:val="000000" w:themeColor="text1"/>
                <w:sz w:val="18"/>
                <w:szCs w:val="18"/>
              </w:rPr>
              <w:t>Toothpaste</w:t>
            </w:r>
          </w:p>
        </w:tc>
        <w:tc>
          <w:tcPr>
            <w:tcW w:w="450" w:type="pct"/>
          </w:tcPr>
          <w:p w14:paraId="229D876A" w14:textId="77777777" w:rsidR="001E1325" w:rsidRPr="00F67A0A" w:rsidRDefault="001E1325" w:rsidP="00CE0AFF">
            <w:pPr>
              <w:rPr>
                <w:color w:val="000000" w:themeColor="text1"/>
                <w:sz w:val="18"/>
                <w:szCs w:val="18"/>
              </w:rPr>
            </w:pPr>
            <w:r w:rsidRPr="00F67A0A">
              <w:rPr>
                <w:color w:val="000000" w:themeColor="text1"/>
                <w:sz w:val="18"/>
                <w:szCs w:val="18"/>
              </w:rPr>
              <w:t xml:space="preserve">Colored cosmetics </w:t>
            </w:r>
          </w:p>
          <w:p w14:paraId="1060A2B6" w14:textId="77777777" w:rsidR="001E1325" w:rsidRPr="00F67A0A" w:rsidRDefault="001E1325" w:rsidP="00CE0AFF">
            <w:pPr>
              <w:rPr>
                <w:color w:val="000000" w:themeColor="text1"/>
                <w:sz w:val="18"/>
                <w:szCs w:val="18"/>
              </w:rPr>
            </w:pPr>
            <w:r w:rsidRPr="00F67A0A">
              <w:rPr>
                <w:color w:val="000000" w:themeColor="text1"/>
                <w:sz w:val="18"/>
                <w:szCs w:val="18"/>
              </w:rPr>
              <w:t>Hair products</w:t>
            </w:r>
          </w:p>
          <w:p w14:paraId="664ED23E" w14:textId="77777777" w:rsidR="001E1325" w:rsidRPr="00F67A0A" w:rsidRDefault="001E1325" w:rsidP="00CE0AFF">
            <w:pPr>
              <w:rPr>
                <w:color w:val="000000" w:themeColor="text1"/>
                <w:sz w:val="18"/>
                <w:szCs w:val="18"/>
              </w:rPr>
            </w:pPr>
            <w:r w:rsidRPr="00F67A0A">
              <w:rPr>
                <w:color w:val="000000" w:themeColor="text1"/>
                <w:sz w:val="18"/>
                <w:szCs w:val="18"/>
              </w:rPr>
              <w:t>Liquid soap</w:t>
            </w:r>
          </w:p>
          <w:p w14:paraId="78E48237" w14:textId="77777777" w:rsidR="001E1325" w:rsidRPr="00F67A0A" w:rsidRDefault="001E1325" w:rsidP="00CE0AFF">
            <w:pPr>
              <w:rPr>
                <w:color w:val="000000" w:themeColor="text1"/>
                <w:sz w:val="18"/>
                <w:szCs w:val="18"/>
              </w:rPr>
            </w:pPr>
            <w:r w:rsidRPr="00F67A0A">
              <w:rPr>
                <w:color w:val="000000" w:themeColor="text1"/>
                <w:sz w:val="18"/>
                <w:szCs w:val="18"/>
              </w:rPr>
              <w:t xml:space="preserve">Lotions/creams </w:t>
            </w:r>
          </w:p>
          <w:p w14:paraId="7164752F" w14:textId="77777777" w:rsidR="001E1325" w:rsidRPr="00F67A0A" w:rsidRDefault="001E1325" w:rsidP="00CE0AFF">
            <w:pPr>
              <w:rPr>
                <w:color w:val="000000" w:themeColor="text1"/>
                <w:sz w:val="18"/>
                <w:szCs w:val="18"/>
              </w:rPr>
            </w:pPr>
            <w:r w:rsidRPr="00F67A0A">
              <w:rPr>
                <w:color w:val="000000" w:themeColor="text1"/>
                <w:sz w:val="18"/>
                <w:szCs w:val="18"/>
              </w:rPr>
              <w:t>Shower gel</w:t>
            </w:r>
          </w:p>
          <w:p w14:paraId="35F079FF" w14:textId="77777777" w:rsidR="001E1325" w:rsidRPr="00F67A0A" w:rsidRDefault="001E1325" w:rsidP="00CE0AFF">
            <w:pPr>
              <w:rPr>
                <w:color w:val="000000" w:themeColor="text1"/>
                <w:sz w:val="18"/>
                <w:szCs w:val="18"/>
              </w:rPr>
            </w:pPr>
            <w:r w:rsidRPr="00F67A0A">
              <w:rPr>
                <w:color w:val="000000" w:themeColor="text1"/>
                <w:sz w:val="18"/>
                <w:szCs w:val="18"/>
              </w:rPr>
              <w:t>Toothpaste</w:t>
            </w:r>
          </w:p>
        </w:tc>
        <w:tc>
          <w:tcPr>
            <w:tcW w:w="450" w:type="pct"/>
          </w:tcPr>
          <w:p w14:paraId="6584F118" w14:textId="77777777" w:rsidR="001E1325" w:rsidRPr="00F67A0A" w:rsidRDefault="001E1325" w:rsidP="00CE0AFF">
            <w:pPr>
              <w:rPr>
                <w:color w:val="000000" w:themeColor="text1"/>
                <w:sz w:val="18"/>
                <w:szCs w:val="18"/>
              </w:rPr>
            </w:pPr>
            <w:r w:rsidRPr="00F67A0A">
              <w:rPr>
                <w:color w:val="000000" w:themeColor="text1"/>
                <w:sz w:val="18"/>
                <w:szCs w:val="18"/>
              </w:rPr>
              <w:t xml:space="preserve">Cleaner </w:t>
            </w:r>
          </w:p>
          <w:p w14:paraId="38220E2B" w14:textId="77777777" w:rsidR="001E1325" w:rsidRPr="00F67A0A" w:rsidRDefault="001E1325" w:rsidP="00CE0AFF">
            <w:pPr>
              <w:rPr>
                <w:color w:val="000000" w:themeColor="text1"/>
                <w:sz w:val="18"/>
                <w:szCs w:val="18"/>
              </w:rPr>
            </w:pPr>
            <w:r w:rsidRPr="00F67A0A">
              <w:rPr>
                <w:color w:val="000000" w:themeColor="text1"/>
                <w:sz w:val="18"/>
                <w:szCs w:val="18"/>
              </w:rPr>
              <w:t xml:space="preserve">Lotions/creams Hair products </w:t>
            </w:r>
          </w:p>
          <w:p w14:paraId="0D866968" w14:textId="77777777" w:rsidR="001E1325" w:rsidRPr="00F67A0A" w:rsidRDefault="001E1325" w:rsidP="00CE0AFF">
            <w:pPr>
              <w:rPr>
                <w:color w:val="000000" w:themeColor="text1"/>
                <w:sz w:val="18"/>
                <w:szCs w:val="18"/>
              </w:rPr>
            </w:pPr>
            <w:r w:rsidRPr="00F67A0A">
              <w:rPr>
                <w:color w:val="000000" w:themeColor="text1"/>
                <w:sz w:val="18"/>
                <w:szCs w:val="18"/>
              </w:rPr>
              <w:t xml:space="preserve">Masks </w:t>
            </w:r>
          </w:p>
          <w:p w14:paraId="78866FD4" w14:textId="77777777" w:rsidR="001E1325" w:rsidRPr="00F67A0A" w:rsidRDefault="001E1325" w:rsidP="00CE0AFF">
            <w:pPr>
              <w:rPr>
                <w:color w:val="000000" w:themeColor="text1"/>
                <w:sz w:val="18"/>
                <w:szCs w:val="18"/>
              </w:rPr>
            </w:pPr>
            <w:r w:rsidRPr="00F67A0A">
              <w:rPr>
                <w:color w:val="000000" w:themeColor="text1"/>
                <w:sz w:val="18"/>
                <w:szCs w:val="18"/>
              </w:rPr>
              <w:t>Shower gel</w:t>
            </w:r>
          </w:p>
          <w:p w14:paraId="587D08EE" w14:textId="77777777" w:rsidR="001E1325" w:rsidRPr="00F67A0A" w:rsidRDefault="001E1325" w:rsidP="00CE0AFF">
            <w:pPr>
              <w:rPr>
                <w:color w:val="000000" w:themeColor="text1"/>
                <w:sz w:val="18"/>
                <w:szCs w:val="18"/>
              </w:rPr>
            </w:pPr>
            <w:r w:rsidRPr="00F67A0A">
              <w:rPr>
                <w:color w:val="000000" w:themeColor="text1"/>
                <w:sz w:val="18"/>
                <w:szCs w:val="18"/>
              </w:rPr>
              <w:t xml:space="preserve">Sunscreen Toothpaste </w:t>
            </w:r>
          </w:p>
        </w:tc>
      </w:tr>
      <w:tr w:rsidR="001E1325" w:rsidRPr="005A7FAE" w14:paraId="2C473D1F" w14:textId="77777777" w:rsidTr="00CE0AFF">
        <w:trPr>
          <w:trHeight w:val="921"/>
          <w:jc w:val="center"/>
        </w:trPr>
        <w:tc>
          <w:tcPr>
            <w:tcW w:w="359" w:type="pct"/>
            <w:noWrap/>
            <w:hideMark/>
          </w:tcPr>
          <w:p w14:paraId="749C6704" w14:textId="77777777" w:rsidR="001E1325" w:rsidRPr="00F67A0A" w:rsidRDefault="001E1325" w:rsidP="00CE0AFF">
            <w:pPr>
              <w:rPr>
                <w:b/>
                <w:color w:val="000000" w:themeColor="text1"/>
                <w:sz w:val="18"/>
                <w:szCs w:val="18"/>
              </w:rPr>
            </w:pPr>
            <w:r w:rsidRPr="00F67A0A">
              <w:rPr>
                <w:b/>
                <w:color w:val="000000" w:themeColor="text1"/>
                <w:sz w:val="18"/>
                <w:szCs w:val="18"/>
              </w:rPr>
              <w:t>BP-3</w:t>
            </w:r>
          </w:p>
        </w:tc>
        <w:tc>
          <w:tcPr>
            <w:tcW w:w="541" w:type="pct"/>
          </w:tcPr>
          <w:p w14:paraId="2F28F539" w14:textId="77777777" w:rsidR="001E1325" w:rsidRPr="00F67A0A" w:rsidRDefault="001E1325" w:rsidP="00CE0AFF">
            <w:pPr>
              <w:rPr>
                <w:color w:val="000000" w:themeColor="text1"/>
                <w:sz w:val="18"/>
                <w:szCs w:val="18"/>
              </w:rPr>
            </w:pPr>
            <w:r w:rsidRPr="00F67A0A">
              <w:rPr>
                <w:color w:val="000000" w:themeColor="text1"/>
                <w:sz w:val="18"/>
                <w:szCs w:val="18"/>
              </w:rPr>
              <w:t>NA</w:t>
            </w:r>
          </w:p>
        </w:tc>
        <w:tc>
          <w:tcPr>
            <w:tcW w:w="541" w:type="pct"/>
          </w:tcPr>
          <w:p w14:paraId="51544D6B" w14:textId="77777777" w:rsidR="001E1325" w:rsidRPr="00F67A0A" w:rsidRDefault="001E1325" w:rsidP="00CE0AFF">
            <w:pPr>
              <w:rPr>
                <w:color w:val="000000" w:themeColor="text1"/>
                <w:sz w:val="18"/>
                <w:szCs w:val="18"/>
              </w:rPr>
            </w:pPr>
            <w:r w:rsidRPr="00F67A0A">
              <w:rPr>
                <w:color w:val="000000" w:themeColor="text1"/>
                <w:sz w:val="18"/>
                <w:szCs w:val="18"/>
              </w:rPr>
              <w:t>Lotions/creams</w:t>
            </w:r>
          </w:p>
          <w:p w14:paraId="2A2AE72D" w14:textId="77777777" w:rsidR="001E1325" w:rsidRPr="00F67A0A" w:rsidRDefault="001E1325" w:rsidP="00CE0AFF">
            <w:pPr>
              <w:rPr>
                <w:color w:val="000000" w:themeColor="text1"/>
                <w:sz w:val="18"/>
                <w:szCs w:val="18"/>
              </w:rPr>
            </w:pPr>
            <w:r w:rsidRPr="00F67A0A">
              <w:rPr>
                <w:color w:val="000000" w:themeColor="text1"/>
                <w:sz w:val="18"/>
                <w:szCs w:val="18"/>
              </w:rPr>
              <w:t>Mouthwash</w:t>
            </w:r>
          </w:p>
          <w:p w14:paraId="4AF37300" w14:textId="77777777" w:rsidR="001E1325" w:rsidRPr="00F67A0A" w:rsidRDefault="001E1325" w:rsidP="00CE0AFF">
            <w:pPr>
              <w:rPr>
                <w:color w:val="000000" w:themeColor="text1"/>
                <w:sz w:val="18"/>
                <w:szCs w:val="18"/>
              </w:rPr>
            </w:pPr>
            <w:r w:rsidRPr="00F67A0A">
              <w:rPr>
                <w:color w:val="000000" w:themeColor="text1"/>
                <w:sz w:val="18"/>
                <w:szCs w:val="18"/>
              </w:rPr>
              <w:t>Sunscreen</w:t>
            </w:r>
          </w:p>
          <w:p w14:paraId="788FB60A" w14:textId="77777777" w:rsidR="001E1325" w:rsidRPr="00F67A0A" w:rsidRDefault="001E1325" w:rsidP="00CE0AFF">
            <w:pPr>
              <w:rPr>
                <w:color w:val="000000" w:themeColor="text1"/>
                <w:sz w:val="18"/>
                <w:szCs w:val="18"/>
              </w:rPr>
            </w:pPr>
          </w:p>
        </w:tc>
        <w:tc>
          <w:tcPr>
            <w:tcW w:w="540" w:type="pct"/>
            <w:hideMark/>
          </w:tcPr>
          <w:p w14:paraId="3C47A52E" w14:textId="77777777" w:rsidR="001E1325" w:rsidRPr="00F67A0A" w:rsidRDefault="001E1325" w:rsidP="00CE0AFF">
            <w:pPr>
              <w:rPr>
                <w:color w:val="000000" w:themeColor="text1"/>
                <w:sz w:val="18"/>
                <w:szCs w:val="18"/>
              </w:rPr>
            </w:pPr>
            <w:r w:rsidRPr="00F67A0A">
              <w:rPr>
                <w:color w:val="000000" w:themeColor="text1"/>
                <w:sz w:val="18"/>
                <w:szCs w:val="18"/>
              </w:rPr>
              <w:t>NA</w:t>
            </w:r>
          </w:p>
        </w:tc>
        <w:tc>
          <w:tcPr>
            <w:tcW w:w="565" w:type="pct"/>
            <w:hideMark/>
          </w:tcPr>
          <w:p w14:paraId="23989FD1" w14:textId="77777777" w:rsidR="001E1325" w:rsidRPr="00F67A0A" w:rsidRDefault="001E1325" w:rsidP="00CE0AFF">
            <w:pPr>
              <w:rPr>
                <w:color w:val="000000" w:themeColor="text1"/>
                <w:sz w:val="18"/>
                <w:szCs w:val="18"/>
              </w:rPr>
            </w:pPr>
            <w:r w:rsidRPr="00F67A0A">
              <w:rPr>
                <w:color w:val="000000" w:themeColor="text1"/>
                <w:sz w:val="18"/>
                <w:szCs w:val="18"/>
              </w:rPr>
              <w:t>NA</w:t>
            </w:r>
          </w:p>
        </w:tc>
        <w:tc>
          <w:tcPr>
            <w:tcW w:w="516" w:type="pct"/>
          </w:tcPr>
          <w:p w14:paraId="3137E10E" w14:textId="77777777" w:rsidR="001E1325" w:rsidRPr="00F67A0A" w:rsidRDefault="001E1325" w:rsidP="00CE0AFF">
            <w:pPr>
              <w:rPr>
                <w:color w:val="000000" w:themeColor="text1"/>
                <w:sz w:val="18"/>
                <w:szCs w:val="18"/>
              </w:rPr>
            </w:pPr>
            <w:r w:rsidRPr="00F67A0A">
              <w:rPr>
                <w:color w:val="000000" w:themeColor="text1"/>
                <w:sz w:val="18"/>
                <w:szCs w:val="18"/>
              </w:rPr>
              <w:t>NA</w:t>
            </w:r>
          </w:p>
        </w:tc>
        <w:tc>
          <w:tcPr>
            <w:tcW w:w="541" w:type="pct"/>
            <w:tcBorders>
              <w:right w:val="single" w:sz="4" w:space="0" w:color="auto"/>
            </w:tcBorders>
            <w:hideMark/>
          </w:tcPr>
          <w:p w14:paraId="47C19E8B" w14:textId="77777777" w:rsidR="001E1325" w:rsidRPr="00F67A0A" w:rsidRDefault="001E1325" w:rsidP="00CE0AFF">
            <w:pPr>
              <w:rPr>
                <w:color w:val="000000" w:themeColor="text1"/>
                <w:sz w:val="18"/>
                <w:szCs w:val="18"/>
              </w:rPr>
            </w:pPr>
            <w:r w:rsidRPr="00F67A0A">
              <w:rPr>
                <w:color w:val="000000" w:themeColor="text1"/>
                <w:sz w:val="18"/>
                <w:szCs w:val="18"/>
              </w:rPr>
              <w:t>Colored cosmetics Sunscreen</w:t>
            </w:r>
          </w:p>
          <w:p w14:paraId="69EC06C5" w14:textId="77777777" w:rsidR="001E1325" w:rsidRPr="00F67A0A" w:rsidRDefault="001E1325" w:rsidP="00CE0AFF">
            <w:pPr>
              <w:rPr>
                <w:color w:val="000000" w:themeColor="text1"/>
                <w:sz w:val="18"/>
                <w:szCs w:val="18"/>
              </w:rPr>
            </w:pPr>
            <w:r w:rsidRPr="00F67A0A">
              <w:rPr>
                <w:color w:val="000000" w:themeColor="text1"/>
                <w:sz w:val="18"/>
                <w:szCs w:val="18"/>
              </w:rPr>
              <w:t>Lotions/creams</w:t>
            </w:r>
          </w:p>
        </w:tc>
        <w:tc>
          <w:tcPr>
            <w:tcW w:w="497" w:type="pct"/>
            <w:tcBorders>
              <w:left w:val="single" w:sz="4" w:space="0" w:color="auto"/>
            </w:tcBorders>
          </w:tcPr>
          <w:p w14:paraId="1ECCB053" w14:textId="77777777" w:rsidR="001E1325" w:rsidRPr="00F67A0A" w:rsidRDefault="001E1325" w:rsidP="00CE0AFF">
            <w:pPr>
              <w:rPr>
                <w:color w:val="000000" w:themeColor="text1"/>
                <w:sz w:val="18"/>
                <w:szCs w:val="18"/>
              </w:rPr>
            </w:pPr>
            <w:r w:rsidRPr="00F67A0A">
              <w:rPr>
                <w:color w:val="000000" w:themeColor="text1"/>
                <w:sz w:val="18"/>
                <w:szCs w:val="18"/>
              </w:rPr>
              <w:t xml:space="preserve">Sunscreen </w:t>
            </w:r>
          </w:p>
        </w:tc>
        <w:tc>
          <w:tcPr>
            <w:tcW w:w="450" w:type="pct"/>
          </w:tcPr>
          <w:p w14:paraId="2D952430" w14:textId="77777777" w:rsidR="001E1325" w:rsidRPr="00F67A0A" w:rsidRDefault="001E1325" w:rsidP="00CE0AFF">
            <w:pPr>
              <w:rPr>
                <w:color w:val="000000" w:themeColor="text1"/>
                <w:sz w:val="18"/>
                <w:szCs w:val="18"/>
              </w:rPr>
            </w:pPr>
            <w:r w:rsidRPr="00F67A0A">
              <w:rPr>
                <w:color w:val="000000" w:themeColor="text1"/>
                <w:sz w:val="18"/>
                <w:szCs w:val="18"/>
              </w:rPr>
              <w:t>NA</w:t>
            </w:r>
          </w:p>
        </w:tc>
        <w:tc>
          <w:tcPr>
            <w:tcW w:w="450" w:type="pct"/>
          </w:tcPr>
          <w:p w14:paraId="4D9A1C94" w14:textId="77777777" w:rsidR="001E1325" w:rsidRPr="00F67A0A" w:rsidRDefault="001E1325" w:rsidP="00CE0AFF">
            <w:pPr>
              <w:rPr>
                <w:color w:val="000000" w:themeColor="text1"/>
                <w:sz w:val="18"/>
                <w:szCs w:val="18"/>
              </w:rPr>
            </w:pPr>
            <w:r w:rsidRPr="00F67A0A">
              <w:rPr>
                <w:color w:val="000000" w:themeColor="text1"/>
                <w:sz w:val="18"/>
                <w:szCs w:val="18"/>
              </w:rPr>
              <w:t>NA</w:t>
            </w:r>
          </w:p>
        </w:tc>
      </w:tr>
      <w:tr w:rsidR="001E1325" w:rsidRPr="005A7FAE" w14:paraId="450D1359" w14:textId="77777777" w:rsidTr="00CE0AFF">
        <w:trPr>
          <w:trHeight w:val="1214"/>
          <w:jc w:val="center"/>
        </w:trPr>
        <w:tc>
          <w:tcPr>
            <w:tcW w:w="359" w:type="pct"/>
            <w:noWrap/>
            <w:hideMark/>
          </w:tcPr>
          <w:p w14:paraId="4400A28E" w14:textId="77777777" w:rsidR="001E1325" w:rsidRPr="00F67A0A" w:rsidRDefault="001E1325" w:rsidP="00CE0AFF">
            <w:pPr>
              <w:rPr>
                <w:b/>
                <w:color w:val="000000" w:themeColor="text1"/>
                <w:sz w:val="18"/>
                <w:szCs w:val="18"/>
              </w:rPr>
            </w:pPr>
            <w:r w:rsidRPr="00F67A0A">
              <w:rPr>
                <w:b/>
                <w:color w:val="000000" w:themeColor="text1"/>
                <w:sz w:val="18"/>
                <w:szCs w:val="18"/>
              </w:rPr>
              <w:t>MP</w:t>
            </w:r>
          </w:p>
        </w:tc>
        <w:tc>
          <w:tcPr>
            <w:tcW w:w="541" w:type="pct"/>
          </w:tcPr>
          <w:p w14:paraId="676908AF" w14:textId="77777777" w:rsidR="001E1325" w:rsidRPr="00F67A0A" w:rsidRDefault="001E1325" w:rsidP="00CE0AFF">
            <w:pPr>
              <w:rPr>
                <w:color w:val="000000" w:themeColor="text1"/>
                <w:sz w:val="18"/>
                <w:szCs w:val="18"/>
              </w:rPr>
            </w:pPr>
            <w:r w:rsidRPr="00F67A0A">
              <w:rPr>
                <w:color w:val="000000" w:themeColor="text1"/>
                <w:sz w:val="18"/>
                <w:szCs w:val="18"/>
              </w:rPr>
              <w:t xml:space="preserve">Makeup remover </w:t>
            </w:r>
          </w:p>
          <w:p w14:paraId="437F1F61" w14:textId="77777777" w:rsidR="001E1325" w:rsidRPr="00F67A0A" w:rsidRDefault="001E1325" w:rsidP="00CE0AFF">
            <w:pPr>
              <w:rPr>
                <w:color w:val="000000" w:themeColor="text1"/>
                <w:sz w:val="18"/>
                <w:szCs w:val="18"/>
              </w:rPr>
            </w:pPr>
            <w:r w:rsidRPr="00F67A0A">
              <w:rPr>
                <w:color w:val="000000" w:themeColor="text1"/>
                <w:sz w:val="18"/>
                <w:szCs w:val="18"/>
              </w:rPr>
              <w:t xml:space="preserve">Colored cosmetics </w:t>
            </w:r>
          </w:p>
          <w:p w14:paraId="7EE3A51A" w14:textId="77777777" w:rsidR="001E1325" w:rsidRPr="00F67A0A" w:rsidRDefault="001E1325" w:rsidP="00CE0AFF">
            <w:pPr>
              <w:rPr>
                <w:color w:val="000000" w:themeColor="text1"/>
                <w:sz w:val="18"/>
                <w:szCs w:val="18"/>
              </w:rPr>
            </w:pPr>
            <w:r w:rsidRPr="00F67A0A">
              <w:rPr>
                <w:color w:val="000000" w:themeColor="text1"/>
                <w:sz w:val="18"/>
                <w:szCs w:val="18"/>
              </w:rPr>
              <w:t xml:space="preserve">Bar soap </w:t>
            </w:r>
          </w:p>
          <w:p w14:paraId="7E41C09D" w14:textId="77777777" w:rsidR="001E1325" w:rsidRPr="00F67A0A" w:rsidRDefault="001E1325" w:rsidP="00CE0AFF">
            <w:pPr>
              <w:rPr>
                <w:color w:val="000000" w:themeColor="text1"/>
                <w:sz w:val="18"/>
                <w:szCs w:val="18"/>
              </w:rPr>
            </w:pPr>
            <w:r w:rsidRPr="00F67A0A">
              <w:rPr>
                <w:color w:val="000000" w:themeColor="text1"/>
                <w:sz w:val="18"/>
                <w:szCs w:val="18"/>
              </w:rPr>
              <w:t xml:space="preserve">Hair products </w:t>
            </w:r>
          </w:p>
        </w:tc>
        <w:tc>
          <w:tcPr>
            <w:tcW w:w="541" w:type="pct"/>
          </w:tcPr>
          <w:p w14:paraId="3B875613" w14:textId="77777777" w:rsidR="001E1325" w:rsidRPr="00F67A0A" w:rsidRDefault="001E1325" w:rsidP="00CE0AFF">
            <w:pPr>
              <w:rPr>
                <w:color w:val="000000" w:themeColor="text1"/>
                <w:sz w:val="18"/>
                <w:szCs w:val="18"/>
              </w:rPr>
            </w:pPr>
            <w:r w:rsidRPr="00F67A0A">
              <w:rPr>
                <w:color w:val="000000" w:themeColor="text1"/>
                <w:sz w:val="18"/>
                <w:szCs w:val="18"/>
              </w:rPr>
              <w:t xml:space="preserve">Colored cosmetics </w:t>
            </w:r>
          </w:p>
          <w:p w14:paraId="51FDE74D" w14:textId="77777777" w:rsidR="001E1325" w:rsidRPr="00F67A0A" w:rsidRDefault="001E1325" w:rsidP="00CE0AFF">
            <w:pPr>
              <w:rPr>
                <w:color w:val="000000" w:themeColor="text1"/>
                <w:sz w:val="18"/>
                <w:szCs w:val="18"/>
              </w:rPr>
            </w:pPr>
            <w:r w:rsidRPr="00F67A0A">
              <w:rPr>
                <w:color w:val="000000" w:themeColor="text1"/>
                <w:sz w:val="18"/>
                <w:szCs w:val="18"/>
              </w:rPr>
              <w:t xml:space="preserve">Lotions/creams </w:t>
            </w:r>
          </w:p>
        </w:tc>
        <w:tc>
          <w:tcPr>
            <w:tcW w:w="540" w:type="pct"/>
            <w:hideMark/>
          </w:tcPr>
          <w:p w14:paraId="149F4AFE" w14:textId="77777777" w:rsidR="001E1325" w:rsidRPr="00F67A0A" w:rsidRDefault="001E1325" w:rsidP="00CE0AFF">
            <w:pPr>
              <w:rPr>
                <w:color w:val="000000" w:themeColor="text1"/>
                <w:sz w:val="18"/>
                <w:szCs w:val="18"/>
              </w:rPr>
            </w:pPr>
            <w:r w:rsidRPr="00F67A0A">
              <w:rPr>
                <w:color w:val="000000" w:themeColor="text1"/>
                <w:sz w:val="18"/>
                <w:szCs w:val="18"/>
              </w:rPr>
              <w:t>Total number of PCP</w:t>
            </w:r>
          </w:p>
          <w:p w14:paraId="3E0CB9D5" w14:textId="77777777" w:rsidR="001E1325" w:rsidRPr="00F67A0A" w:rsidRDefault="001E1325" w:rsidP="00CE0AFF">
            <w:pPr>
              <w:rPr>
                <w:color w:val="000000" w:themeColor="text1"/>
                <w:sz w:val="18"/>
                <w:szCs w:val="18"/>
              </w:rPr>
            </w:pPr>
            <w:r w:rsidRPr="00F67A0A">
              <w:rPr>
                <w:color w:val="000000" w:themeColor="text1"/>
                <w:sz w:val="18"/>
                <w:szCs w:val="18"/>
              </w:rPr>
              <w:t>Colored cosmetics</w:t>
            </w:r>
          </w:p>
          <w:p w14:paraId="0941E5C4" w14:textId="77777777" w:rsidR="001E1325" w:rsidRPr="00F67A0A" w:rsidRDefault="001E1325" w:rsidP="00CE0AFF">
            <w:pPr>
              <w:rPr>
                <w:color w:val="000000" w:themeColor="text1"/>
                <w:sz w:val="18"/>
                <w:szCs w:val="18"/>
              </w:rPr>
            </w:pPr>
            <w:r w:rsidRPr="00F67A0A">
              <w:rPr>
                <w:color w:val="000000" w:themeColor="text1"/>
                <w:sz w:val="18"/>
                <w:szCs w:val="18"/>
              </w:rPr>
              <w:t>Hair products Perfume /cologne</w:t>
            </w:r>
          </w:p>
          <w:p w14:paraId="40184B52" w14:textId="77777777" w:rsidR="001E1325" w:rsidRPr="00F67A0A" w:rsidRDefault="001E1325" w:rsidP="00CE0AFF">
            <w:pPr>
              <w:rPr>
                <w:color w:val="000000" w:themeColor="text1"/>
                <w:sz w:val="18"/>
                <w:szCs w:val="18"/>
              </w:rPr>
            </w:pPr>
            <w:r w:rsidRPr="00F67A0A">
              <w:rPr>
                <w:color w:val="000000" w:themeColor="text1"/>
                <w:sz w:val="18"/>
                <w:szCs w:val="18"/>
              </w:rPr>
              <w:t>Lotions/creams,</w:t>
            </w:r>
          </w:p>
        </w:tc>
        <w:tc>
          <w:tcPr>
            <w:tcW w:w="565" w:type="pct"/>
            <w:hideMark/>
          </w:tcPr>
          <w:p w14:paraId="7F0E6EB0" w14:textId="77777777" w:rsidR="001E1325" w:rsidRPr="00F67A0A" w:rsidRDefault="001E1325" w:rsidP="00CE0AFF">
            <w:pPr>
              <w:rPr>
                <w:color w:val="000000" w:themeColor="text1"/>
                <w:sz w:val="18"/>
                <w:szCs w:val="18"/>
              </w:rPr>
            </w:pPr>
            <w:r w:rsidRPr="00F67A0A">
              <w:rPr>
                <w:color w:val="000000" w:themeColor="text1"/>
                <w:sz w:val="18"/>
                <w:szCs w:val="18"/>
              </w:rPr>
              <w:t>Colored cosmetics</w:t>
            </w:r>
          </w:p>
          <w:p w14:paraId="67B95756" w14:textId="77777777" w:rsidR="001E1325" w:rsidRPr="00F67A0A" w:rsidRDefault="001E1325" w:rsidP="00CE0AFF">
            <w:pPr>
              <w:rPr>
                <w:color w:val="000000" w:themeColor="text1"/>
                <w:sz w:val="18"/>
                <w:szCs w:val="18"/>
              </w:rPr>
            </w:pPr>
            <w:r w:rsidRPr="00F67A0A">
              <w:rPr>
                <w:color w:val="000000" w:themeColor="text1"/>
                <w:sz w:val="18"/>
                <w:szCs w:val="18"/>
              </w:rPr>
              <w:t xml:space="preserve">Lotions/creams </w:t>
            </w:r>
          </w:p>
          <w:p w14:paraId="4C5872C1" w14:textId="77777777" w:rsidR="001E1325" w:rsidRPr="00F67A0A" w:rsidRDefault="001E1325" w:rsidP="00CE0AFF">
            <w:pPr>
              <w:rPr>
                <w:color w:val="000000" w:themeColor="text1"/>
                <w:sz w:val="18"/>
                <w:szCs w:val="18"/>
              </w:rPr>
            </w:pPr>
            <w:r w:rsidRPr="00F67A0A">
              <w:rPr>
                <w:color w:val="000000" w:themeColor="text1"/>
                <w:sz w:val="18"/>
                <w:szCs w:val="18"/>
              </w:rPr>
              <w:t xml:space="preserve">Mouthwash </w:t>
            </w:r>
          </w:p>
        </w:tc>
        <w:tc>
          <w:tcPr>
            <w:tcW w:w="516" w:type="pct"/>
          </w:tcPr>
          <w:p w14:paraId="78374142" w14:textId="77777777" w:rsidR="001E1325" w:rsidRPr="00F67A0A" w:rsidRDefault="001E1325" w:rsidP="00CE0AFF">
            <w:pPr>
              <w:rPr>
                <w:color w:val="000000" w:themeColor="text1"/>
                <w:sz w:val="18"/>
                <w:szCs w:val="18"/>
              </w:rPr>
            </w:pPr>
            <w:r w:rsidRPr="00F67A0A">
              <w:rPr>
                <w:color w:val="000000" w:themeColor="text1"/>
                <w:sz w:val="18"/>
                <w:szCs w:val="18"/>
              </w:rPr>
              <w:t>Total number of PCP</w:t>
            </w:r>
          </w:p>
          <w:p w14:paraId="7ACF776F" w14:textId="77777777" w:rsidR="001E1325" w:rsidRPr="00F67A0A" w:rsidRDefault="001E1325" w:rsidP="00CE0AFF">
            <w:pPr>
              <w:rPr>
                <w:color w:val="000000" w:themeColor="text1"/>
                <w:sz w:val="18"/>
                <w:szCs w:val="18"/>
              </w:rPr>
            </w:pPr>
            <w:r w:rsidRPr="00F67A0A">
              <w:rPr>
                <w:color w:val="000000" w:themeColor="text1"/>
                <w:sz w:val="18"/>
                <w:szCs w:val="18"/>
              </w:rPr>
              <w:t xml:space="preserve">Lotions/creams </w:t>
            </w:r>
          </w:p>
          <w:p w14:paraId="0425E446" w14:textId="77777777" w:rsidR="001E1325" w:rsidRPr="00F67A0A" w:rsidRDefault="001E1325" w:rsidP="00CE0AFF">
            <w:pPr>
              <w:rPr>
                <w:color w:val="000000" w:themeColor="text1"/>
                <w:sz w:val="18"/>
                <w:szCs w:val="18"/>
              </w:rPr>
            </w:pPr>
            <w:r w:rsidRPr="00F67A0A">
              <w:rPr>
                <w:color w:val="000000" w:themeColor="text1"/>
                <w:sz w:val="18"/>
                <w:szCs w:val="18"/>
              </w:rPr>
              <w:t xml:space="preserve">Bar soap </w:t>
            </w:r>
          </w:p>
          <w:p w14:paraId="3CB30A27" w14:textId="77777777" w:rsidR="001E1325" w:rsidRPr="00F67A0A" w:rsidRDefault="001E1325" w:rsidP="00CE0AFF">
            <w:pPr>
              <w:rPr>
                <w:color w:val="000000" w:themeColor="text1"/>
                <w:sz w:val="18"/>
                <w:szCs w:val="18"/>
              </w:rPr>
            </w:pPr>
          </w:p>
        </w:tc>
        <w:tc>
          <w:tcPr>
            <w:tcW w:w="541" w:type="pct"/>
            <w:tcBorders>
              <w:right w:val="single" w:sz="4" w:space="0" w:color="auto"/>
            </w:tcBorders>
            <w:hideMark/>
          </w:tcPr>
          <w:p w14:paraId="3B9940E7" w14:textId="77777777" w:rsidR="001E1325" w:rsidRPr="00F67A0A" w:rsidRDefault="001E1325" w:rsidP="00CE0AFF">
            <w:pPr>
              <w:rPr>
                <w:color w:val="000000" w:themeColor="text1"/>
                <w:sz w:val="18"/>
                <w:szCs w:val="18"/>
              </w:rPr>
            </w:pPr>
            <w:r w:rsidRPr="00F67A0A">
              <w:rPr>
                <w:color w:val="000000" w:themeColor="text1"/>
                <w:sz w:val="18"/>
                <w:szCs w:val="18"/>
              </w:rPr>
              <w:t>Lotion</w:t>
            </w:r>
          </w:p>
          <w:p w14:paraId="015BA361" w14:textId="77777777" w:rsidR="001E1325" w:rsidRPr="00F67A0A" w:rsidRDefault="001E1325" w:rsidP="00CE0AFF">
            <w:pPr>
              <w:rPr>
                <w:color w:val="000000" w:themeColor="text1"/>
                <w:sz w:val="18"/>
                <w:szCs w:val="18"/>
              </w:rPr>
            </w:pPr>
            <w:r w:rsidRPr="00F67A0A">
              <w:rPr>
                <w:color w:val="000000" w:themeColor="text1"/>
                <w:sz w:val="18"/>
                <w:szCs w:val="18"/>
              </w:rPr>
              <w:t>Colored cosmetics</w:t>
            </w:r>
          </w:p>
          <w:p w14:paraId="33978253" w14:textId="77777777" w:rsidR="001E1325" w:rsidRPr="00F67A0A" w:rsidRDefault="001E1325" w:rsidP="00CE0AFF">
            <w:pPr>
              <w:rPr>
                <w:color w:val="000000" w:themeColor="text1"/>
                <w:sz w:val="18"/>
                <w:szCs w:val="18"/>
              </w:rPr>
            </w:pPr>
            <w:r w:rsidRPr="00F67A0A">
              <w:rPr>
                <w:color w:val="000000" w:themeColor="text1"/>
                <w:sz w:val="18"/>
                <w:szCs w:val="18"/>
              </w:rPr>
              <w:t>Hair products</w:t>
            </w:r>
          </w:p>
        </w:tc>
        <w:tc>
          <w:tcPr>
            <w:tcW w:w="497" w:type="pct"/>
            <w:tcBorders>
              <w:left w:val="single" w:sz="4" w:space="0" w:color="auto"/>
            </w:tcBorders>
          </w:tcPr>
          <w:p w14:paraId="566F8BEF" w14:textId="77777777" w:rsidR="001E1325" w:rsidRPr="00F67A0A" w:rsidRDefault="001E1325" w:rsidP="00CE0AFF">
            <w:pPr>
              <w:rPr>
                <w:color w:val="000000" w:themeColor="text1"/>
                <w:sz w:val="18"/>
                <w:szCs w:val="18"/>
              </w:rPr>
            </w:pPr>
            <w:r w:rsidRPr="00F67A0A">
              <w:rPr>
                <w:color w:val="000000" w:themeColor="text1"/>
                <w:sz w:val="18"/>
                <w:szCs w:val="18"/>
              </w:rPr>
              <w:t xml:space="preserve">Colored cosmetics </w:t>
            </w:r>
          </w:p>
          <w:p w14:paraId="105836BE" w14:textId="77777777" w:rsidR="001E1325" w:rsidRPr="00F67A0A" w:rsidRDefault="001E1325" w:rsidP="00CE0AFF">
            <w:pPr>
              <w:rPr>
                <w:color w:val="000000" w:themeColor="text1"/>
                <w:sz w:val="18"/>
                <w:szCs w:val="18"/>
              </w:rPr>
            </w:pPr>
            <w:r w:rsidRPr="00F67A0A">
              <w:rPr>
                <w:color w:val="000000" w:themeColor="text1"/>
                <w:sz w:val="18"/>
                <w:szCs w:val="18"/>
              </w:rPr>
              <w:t>Hair products</w:t>
            </w:r>
          </w:p>
          <w:p w14:paraId="2338C9D4" w14:textId="77777777" w:rsidR="001E1325" w:rsidRPr="00F67A0A" w:rsidRDefault="001E1325" w:rsidP="00CE0AFF">
            <w:pPr>
              <w:rPr>
                <w:color w:val="000000" w:themeColor="text1"/>
                <w:sz w:val="18"/>
                <w:szCs w:val="18"/>
              </w:rPr>
            </w:pPr>
            <w:r w:rsidRPr="00F67A0A">
              <w:rPr>
                <w:color w:val="000000" w:themeColor="text1"/>
                <w:sz w:val="18"/>
                <w:szCs w:val="18"/>
              </w:rPr>
              <w:t>Liquid soap</w:t>
            </w:r>
          </w:p>
          <w:p w14:paraId="54A38356" w14:textId="77777777" w:rsidR="001E1325" w:rsidRPr="00F67A0A" w:rsidRDefault="001E1325" w:rsidP="00CE0AFF">
            <w:pPr>
              <w:rPr>
                <w:color w:val="000000" w:themeColor="text1"/>
                <w:sz w:val="18"/>
                <w:szCs w:val="18"/>
              </w:rPr>
            </w:pPr>
            <w:r w:rsidRPr="00F67A0A">
              <w:rPr>
                <w:color w:val="000000" w:themeColor="text1"/>
                <w:sz w:val="18"/>
                <w:szCs w:val="18"/>
              </w:rPr>
              <w:t xml:space="preserve">Lotions/creams </w:t>
            </w:r>
          </w:p>
          <w:p w14:paraId="1FF2525C" w14:textId="77777777" w:rsidR="001E1325" w:rsidRPr="00F67A0A" w:rsidRDefault="001E1325" w:rsidP="00CE0AFF">
            <w:pPr>
              <w:rPr>
                <w:color w:val="000000" w:themeColor="text1"/>
                <w:sz w:val="18"/>
                <w:szCs w:val="18"/>
              </w:rPr>
            </w:pPr>
            <w:r w:rsidRPr="00F67A0A">
              <w:rPr>
                <w:color w:val="000000" w:themeColor="text1"/>
                <w:sz w:val="18"/>
                <w:szCs w:val="18"/>
              </w:rPr>
              <w:t xml:space="preserve">Sunscreen  </w:t>
            </w:r>
          </w:p>
        </w:tc>
        <w:tc>
          <w:tcPr>
            <w:tcW w:w="450" w:type="pct"/>
          </w:tcPr>
          <w:p w14:paraId="2E4E5E47" w14:textId="77777777" w:rsidR="001E1325" w:rsidRPr="00F67A0A" w:rsidRDefault="001E1325" w:rsidP="00CE0AFF">
            <w:pPr>
              <w:rPr>
                <w:color w:val="000000" w:themeColor="text1"/>
                <w:sz w:val="18"/>
                <w:szCs w:val="18"/>
              </w:rPr>
            </w:pPr>
            <w:r w:rsidRPr="00F67A0A">
              <w:rPr>
                <w:color w:val="000000" w:themeColor="text1"/>
                <w:sz w:val="18"/>
                <w:szCs w:val="18"/>
              </w:rPr>
              <w:t>NA</w:t>
            </w:r>
          </w:p>
        </w:tc>
        <w:tc>
          <w:tcPr>
            <w:tcW w:w="450" w:type="pct"/>
          </w:tcPr>
          <w:p w14:paraId="0F838EE1" w14:textId="77777777" w:rsidR="001E1325" w:rsidRPr="00F67A0A" w:rsidRDefault="001E1325" w:rsidP="00CE0AFF">
            <w:pPr>
              <w:rPr>
                <w:color w:val="000000" w:themeColor="text1"/>
                <w:sz w:val="18"/>
                <w:szCs w:val="18"/>
              </w:rPr>
            </w:pPr>
            <w:r w:rsidRPr="00F67A0A">
              <w:rPr>
                <w:color w:val="000000" w:themeColor="text1"/>
                <w:sz w:val="18"/>
                <w:szCs w:val="18"/>
              </w:rPr>
              <w:t>NA</w:t>
            </w:r>
          </w:p>
        </w:tc>
      </w:tr>
      <w:tr w:rsidR="001E1325" w:rsidRPr="00F67A0A" w14:paraId="31E03337" w14:textId="77777777" w:rsidTr="00CE0AFF">
        <w:trPr>
          <w:cantSplit/>
          <w:trHeight w:val="1840"/>
          <w:jc w:val="center"/>
        </w:trPr>
        <w:tc>
          <w:tcPr>
            <w:tcW w:w="359" w:type="pct"/>
            <w:noWrap/>
            <w:hideMark/>
          </w:tcPr>
          <w:p w14:paraId="21AC0D5C" w14:textId="77777777" w:rsidR="001E1325" w:rsidRPr="00F67A0A" w:rsidRDefault="001E1325" w:rsidP="00CE0AFF">
            <w:pPr>
              <w:rPr>
                <w:b/>
                <w:color w:val="000000" w:themeColor="text1"/>
                <w:sz w:val="18"/>
                <w:szCs w:val="18"/>
              </w:rPr>
            </w:pPr>
            <w:r w:rsidRPr="00F67A0A">
              <w:rPr>
                <w:b/>
                <w:color w:val="000000" w:themeColor="text1"/>
                <w:sz w:val="18"/>
                <w:szCs w:val="18"/>
              </w:rPr>
              <w:lastRenderedPageBreak/>
              <w:t>EP</w:t>
            </w:r>
          </w:p>
        </w:tc>
        <w:tc>
          <w:tcPr>
            <w:tcW w:w="541" w:type="pct"/>
          </w:tcPr>
          <w:p w14:paraId="60893599" w14:textId="77777777" w:rsidR="001E1325" w:rsidRPr="00F67A0A" w:rsidRDefault="001E1325" w:rsidP="00CE0AFF">
            <w:pPr>
              <w:rPr>
                <w:color w:val="000000" w:themeColor="text1"/>
                <w:sz w:val="18"/>
                <w:szCs w:val="18"/>
              </w:rPr>
            </w:pPr>
            <w:r w:rsidRPr="00F67A0A">
              <w:rPr>
                <w:color w:val="000000" w:themeColor="text1"/>
                <w:sz w:val="18"/>
                <w:szCs w:val="18"/>
              </w:rPr>
              <w:t xml:space="preserve">Toothpaste </w:t>
            </w:r>
          </w:p>
          <w:p w14:paraId="0ADA0ABF" w14:textId="77777777" w:rsidR="001E1325" w:rsidRPr="00F67A0A" w:rsidRDefault="001E1325" w:rsidP="00CE0AFF">
            <w:pPr>
              <w:rPr>
                <w:color w:val="000000" w:themeColor="text1"/>
                <w:sz w:val="18"/>
                <w:szCs w:val="18"/>
              </w:rPr>
            </w:pPr>
            <w:r w:rsidRPr="00F67A0A">
              <w:rPr>
                <w:color w:val="000000" w:themeColor="text1"/>
                <w:sz w:val="18"/>
                <w:szCs w:val="18"/>
              </w:rPr>
              <w:t xml:space="preserve">Lotions/creams </w:t>
            </w:r>
          </w:p>
          <w:p w14:paraId="69DB04E5" w14:textId="77777777" w:rsidR="001E1325" w:rsidRPr="00F67A0A" w:rsidRDefault="001E1325" w:rsidP="00CE0AFF">
            <w:pPr>
              <w:rPr>
                <w:color w:val="000000" w:themeColor="text1"/>
                <w:sz w:val="18"/>
                <w:szCs w:val="18"/>
              </w:rPr>
            </w:pPr>
            <w:r w:rsidRPr="00F67A0A">
              <w:rPr>
                <w:color w:val="000000" w:themeColor="text1"/>
                <w:sz w:val="18"/>
                <w:szCs w:val="18"/>
              </w:rPr>
              <w:t xml:space="preserve">Deodorant </w:t>
            </w:r>
          </w:p>
          <w:p w14:paraId="1257B849" w14:textId="77777777" w:rsidR="001E1325" w:rsidRPr="00F67A0A" w:rsidRDefault="001E1325" w:rsidP="00CE0AFF">
            <w:pPr>
              <w:rPr>
                <w:color w:val="000000" w:themeColor="text1"/>
                <w:sz w:val="18"/>
                <w:szCs w:val="18"/>
              </w:rPr>
            </w:pPr>
            <w:r w:rsidRPr="00F67A0A">
              <w:rPr>
                <w:color w:val="000000" w:themeColor="text1"/>
                <w:sz w:val="18"/>
                <w:szCs w:val="18"/>
              </w:rPr>
              <w:t xml:space="preserve">Makeup remover </w:t>
            </w:r>
          </w:p>
          <w:p w14:paraId="4A457BFF" w14:textId="77777777" w:rsidR="001E1325" w:rsidRPr="00F67A0A" w:rsidRDefault="001E1325" w:rsidP="00CE0AFF">
            <w:pPr>
              <w:rPr>
                <w:color w:val="000000" w:themeColor="text1"/>
                <w:sz w:val="18"/>
                <w:szCs w:val="18"/>
              </w:rPr>
            </w:pPr>
            <w:r w:rsidRPr="00F67A0A">
              <w:rPr>
                <w:color w:val="000000" w:themeColor="text1"/>
                <w:sz w:val="18"/>
                <w:szCs w:val="18"/>
              </w:rPr>
              <w:t xml:space="preserve">Colored cosmetics </w:t>
            </w:r>
          </w:p>
          <w:p w14:paraId="66B2B74E" w14:textId="77777777" w:rsidR="001E1325" w:rsidRPr="00F67A0A" w:rsidRDefault="001E1325" w:rsidP="00CE0AFF">
            <w:pPr>
              <w:rPr>
                <w:color w:val="000000" w:themeColor="text1"/>
                <w:sz w:val="18"/>
                <w:szCs w:val="18"/>
              </w:rPr>
            </w:pPr>
            <w:r w:rsidRPr="00F67A0A">
              <w:rPr>
                <w:color w:val="000000" w:themeColor="text1"/>
                <w:sz w:val="18"/>
                <w:szCs w:val="18"/>
              </w:rPr>
              <w:t xml:space="preserve">Bar soap </w:t>
            </w:r>
          </w:p>
          <w:p w14:paraId="712F2B16" w14:textId="77777777" w:rsidR="001E1325" w:rsidRPr="00F67A0A" w:rsidRDefault="001E1325" w:rsidP="00CE0AFF">
            <w:pPr>
              <w:rPr>
                <w:color w:val="000000" w:themeColor="text1"/>
                <w:sz w:val="18"/>
                <w:szCs w:val="18"/>
              </w:rPr>
            </w:pPr>
            <w:r w:rsidRPr="00F67A0A">
              <w:rPr>
                <w:color w:val="000000" w:themeColor="text1"/>
                <w:sz w:val="18"/>
                <w:szCs w:val="18"/>
              </w:rPr>
              <w:t xml:space="preserve">Hair products </w:t>
            </w:r>
          </w:p>
          <w:p w14:paraId="3994DF95" w14:textId="77777777" w:rsidR="001E1325" w:rsidRPr="00F67A0A" w:rsidRDefault="001E1325" w:rsidP="00CE0AFF">
            <w:pPr>
              <w:rPr>
                <w:color w:val="000000" w:themeColor="text1"/>
                <w:sz w:val="18"/>
                <w:szCs w:val="18"/>
              </w:rPr>
            </w:pPr>
            <w:r w:rsidRPr="00F67A0A">
              <w:rPr>
                <w:color w:val="000000" w:themeColor="text1"/>
                <w:sz w:val="18"/>
                <w:szCs w:val="18"/>
              </w:rPr>
              <w:t xml:space="preserve">Cleanser </w:t>
            </w:r>
          </w:p>
          <w:p w14:paraId="1F5222E2" w14:textId="77777777" w:rsidR="001E1325" w:rsidRPr="00F67A0A" w:rsidRDefault="001E1325" w:rsidP="00CE0AFF">
            <w:pPr>
              <w:rPr>
                <w:color w:val="000000" w:themeColor="text1"/>
                <w:sz w:val="18"/>
                <w:szCs w:val="18"/>
              </w:rPr>
            </w:pPr>
          </w:p>
        </w:tc>
        <w:tc>
          <w:tcPr>
            <w:tcW w:w="541" w:type="pct"/>
          </w:tcPr>
          <w:p w14:paraId="2D110415" w14:textId="77777777" w:rsidR="001E1325" w:rsidRPr="00F67A0A" w:rsidRDefault="001E1325" w:rsidP="00CE0AFF">
            <w:pPr>
              <w:rPr>
                <w:color w:val="000000" w:themeColor="text1"/>
                <w:sz w:val="18"/>
                <w:szCs w:val="18"/>
              </w:rPr>
            </w:pPr>
            <w:r w:rsidRPr="00F67A0A">
              <w:rPr>
                <w:color w:val="000000" w:themeColor="text1"/>
                <w:sz w:val="18"/>
                <w:szCs w:val="18"/>
              </w:rPr>
              <w:t>NA</w:t>
            </w:r>
          </w:p>
        </w:tc>
        <w:tc>
          <w:tcPr>
            <w:tcW w:w="540" w:type="pct"/>
            <w:hideMark/>
          </w:tcPr>
          <w:p w14:paraId="00D65427" w14:textId="77777777" w:rsidR="001E1325" w:rsidRPr="00F67A0A" w:rsidRDefault="001E1325" w:rsidP="00CE0AFF">
            <w:pPr>
              <w:rPr>
                <w:color w:val="000000" w:themeColor="text1"/>
                <w:sz w:val="18"/>
                <w:szCs w:val="18"/>
              </w:rPr>
            </w:pPr>
            <w:r w:rsidRPr="00F67A0A">
              <w:rPr>
                <w:color w:val="000000" w:themeColor="text1"/>
                <w:sz w:val="18"/>
                <w:szCs w:val="18"/>
              </w:rPr>
              <w:t>NA</w:t>
            </w:r>
          </w:p>
        </w:tc>
        <w:tc>
          <w:tcPr>
            <w:tcW w:w="565" w:type="pct"/>
            <w:hideMark/>
          </w:tcPr>
          <w:p w14:paraId="39670A53" w14:textId="77777777" w:rsidR="001E1325" w:rsidRPr="00F67A0A" w:rsidRDefault="001E1325" w:rsidP="00CE0AFF">
            <w:pPr>
              <w:rPr>
                <w:color w:val="000000" w:themeColor="text1"/>
                <w:sz w:val="18"/>
                <w:szCs w:val="18"/>
              </w:rPr>
            </w:pPr>
            <w:r w:rsidRPr="00F67A0A">
              <w:rPr>
                <w:color w:val="000000" w:themeColor="text1"/>
                <w:sz w:val="18"/>
                <w:szCs w:val="18"/>
              </w:rPr>
              <w:t>Sunscreen</w:t>
            </w:r>
          </w:p>
        </w:tc>
        <w:tc>
          <w:tcPr>
            <w:tcW w:w="516" w:type="pct"/>
          </w:tcPr>
          <w:p w14:paraId="4103E7CC" w14:textId="77777777" w:rsidR="001E1325" w:rsidRPr="00F67A0A" w:rsidRDefault="001E1325" w:rsidP="00CE0AFF">
            <w:pPr>
              <w:rPr>
                <w:color w:val="000000" w:themeColor="text1"/>
                <w:sz w:val="18"/>
                <w:szCs w:val="18"/>
              </w:rPr>
            </w:pPr>
            <w:r w:rsidRPr="00F67A0A">
              <w:rPr>
                <w:color w:val="000000" w:themeColor="text1"/>
                <w:sz w:val="18"/>
                <w:szCs w:val="18"/>
              </w:rPr>
              <w:t>Total number of PCP</w:t>
            </w:r>
          </w:p>
          <w:p w14:paraId="4DE053A7" w14:textId="77777777" w:rsidR="001E1325" w:rsidRPr="00F67A0A" w:rsidRDefault="001E1325" w:rsidP="00CE0AFF">
            <w:pPr>
              <w:rPr>
                <w:color w:val="000000" w:themeColor="text1"/>
                <w:sz w:val="18"/>
                <w:szCs w:val="18"/>
              </w:rPr>
            </w:pPr>
            <w:r w:rsidRPr="00F67A0A">
              <w:rPr>
                <w:color w:val="000000" w:themeColor="text1"/>
                <w:sz w:val="18"/>
                <w:szCs w:val="18"/>
              </w:rPr>
              <w:t xml:space="preserve">Lotions/creams </w:t>
            </w:r>
          </w:p>
          <w:p w14:paraId="31F5FFA4" w14:textId="77777777" w:rsidR="001E1325" w:rsidRPr="00F67A0A" w:rsidRDefault="001E1325" w:rsidP="00CE0AFF">
            <w:pPr>
              <w:rPr>
                <w:color w:val="000000" w:themeColor="text1"/>
                <w:sz w:val="18"/>
                <w:szCs w:val="18"/>
              </w:rPr>
            </w:pPr>
            <w:r w:rsidRPr="00F67A0A">
              <w:rPr>
                <w:color w:val="000000" w:themeColor="text1"/>
                <w:sz w:val="18"/>
                <w:szCs w:val="18"/>
              </w:rPr>
              <w:t>Cleanser</w:t>
            </w:r>
          </w:p>
        </w:tc>
        <w:tc>
          <w:tcPr>
            <w:tcW w:w="541" w:type="pct"/>
            <w:tcBorders>
              <w:right w:val="single" w:sz="4" w:space="0" w:color="auto"/>
            </w:tcBorders>
            <w:hideMark/>
          </w:tcPr>
          <w:p w14:paraId="455D057A" w14:textId="77777777" w:rsidR="001E1325" w:rsidRPr="00F67A0A" w:rsidRDefault="001E1325" w:rsidP="00CE0AFF">
            <w:pPr>
              <w:rPr>
                <w:color w:val="000000" w:themeColor="text1"/>
                <w:sz w:val="18"/>
                <w:szCs w:val="18"/>
              </w:rPr>
            </w:pPr>
            <w:r w:rsidRPr="00F67A0A">
              <w:rPr>
                <w:color w:val="000000" w:themeColor="text1"/>
                <w:sz w:val="18"/>
                <w:szCs w:val="18"/>
              </w:rPr>
              <w:t>Lotions/creams</w:t>
            </w:r>
          </w:p>
          <w:p w14:paraId="1CA7FD6D" w14:textId="77777777" w:rsidR="001E1325" w:rsidRPr="00F67A0A" w:rsidRDefault="001E1325" w:rsidP="00CE0AFF">
            <w:pPr>
              <w:rPr>
                <w:color w:val="000000" w:themeColor="text1"/>
                <w:sz w:val="18"/>
                <w:szCs w:val="18"/>
              </w:rPr>
            </w:pPr>
            <w:r w:rsidRPr="00F67A0A">
              <w:rPr>
                <w:color w:val="000000" w:themeColor="text1"/>
                <w:sz w:val="18"/>
                <w:szCs w:val="18"/>
              </w:rPr>
              <w:t>Colored cosmetics</w:t>
            </w:r>
          </w:p>
          <w:p w14:paraId="73B20BD9" w14:textId="77777777" w:rsidR="001E1325" w:rsidRPr="00F67A0A" w:rsidRDefault="001E1325" w:rsidP="00CE0AFF">
            <w:pPr>
              <w:rPr>
                <w:color w:val="000000" w:themeColor="text1"/>
                <w:sz w:val="18"/>
                <w:szCs w:val="18"/>
              </w:rPr>
            </w:pPr>
            <w:r w:rsidRPr="00F67A0A">
              <w:rPr>
                <w:color w:val="000000" w:themeColor="text1"/>
                <w:sz w:val="18"/>
                <w:szCs w:val="18"/>
              </w:rPr>
              <w:t>Hair products</w:t>
            </w:r>
          </w:p>
          <w:p w14:paraId="107D6817" w14:textId="77777777" w:rsidR="001E1325" w:rsidRPr="00F67A0A" w:rsidRDefault="001E1325" w:rsidP="00CE0AFF">
            <w:pPr>
              <w:rPr>
                <w:color w:val="000000" w:themeColor="text1"/>
                <w:sz w:val="18"/>
                <w:szCs w:val="18"/>
              </w:rPr>
            </w:pPr>
            <w:r w:rsidRPr="00F67A0A">
              <w:rPr>
                <w:color w:val="000000" w:themeColor="text1"/>
                <w:sz w:val="18"/>
                <w:szCs w:val="18"/>
              </w:rPr>
              <w:t>Nail polish</w:t>
            </w:r>
          </w:p>
        </w:tc>
        <w:tc>
          <w:tcPr>
            <w:tcW w:w="497" w:type="pct"/>
            <w:tcBorders>
              <w:left w:val="single" w:sz="4" w:space="0" w:color="auto"/>
            </w:tcBorders>
          </w:tcPr>
          <w:p w14:paraId="360EEF55" w14:textId="77777777" w:rsidR="001E1325" w:rsidRPr="00F67A0A" w:rsidRDefault="001E1325" w:rsidP="00CE0AFF">
            <w:pPr>
              <w:rPr>
                <w:color w:val="000000" w:themeColor="text1"/>
                <w:sz w:val="18"/>
                <w:szCs w:val="18"/>
              </w:rPr>
            </w:pPr>
            <w:r w:rsidRPr="00F67A0A">
              <w:rPr>
                <w:color w:val="000000" w:themeColor="text1"/>
                <w:sz w:val="18"/>
                <w:szCs w:val="18"/>
              </w:rPr>
              <w:t xml:space="preserve">Lotions/creams </w:t>
            </w:r>
          </w:p>
          <w:p w14:paraId="76005376" w14:textId="77777777" w:rsidR="001E1325" w:rsidRPr="00F67A0A" w:rsidRDefault="001E1325" w:rsidP="00CE0AFF">
            <w:pPr>
              <w:rPr>
                <w:color w:val="000000" w:themeColor="text1"/>
                <w:sz w:val="18"/>
                <w:szCs w:val="18"/>
              </w:rPr>
            </w:pPr>
            <w:r w:rsidRPr="00F67A0A">
              <w:rPr>
                <w:color w:val="000000" w:themeColor="text1"/>
                <w:sz w:val="18"/>
                <w:szCs w:val="18"/>
              </w:rPr>
              <w:t>Cleanser</w:t>
            </w:r>
          </w:p>
          <w:p w14:paraId="058ECFEE" w14:textId="77777777" w:rsidR="001E1325" w:rsidRPr="00F67A0A" w:rsidRDefault="001E1325" w:rsidP="00CE0AFF">
            <w:pPr>
              <w:rPr>
                <w:color w:val="000000" w:themeColor="text1"/>
                <w:sz w:val="18"/>
                <w:szCs w:val="18"/>
              </w:rPr>
            </w:pPr>
            <w:r w:rsidRPr="00F67A0A">
              <w:rPr>
                <w:color w:val="000000" w:themeColor="text1"/>
                <w:sz w:val="18"/>
                <w:szCs w:val="18"/>
              </w:rPr>
              <w:t xml:space="preserve">Colored cosmetics </w:t>
            </w:r>
          </w:p>
        </w:tc>
        <w:tc>
          <w:tcPr>
            <w:tcW w:w="450" w:type="pct"/>
          </w:tcPr>
          <w:p w14:paraId="52CB8CE4" w14:textId="77777777" w:rsidR="001E1325" w:rsidRPr="00F67A0A" w:rsidRDefault="001E1325" w:rsidP="00CE0AFF">
            <w:pPr>
              <w:rPr>
                <w:color w:val="000000" w:themeColor="text1"/>
                <w:sz w:val="18"/>
                <w:szCs w:val="18"/>
              </w:rPr>
            </w:pPr>
            <w:r w:rsidRPr="00F67A0A">
              <w:rPr>
                <w:color w:val="000000" w:themeColor="text1"/>
                <w:sz w:val="18"/>
                <w:szCs w:val="18"/>
              </w:rPr>
              <w:t>NA</w:t>
            </w:r>
          </w:p>
        </w:tc>
        <w:tc>
          <w:tcPr>
            <w:tcW w:w="450" w:type="pct"/>
          </w:tcPr>
          <w:p w14:paraId="65E8DFD7" w14:textId="77777777" w:rsidR="001E1325" w:rsidRPr="00F67A0A" w:rsidRDefault="001E1325" w:rsidP="00CE0AFF">
            <w:pPr>
              <w:rPr>
                <w:color w:val="000000" w:themeColor="text1"/>
                <w:sz w:val="18"/>
                <w:szCs w:val="18"/>
              </w:rPr>
            </w:pPr>
            <w:r w:rsidRPr="00F67A0A">
              <w:rPr>
                <w:color w:val="000000" w:themeColor="text1"/>
                <w:sz w:val="18"/>
                <w:szCs w:val="18"/>
              </w:rPr>
              <w:t>NA</w:t>
            </w:r>
          </w:p>
        </w:tc>
      </w:tr>
      <w:tr w:rsidR="001E1325" w:rsidRPr="00F67A0A" w14:paraId="6F75FEE1" w14:textId="77777777" w:rsidTr="00CE0AFF">
        <w:trPr>
          <w:trHeight w:val="601"/>
          <w:jc w:val="center"/>
        </w:trPr>
        <w:tc>
          <w:tcPr>
            <w:tcW w:w="359" w:type="pct"/>
            <w:noWrap/>
            <w:hideMark/>
          </w:tcPr>
          <w:p w14:paraId="0119A558" w14:textId="77777777" w:rsidR="001E1325" w:rsidRPr="00F67A0A" w:rsidRDefault="001E1325" w:rsidP="00CE0AFF">
            <w:pPr>
              <w:rPr>
                <w:b/>
                <w:color w:val="000000" w:themeColor="text1"/>
                <w:sz w:val="18"/>
                <w:szCs w:val="18"/>
              </w:rPr>
            </w:pPr>
            <w:r w:rsidRPr="00F67A0A">
              <w:rPr>
                <w:b/>
                <w:color w:val="000000" w:themeColor="text1"/>
                <w:sz w:val="18"/>
                <w:szCs w:val="18"/>
              </w:rPr>
              <w:t>PP</w:t>
            </w:r>
          </w:p>
        </w:tc>
        <w:tc>
          <w:tcPr>
            <w:tcW w:w="541" w:type="pct"/>
          </w:tcPr>
          <w:p w14:paraId="4FE8C4B5" w14:textId="77777777" w:rsidR="001E1325" w:rsidRPr="00F67A0A" w:rsidRDefault="001E1325" w:rsidP="00CE0AFF">
            <w:pPr>
              <w:rPr>
                <w:color w:val="000000" w:themeColor="text1"/>
                <w:sz w:val="18"/>
                <w:szCs w:val="18"/>
              </w:rPr>
            </w:pPr>
            <w:r w:rsidRPr="00F67A0A">
              <w:rPr>
                <w:color w:val="000000" w:themeColor="text1"/>
                <w:sz w:val="18"/>
                <w:szCs w:val="18"/>
              </w:rPr>
              <w:t xml:space="preserve">Lotions/creams </w:t>
            </w:r>
          </w:p>
          <w:p w14:paraId="2FCF463F" w14:textId="77777777" w:rsidR="001E1325" w:rsidRPr="00F67A0A" w:rsidRDefault="001E1325" w:rsidP="00CE0AFF">
            <w:pPr>
              <w:rPr>
                <w:color w:val="000000" w:themeColor="text1"/>
                <w:sz w:val="18"/>
                <w:szCs w:val="18"/>
              </w:rPr>
            </w:pPr>
            <w:r w:rsidRPr="00F67A0A">
              <w:rPr>
                <w:color w:val="000000" w:themeColor="text1"/>
                <w:sz w:val="18"/>
                <w:szCs w:val="18"/>
              </w:rPr>
              <w:t>Colored cosmetics</w:t>
            </w:r>
          </w:p>
          <w:p w14:paraId="3DC6B2CF" w14:textId="77777777" w:rsidR="001E1325" w:rsidRPr="00F67A0A" w:rsidRDefault="001E1325" w:rsidP="00CE0AFF">
            <w:pPr>
              <w:rPr>
                <w:color w:val="000000" w:themeColor="text1"/>
                <w:sz w:val="18"/>
                <w:szCs w:val="18"/>
              </w:rPr>
            </w:pPr>
            <w:r w:rsidRPr="00F67A0A">
              <w:rPr>
                <w:color w:val="000000" w:themeColor="text1"/>
                <w:sz w:val="18"/>
                <w:szCs w:val="18"/>
              </w:rPr>
              <w:t xml:space="preserve">Hair products </w:t>
            </w:r>
          </w:p>
        </w:tc>
        <w:tc>
          <w:tcPr>
            <w:tcW w:w="541" w:type="pct"/>
          </w:tcPr>
          <w:p w14:paraId="0AC67376" w14:textId="77777777" w:rsidR="001E1325" w:rsidRPr="00F67A0A" w:rsidRDefault="001E1325" w:rsidP="00CE0AFF">
            <w:pPr>
              <w:rPr>
                <w:color w:val="000000" w:themeColor="text1"/>
                <w:sz w:val="18"/>
                <w:szCs w:val="18"/>
              </w:rPr>
            </w:pPr>
            <w:r w:rsidRPr="00F67A0A">
              <w:rPr>
                <w:color w:val="000000" w:themeColor="text1"/>
                <w:sz w:val="18"/>
                <w:szCs w:val="18"/>
              </w:rPr>
              <w:t xml:space="preserve">Colored cosmetics </w:t>
            </w:r>
          </w:p>
          <w:p w14:paraId="7A483B8C" w14:textId="77777777" w:rsidR="001E1325" w:rsidRPr="00F67A0A" w:rsidRDefault="001E1325" w:rsidP="00CE0AFF">
            <w:pPr>
              <w:rPr>
                <w:color w:val="000000" w:themeColor="text1"/>
                <w:sz w:val="18"/>
                <w:szCs w:val="18"/>
              </w:rPr>
            </w:pPr>
            <w:r w:rsidRPr="00F67A0A">
              <w:rPr>
                <w:color w:val="000000" w:themeColor="text1"/>
                <w:sz w:val="18"/>
                <w:szCs w:val="18"/>
              </w:rPr>
              <w:t>Lotions/creams</w:t>
            </w:r>
          </w:p>
        </w:tc>
        <w:tc>
          <w:tcPr>
            <w:tcW w:w="540" w:type="pct"/>
            <w:hideMark/>
          </w:tcPr>
          <w:p w14:paraId="40216737" w14:textId="77777777" w:rsidR="001E1325" w:rsidRPr="00F67A0A" w:rsidRDefault="001E1325" w:rsidP="00CE0AFF">
            <w:pPr>
              <w:rPr>
                <w:color w:val="000000" w:themeColor="text1"/>
                <w:sz w:val="18"/>
                <w:szCs w:val="18"/>
              </w:rPr>
            </w:pPr>
            <w:r w:rsidRPr="00F67A0A">
              <w:rPr>
                <w:color w:val="000000" w:themeColor="text1"/>
                <w:sz w:val="18"/>
                <w:szCs w:val="18"/>
              </w:rPr>
              <w:t>Lotions/creams Colored cosmetics</w:t>
            </w:r>
          </w:p>
        </w:tc>
        <w:tc>
          <w:tcPr>
            <w:tcW w:w="565" w:type="pct"/>
            <w:hideMark/>
          </w:tcPr>
          <w:p w14:paraId="5C817E79" w14:textId="77777777" w:rsidR="001E1325" w:rsidRPr="00F67A0A" w:rsidRDefault="001E1325" w:rsidP="00CE0AFF">
            <w:pPr>
              <w:rPr>
                <w:color w:val="000000" w:themeColor="text1"/>
                <w:sz w:val="18"/>
                <w:szCs w:val="18"/>
              </w:rPr>
            </w:pPr>
            <w:r w:rsidRPr="00F67A0A">
              <w:rPr>
                <w:color w:val="000000" w:themeColor="text1"/>
                <w:sz w:val="18"/>
                <w:szCs w:val="18"/>
              </w:rPr>
              <w:t>Lotions/creams</w:t>
            </w:r>
          </w:p>
          <w:p w14:paraId="6EDDCB76" w14:textId="77777777" w:rsidR="001E1325" w:rsidRPr="00F67A0A" w:rsidRDefault="001E1325" w:rsidP="00CE0AFF">
            <w:pPr>
              <w:rPr>
                <w:color w:val="000000" w:themeColor="text1"/>
                <w:sz w:val="18"/>
                <w:szCs w:val="18"/>
              </w:rPr>
            </w:pPr>
            <w:r w:rsidRPr="00F67A0A">
              <w:rPr>
                <w:color w:val="000000" w:themeColor="text1"/>
                <w:sz w:val="18"/>
                <w:szCs w:val="18"/>
              </w:rPr>
              <w:t>Colored cosmetics, Mouthwash</w:t>
            </w:r>
          </w:p>
        </w:tc>
        <w:tc>
          <w:tcPr>
            <w:tcW w:w="516" w:type="pct"/>
          </w:tcPr>
          <w:p w14:paraId="4DD35019" w14:textId="77777777" w:rsidR="001E1325" w:rsidRPr="00F67A0A" w:rsidRDefault="001E1325" w:rsidP="00CE0AFF">
            <w:pPr>
              <w:rPr>
                <w:color w:val="000000" w:themeColor="text1"/>
                <w:sz w:val="18"/>
                <w:szCs w:val="18"/>
              </w:rPr>
            </w:pPr>
            <w:r w:rsidRPr="00F67A0A">
              <w:rPr>
                <w:color w:val="000000" w:themeColor="text1"/>
                <w:sz w:val="18"/>
                <w:szCs w:val="18"/>
              </w:rPr>
              <w:t>Total number of PCP</w:t>
            </w:r>
          </w:p>
          <w:p w14:paraId="3EB4AE04" w14:textId="77777777" w:rsidR="001E1325" w:rsidRPr="00F67A0A" w:rsidRDefault="001E1325" w:rsidP="00CE0AFF">
            <w:pPr>
              <w:rPr>
                <w:color w:val="000000" w:themeColor="text1"/>
                <w:sz w:val="18"/>
                <w:szCs w:val="18"/>
              </w:rPr>
            </w:pPr>
            <w:r w:rsidRPr="00F67A0A">
              <w:rPr>
                <w:color w:val="000000" w:themeColor="text1"/>
                <w:sz w:val="18"/>
                <w:szCs w:val="18"/>
              </w:rPr>
              <w:t xml:space="preserve">Lotions/creams </w:t>
            </w:r>
          </w:p>
          <w:p w14:paraId="3484AE9D" w14:textId="77777777" w:rsidR="001E1325" w:rsidRPr="00F67A0A" w:rsidRDefault="001E1325" w:rsidP="00CE0AFF">
            <w:pPr>
              <w:rPr>
                <w:color w:val="000000" w:themeColor="text1"/>
                <w:sz w:val="18"/>
                <w:szCs w:val="18"/>
              </w:rPr>
            </w:pPr>
            <w:r w:rsidRPr="00F67A0A">
              <w:rPr>
                <w:color w:val="000000" w:themeColor="text1"/>
                <w:sz w:val="18"/>
                <w:szCs w:val="18"/>
              </w:rPr>
              <w:t>Bar soap</w:t>
            </w:r>
          </w:p>
        </w:tc>
        <w:tc>
          <w:tcPr>
            <w:tcW w:w="541" w:type="pct"/>
            <w:tcBorders>
              <w:right w:val="single" w:sz="4" w:space="0" w:color="auto"/>
            </w:tcBorders>
            <w:hideMark/>
          </w:tcPr>
          <w:p w14:paraId="612B8ABC" w14:textId="77777777" w:rsidR="001E1325" w:rsidRPr="00F67A0A" w:rsidRDefault="001E1325" w:rsidP="00CE0AFF">
            <w:pPr>
              <w:rPr>
                <w:color w:val="000000" w:themeColor="text1"/>
                <w:sz w:val="18"/>
                <w:szCs w:val="18"/>
              </w:rPr>
            </w:pPr>
            <w:r w:rsidRPr="00F67A0A">
              <w:rPr>
                <w:color w:val="000000" w:themeColor="text1"/>
                <w:sz w:val="18"/>
                <w:szCs w:val="18"/>
              </w:rPr>
              <w:t xml:space="preserve">Lotions/creams </w:t>
            </w:r>
          </w:p>
          <w:p w14:paraId="5E7635FF" w14:textId="77777777" w:rsidR="001E1325" w:rsidRPr="00F67A0A" w:rsidRDefault="001E1325" w:rsidP="00CE0AFF">
            <w:pPr>
              <w:rPr>
                <w:color w:val="000000" w:themeColor="text1"/>
                <w:sz w:val="18"/>
                <w:szCs w:val="18"/>
              </w:rPr>
            </w:pPr>
            <w:r w:rsidRPr="00F67A0A">
              <w:rPr>
                <w:color w:val="000000" w:themeColor="text1"/>
                <w:sz w:val="18"/>
                <w:szCs w:val="18"/>
              </w:rPr>
              <w:t>Colored cosmetics</w:t>
            </w:r>
          </w:p>
          <w:p w14:paraId="78026075" w14:textId="77777777" w:rsidR="001E1325" w:rsidRPr="00F67A0A" w:rsidRDefault="001E1325" w:rsidP="00CE0AFF">
            <w:pPr>
              <w:rPr>
                <w:color w:val="000000" w:themeColor="text1"/>
                <w:sz w:val="18"/>
                <w:szCs w:val="18"/>
              </w:rPr>
            </w:pPr>
            <w:r w:rsidRPr="00F67A0A">
              <w:rPr>
                <w:color w:val="000000" w:themeColor="text1"/>
                <w:sz w:val="18"/>
                <w:szCs w:val="18"/>
              </w:rPr>
              <w:t>Hair products</w:t>
            </w:r>
          </w:p>
        </w:tc>
        <w:tc>
          <w:tcPr>
            <w:tcW w:w="497" w:type="pct"/>
            <w:tcBorders>
              <w:left w:val="single" w:sz="4" w:space="0" w:color="auto"/>
            </w:tcBorders>
          </w:tcPr>
          <w:p w14:paraId="0E3B6D21" w14:textId="77777777" w:rsidR="001E1325" w:rsidRPr="00F67A0A" w:rsidRDefault="001E1325" w:rsidP="00CE0AFF">
            <w:pPr>
              <w:rPr>
                <w:color w:val="000000" w:themeColor="text1"/>
                <w:sz w:val="18"/>
                <w:szCs w:val="18"/>
              </w:rPr>
            </w:pPr>
            <w:r w:rsidRPr="00F67A0A">
              <w:rPr>
                <w:color w:val="000000" w:themeColor="text1"/>
                <w:sz w:val="18"/>
                <w:szCs w:val="18"/>
              </w:rPr>
              <w:t>NA</w:t>
            </w:r>
          </w:p>
        </w:tc>
        <w:tc>
          <w:tcPr>
            <w:tcW w:w="450" w:type="pct"/>
          </w:tcPr>
          <w:p w14:paraId="18D651F3" w14:textId="77777777" w:rsidR="001E1325" w:rsidRPr="00F67A0A" w:rsidRDefault="001E1325" w:rsidP="00CE0AFF">
            <w:pPr>
              <w:rPr>
                <w:color w:val="000000" w:themeColor="text1"/>
                <w:sz w:val="18"/>
                <w:szCs w:val="18"/>
              </w:rPr>
            </w:pPr>
            <w:r w:rsidRPr="00F67A0A">
              <w:rPr>
                <w:color w:val="000000" w:themeColor="text1"/>
                <w:sz w:val="18"/>
                <w:szCs w:val="18"/>
              </w:rPr>
              <w:t>NA</w:t>
            </w:r>
          </w:p>
        </w:tc>
        <w:tc>
          <w:tcPr>
            <w:tcW w:w="450" w:type="pct"/>
          </w:tcPr>
          <w:p w14:paraId="71128B46" w14:textId="77777777" w:rsidR="001E1325" w:rsidRPr="00F67A0A" w:rsidRDefault="001E1325" w:rsidP="00CE0AFF">
            <w:pPr>
              <w:rPr>
                <w:color w:val="000000" w:themeColor="text1"/>
                <w:sz w:val="18"/>
                <w:szCs w:val="18"/>
              </w:rPr>
            </w:pPr>
            <w:r w:rsidRPr="00F67A0A">
              <w:rPr>
                <w:color w:val="000000" w:themeColor="text1"/>
                <w:sz w:val="18"/>
                <w:szCs w:val="18"/>
              </w:rPr>
              <w:t>NA</w:t>
            </w:r>
          </w:p>
        </w:tc>
      </w:tr>
      <w:tr w:rsidR="001E1325" w:rsidRPr="00F67A0A" w14:paraId="597C25B7" w14:textId="77777777" w:rsidTr="00CE0AFF">
        <w:trPr>
          <w:trHeight w:val="1327"/>
          <w:jc w:val="center"/>
        </w:trPr>
        <w:tc>
          <w:tcPr>
            <w:tcW w:w="359" w:type="pct"/>
            <w:noWrap/>
            <w:hideMark/>
          </w:tcPr>
          <w:p w14:paraId="1CBFE0B9" w14:textId="77777777" w:rsidR="001E1325" w:rsidRPr="00F67A0A" w:rsidRDefault="001E1325" w:rsidP="00CE0AFF">
            <w:pPr>
              <w:rPr>
                <w:b/>
                <w:color w:val="000000" w:themeColor="text1"/>
                <w:sz w:val="18"/>
                <w:szCs w:val="18"/>
              </w:rPr>
            </w:pPr>
            <w:r w:rsidRPr="00F67A0A">
              <w:rPr>
                <w:b/>
                <w:color w:val="000000" w:themeColor="text1"/>
                <w:sz w:val="18"/>
                <w:szCs w:val="18"/>
              </w:rPr>
              <w:t>BP</w:t>
            </w:r>
          </w:p>
        </w:tc>
        <w:tc>
          <w:tcPr>
            <w:tcW w:w="541" w:type="pct"/>
          </w:tcPr>
          <w:p w14:paraId="081CCABD" w14:textId="77777777" w:rsidR="001E1325" w:rsidRPr="00F67A0A" w:rsidRDefault="001E1325" w:rsidP="00CE0AFF">
            <w:pPr>
              <w:rPr>
                <w:color w:val="000000" w:themeColor="text1"/>
                <w:sz w:val="18"/>
                <w:szCs w:val="18"/>
              </w:rPr>
            </w:pPr>
            <w:r w:rsidRPr="00F67A0A">
              <w:rPr>
                <w:color w:val="000000" w:themeColor="text1"/>
                <w:sz w:val="18"/>
                <w:szCs w:val="18"/>
              </w:rPr>
              <w:t xml:space="preserve">Toothpaste </w:t>
            </w:r>
          </w:p>
          <w:p w14:paraId="539A6A9C" w14:textId="77777777" w:rsidR="001E1325" w:rsidRPr="00F67A0A" w:rsidRDefault="001E1325" w:rsidP="00CE0AFF">
            <w:pPr>
              <w:rPr>
                <w:color w:val="000000" w:themeColor="text1"/>
                <w:sz w:val="18"/>
                <w:szCs w:val="18"/>
              </w:rPr>
            </w:pPr>
            <w:r w:rsidRPr="00F67A0A">
              <w:rPr>
                <w:color w:val="000000" w:themeColor="text1"/>
                <w:sz w:val="18"/>
                <w:szCs w:val="18"/>
              </w:rPr>
              <w:t xml:space="preserve">Deodorant Makeup remover Perfume </w:t>
            </w:r>
          </w:p>
          <w:p w14:paraId="65F8B41E" w14:textId="77777777" w:rsidR="001E1325" w:rsidRPr="00F67A0A" w:rsidRDefault="001E1325" w:rsidP="00CE0AFF">
            <w:pPr>
              <w:rPr>
                <w:color w:val="000000" w:themeColor="text1"/>
                <w:sz w:val="18"/>
                <w:szCs w:val="18"/>
              </w:rPr>
            </w:pPr>
            <w:r w:rsidRPr="00F67A0A">
              <w:rPr>
                <w:color w:val="000000" w:themeColor="text1"/>
                <w:sz w:val="18"/>
                <w:szCs w:val="18"/>
              </w:rPr>
              <w:t xml:space="preserve">Lotions/creams </w:t>
            </w:r>
          </w:p>
          <w:p w14:paraId="1122CDC0" w14:textId="77777777" w:rsidR="001E1325" w:rsidRPr="00F67A0A" w:rsidRDefault="001E1325" w:rsidP="00CE0AFF">
            <w:pPr>
              <w:rPr>
                <w:color w:val="000000" w:themeColor="text1"/>
                <w:sz w:val="18"/>
                <w:szCs w:val="18"/>
              </w:rPr>
            </w:pPr>
            <w:r w:rsidRPr="00F67A0A">
              <w:rPr>
                <w:color w:val="000000" w:themeColor="text1"/>
                <w:sz w:val="18"/>
                <w:szCs w:val="18"/>
              </w:rPr>
              <w:t>Colored cosmetics</w:t>
            </w:r>
          </w:p>
          <w:p w14:paraId="7F3BF2F9" w14:textId="77777777" w:rsidR="001E1325" w:rsidRPr="00F67A0A" w:rsidRDefault="001E1325" w:rsidP="00CE0AFF">
            <w:pPr>
              <w:rPr>
                <w:color w:val="000000" w:themeColor="text1"/>
                <w:sz w:val="18"/>
                <w:szCs w:val="18"/>
              </w:rPr>
            </w:pPr>
            <w:r w:rsidRPr="00F67A0A">
              <w:rPr>
                <w:color w:val="000000" w:themeColor="text1"/>
                <w:sz w:val="18"/>
                <w:szCs w:val="18"/>
              </w:rPr>
              <w:t xml:space="preserve">Hair products </w:t>
            </w:r>
          </w:p>
        </w:tc>
        <w:tc>
          <w:tcPr>
            <w:tcW w:w="541" w:type="pct"/>
          </w:tcPr>
          <w:p w14:paraId="39E52B73" w14:textId="77777777" w:rsidR="001E1325" w:rsidRPr="00F67A0A" w:rsidRDefault="001E1325" w:rsidP="00CE0AFF">
            <w:pPr>
              <w:rPr>
                <w:color w:val="000000" w:themeColor="text1"/>
                <w:sz w:val="18"/>
                <w:szCs w:val="18"/>
              </w:rPr>
            </w:pPr>
            <w:r w:rsidRPr="00F67A0A">
              <w:rPr>
                <w:color w:val="000000" w:themeColor="text1"/>
                <w:sz w:val="18"/>
                <w:szCs w:val="18"/>
              </w:rPr>
              <w:t>Lotions/creams</w:t>
            </w:r>
          </w:p>
          <w:p w14:paraId="27C0B152" w14:textId="77777777" w:rsidR="001E1325" w:rsidRPr="00F67A0A" w:rsidRDefault="001E1325" w:rsidP="00CE0AFF">
            <w:pPr>
              <w:rPr>
                <w:color w:val="000000" w:themeColor="text1"/>
                <w:sz w:val="18"/>
                <w:szCs w:val="18"/>
              </w:rPr>
            </w:pPr>
            <w:r w:rsidRPr="00F67A0A">
              <w:rPr>
                <w:color w:val="000000" w:themeColor="text1"/>
                <w:sz w:val="18"/>
                <w:szCs w:val="18"/>
              </w:rPr>
              <w:t xml:space="preserve">Colored cosmetics </w:t>
            </w:r>
          </w:p>
        </w:tc>
        <w:tc>
          <w:tcPr>
            <w:tcW w:w="540" w:type="pct"/>
            <w:hideMark/>
          </w:tcPr>
          <w:p w14:paraId="265F68C3" w14:textId="77777777" w:rsidR="001E1325" w:rsidRPr="00F67A0A" w:rsidRDefault="001E1325" w:rsidP="00CE0AFF">
            <w:pPr>
              <w:rPr>
                <w:color w:val="000000" w:themeColor="text1"/>
                <w:sz w:val="18"/>
                <w:szCs w:val="18"/>
              </w:rPr>
            </w:pPr>
            <w:r w:rsidRPr="00F67A0A">
              <w:rPr>
                <w:color w:val="000000" w:themeColor="text1"/>
                <w:sz w:val="18"/>
                <w:szCs w:val="18"/>
              </w:rPr>
              <w:t>Colored cosmetics</w:t>
            </w:r>
          </w:p>
          <w:p w14:paraId="3542CFBE" w14:textId="77777777" w:rsidR="001E1325" w:rsidRPr="00F67A0A" w:rsidRDefault="001E1325" w:rsidP="00CE0AFF">
            <w:pPr>
              <w:rPr>
                <w:color w:val="000000" w:themeColor="text1"/>
                <w:sz w:val="18"/>
                <w:szCs w:val="18"/>
              </w:rPr>
            </w:pPr>
            <w:r w:rsidRPr="00F67A0A">
              <w:rPr>
                <w:color w:val="000000" w:themeColor="text1"/>
                <w:sz w:val="18"/>
                <w:szCs w:val="18"/>
              </w:rPr>
              <w:t>Hair products</w:t>
            </w:r>
          </w:p>
          <w:p w14:paraId="5F2869C3" w14:textId="77777777" w:rsidR="001E1325" w:rsidRPr="00F67A0A" w:rsidRDefault="001E1325" w:rsidP="00CE0AFF">
            <w:pPr>
              <w:rPr>
                <w:color w:val="000000" w:themeColor="text1"/>
                <w:sz w:val="18"/>
                <w:szCs w:val="18"/>
              </w:rPr>
            </w:pPr>
            <w:r w:rsidRPr="00F67A0A">
              <w:rPr>
                <w:color w:val="000000" w:themeColor="text1"/>
                <w:sz w:val="18"/>
                <w:szCs w:val="18"/>
              </w:rPr>
              <w:t>Lotions/creams</w:t>
            </w:r>
          </w:p>
        </w:tc>
        <w:tc>
          <w:tcPr>
            <w:tcW w:w="565" w:type="pct"/>
            <w:hideMark/>
          </w:tcPr>
          <w:p w14:paraId="2C6E5175" w14:textId="77777777" w:rsidR="001E1325" w:rsidRPr="00F67A0A" w:rsidRDefault="001E1325" w:rsidP="00CE0AFF">
            <w:pPr>
              <w:rPr>
                <w:color w:val="000000" w:themeColor="text1"/>
                <w:sz w:val="18"/>
                <w:szCs w:val="18"/>
              </w:rPr>
            </w:pPr>
            <w:r w:rsidRPr="00F67A0A">
              <w:rPr>
                <w:color w:val="000000" w:themeColor="text1"/>
                <w:sz w:val="18"/>
                <w:szCs w:val="18"/>
              </w:rPr>
              <w:t>NA</w:t>
            </w:r>
          </w:p>
        </w:tc>
        <w:tc>
          <w:tcPr>
            <w:tcW w:w="516" w:type="pct"/>
          </w:tcPr>
          <w:p w14:paraId="1F37B366" w14:textId="77777777" w:rsidR="001E1325" w:rsidRPr="00F67A0A" w:rsidRDefault="001E1325" w:rsidP="00CE0AFF">
            <w:pPr>
              <w:rPr>
                <w:color w:val="000000" w:themeColor="text1"/>
                <w:sz w:val="18"/>
                <w:szCs w:val="18"/>
              </w:rPr>
            </w:pPr>
            <w:r w:rsidRPr="00F67A0A">
              <w:rPr>
                <w:color w:val="000000" w:themeColor="text1"/>
                <w:sz w:val="18"/>
                <w:szCs w:val="18"/>
              </w:rPr>
              <w:t>Total number of PCP</w:t>
            </w:r>
          </w:p>
          <w:p w14:paraId="36EA04E1" w14:textId="77777777" w:rsidR="001E1325" w:rsidRPr="00F67A0A" w:rsidRDefault="001E1325" w:rsidP="00CE0AFF">
            <w:pPr>
              <w:rPr>
                <w:color w:val="000000" w:themeColor="text1"/>
                <w:sz w:val="18"/>
                <w:szCs w:val="18"/>
              </w:rPr>
            </w:pPr>
            <w:r w:rsidRPr="00F67A0A">
              <w:rPr>
                <w:color w:val="000000" w:themeColor="text1"/>
                <w:sz w:val="18"/>
                <w:szCs w:val="18"/>
              </w:rPr>
              <w:t>Lotions/creams Colored cosmetics</w:t>
            </w:r>
          </w:p>
          <w:p w14:paraId="4ACA07C0" w14:textId="77777777" w:rsidR="001E1325" w:rsidRPr="00F67A0A" w:rsidRDefault="001E1325" w:rsidP="00CE0AFF">
            <w:pPr>
              <w:rPr>
                <w:color w:val="000000" w:themeColor="text1"/>
                <w:sz w:val="18"/>
                <w:szCs w:val="18"/>
              </w:rPr>
            </w:pPr>
            <w:r w:rsidRPr="00F67A0A">
              <w:rPr>
                <w:color w:val="000000" w:themeColor="text1"/>
                <w:sz w:val="18"/>
                <w:szCs w:val="18"/>
              </w:rPr>
              <w:t>Deodorant</w:t>
            </w:r>
          </w:p>
          <w:p w14:paraId="43982CB0" w14:textId="77777777" w:rsidR="001E1325" w:rsidRPr="00F67A0A" w:rsidRDefault="001E1325" w:rsidP="00CE0AFF">
            <w:pPr>
              <w:rPr>
                <w:color w:val="000000" w:themeColor="text1"/>
                <w:sz w:val="18"/>
                <w:szCs w:val="18"/>
              </w:rPr>
            </w:pPr>
            <w:r w:rsidRPr="00F67A0A">
              <w:rPr>
                <w:color w:val="000000" w:themeColor="text1"/>
                <w:sz w:val="18"/>
                <w:szCs w:val="18"/>
              </w:rPr>
              <w:t>Bar soap</w:t>
            </w:r>
          </w:p>
          <w:p w14:paraId="3FF730E8" w14:textId="77777777" w:rsidR="001E1325" w:rsidRPr="00F67A0A" w:rsidRDefault="001E1325" w:rsidP="00CE0AFF">
            <w:pPr>
              <w:rPr>
                <w:color w:val="000000" w:themeColor="text1"/>
                <w:sz w:val="18"/>
                <w:szCs w:val="18"/>
              </w:rPr>
            </w:pPr>
            <w:r w:rsidRPr="00F67A0A">
              <w:rPr>
                <w:color w:val="000000" w:themeColor="text1"/>
                <w:sz w:val="18"/>
                <w:szCs w:val="18"/>
              </w:rPr>
              <w:t>Toothpaste</w:t>
            </w:r>
          </w:p>
        </w:tc>
        <w:tc>
          <w:tcPr>
            <w:tcW w:w="541" w:type="pct"/>
            <w:tcBorders>
              <w:right w:val="single" w:sz="4" w:space="0" w:color="auto"/>
            </w:tcBorders>
            <w:hideMark/>
          </w:tcPr>
          <w:p w14:paraId="091C0D60" w14:textId="77777777" w:rsidR="001E1325" w:rsidRPr="00F67A0A" w:rsidRDefault="001E1325" w:rsidP="00CE0AFF">
            <w:pPr>
              <w:rPr>
                <w:color w:val="000000" w:themeColor="text1"/>
                <w:sz w:val="18"/>
                <w:szCs w:val="18"/>
              </w:rPr>
            </w:pPr>
            <w:r w:rsidRPr="00F67A0A">
              <w:rPr>
                <w:color w:val="000000" w:themeColor="text1"/>
                <w:sz w:val="18"/>
                <w:szCs w:val="18"/>
              </w:rPr>
              <w:t xml:space="preserve">Lotions/creams </w:t>
            </w:r>
          </w:p>
          <w:p w14:paraId="1439CE3B" w14:textId="77777777" w:rsidR="001E1325" w:rsidRPr="00F67A0A" w:rsidRDefault="001E1325" w:rsidP="00CE0AFF">
            <w:pPr>
              <w:rPr>
                <w:color w:val="000000" w:themeColor="text1"/>
                <w:sz w:val="18"/>
                <w:szCs w:val="18"/>
              </w:rPr>
            </w:pPr>
            <w:r w:rsidRPr="00F67A0A">
              <w:rPr>
                <w:color w:val="000000" w:themeColor="text1"/>
                <w:sz w:val="18"/>
                <w:szCs w:val="18"/>
              </w:rPr>
              <w:t>Colored cosmetics</w:t>
            </w:r>
          </w:p>
          <w:p w14:paraId="08A96350" w14:textId="77777777" w:rsidR="001E1325" w:rsidRPr="00F67A0A" w:rsidRDefault="001E1325" w:rsidP="00CE0AFF">
            <w:pPr>
              <w:rPr>
                <w:color w:val="000000" w:themeColor="text1"/>
                <w:sz w:val="18"/>
                <w:szCs w:val="18"/>
              </w:rPr>
            </w:pPr>
            <w:r w:rsidRPr="00F67A0A">
              <w:rPr>
                <w:color w:val="000000" w:themeColor="text1"/>
                <w:sz w:val="18"/>
                <w:szCs w:val="18"/>
              </w:rPr>
              <w:t>Nail polish</w:t>
            </w:r>
          </w:p>
        </w:tc>
        <w:tc>
          <w:tcPr>
            <w:tcW w:w="497" w:type="pct"/>
            <w:tcBorders>
              <w:left w:val="single" w:sz="4" w:space="0" w:color="auto"/>
            </w:tcBorders>
          </w:tcPr>
          <w:p w14:paraId="6553982D" w14:textId="77777777" w:rsidR="001E1325" w:rsidRPr="00F67A0A" w:rsidRDefault="001E1325" w:rsidP="00CE0AFF">
            <w:pPr>
              <w:rPr>
                <w:color w:val="000000" w:themeColor="text1"/>
                <w:sz w:val="18"/>
                <w:szCs w:val="18"/>
              </w:rPr>
            </w:pPr>
            <w:r w:rsidRPr="00F67A0A">
              <w:rPr>
                <w:color w:val="000000" w:themeColor="text1"/>
                <w:sz w:val="18"/>
                <w:szCs w:val="18"/>
              </w:rPr>
              <w:t xml:space="preserve">Lotions/creams </w:t>
            </w:r>
          </w:p>
          <w:p w14:paraId="5301E551" w14:textId="77777777" w:rsidR="001E1325" w:rsidRPr="00F67A0A" w:rsidRDefault="001E1325" w:rsidP="00CE0AFF">
            <w:pPr>
              <w:rPr>
                <w:color w:val="000000" w:themeColor="text1"/>
                <w:sz w:val="18"/>
                <w:szCs w:val="18"/>
              </w:rPr>
            </w:pPr>
            <w:r w:rsidRPr="00F67A0A">
              <w:rPr>
                <w:color w:val="000000" w:themeColor="text1"/>
                <w:sz w:val="18"/>
                <w:szCs w:val="18"/>
              </w:rPr>
              <w:t xml:space="preserve">Colored cosmetics </w:t>
            </w:r>
          </w:p>
        </w:tc>
        <w:tc>
          <w:tcPr>
            <w:tcW w:w="450" w:type="pct"/>
          </w:tcPr>
          <w:p w14:paraId="0AC72EA5" w14:textId="77777777" w:rsidR="001E1325" w:rsidRPr="00F67A0A" w:rsidRDefault="001E1325" w:rsidP="00CE0AFF">
            <w:pPr>
              <w:rPr>
                <w:color w:val="000000" w:themeColor="text1"/>
                <w:sz w:val="18"/>
                <w:szCs w:val="18"/>
              </w:rPr>
            </w:pPr>
            <w:r w:rsidRPr="00F67A0A">
              <w:rPr>
                <w:color w:val="000000" w:themeColor="text1"/>
                <w:sz w:val="18"/>
                <w:szCs w:val="18"/>
              </w:rPr>
              <w:t>NA</w:t>
            </w:r>
          </w:p>
        </w:tc>
        <w:tc>
          <w:tcPr>
            <w:tcW w:w="450" w:type="pct"/>
          </w:tcPr>
          <w:p w14:paraId="165517BB" w14:textId="77777777" w:rsidR="001E1325" w:rsidRPr="00F67A0A" w:rsidRDefault="001E1325" w:rsidP="00CE0AFF">
            <w:pPr>
              <w:rPr>
                <w:color w:val="000000" w:themeColor="text1"/>
                <w:sz w:val="18"/>
                <w:szCs w:val="18"/>
              </w:rPr>
            </w:pPr>
            <w:r w:rsidRPr="00F67A0A">
              <w:rPr>
                <w:color w:val="000000" w:themeColor="text1"/>
                <w:sz w:val="18"/>
                <w:szCs w:val="18"/>
              </w:rPr>
              <w:t>NA</w:t>
            </w:r>
          </w:p>
        </w:tc>
      </w:tr>
    </w:tbl>
    <w:p w14:paraId="289BB475" w14:textId="1FBA98B1" w:rsidR="002E0F86" w:rsidRPr="004746BE" w:rsidRDefault="00A01E68" w:rsidP="001E1325">
      <w:pPr>
        <w:ind w:right="-169"/>
        <w:rPr>
          <w:sz w:val="20"/>
          <w:szCs w:val="20"/>
        </w:rPr>
      </w:pPr>
      <w:proofErr w:type="spellStart"/>
      <w:r w:rsidRPr="004746BE">
        <w:rPr>
          <w:sz w:val="20"/>
          <w:szCs w:val="20"/>
        </w:rPr>
        <w:t>Abbreviations</w:t>
      </w:r>
      <w:proofErr w:type="spellEnd"/>
      <w:r w:rsidR="00706295" w:rsidRPr="004746BE">
        <w:rPr>
          <w:sz w:val="20"/>
          <w:szCs w:val="20"/>
        </w:rPr>
        <w:t xml:space="preserve"> PCP: </w:t>
      </w:r>
      <w:proofErr w:type="spellStart"/>
      <w:r w:rsidR="00706295" w:rsidRPr="004746BE">
        <w:rPr>
          <w:sz w:val="20"/>
          <w:szCs w:val="20"/>
        </w:rPr>
        <w:t>personal</w:t>
      </w:r>
      <w:proofErr w:type="spellEnd"/>
      <w:r w:rsidR="00706295" w:rsidRPr="004746BE">
        <w:rPr>
          <w:sz w:val="20"/>
          <w:szCs w:val="20"/>
        </w:rPr>
        <w:t xml:space="preserve"> care </w:t>
      </w:r>
      <w:proofErr w:type="spellStart"/>
      <w:r w:rsidR="00706295" w:rsidRPr="004746BE">
        <w:rPr>
          <w:sz w:val="20"/>
          <w:szCs w:val="20"/>
        </w:rPr>
        <w:t>products</w:t>
      </w:r>
      <w:proofErr w:type="spellEnd"/>
      <w:r w:rsidR="00706295" w:rsidRPr="004746BE">
        <w:rPr>
          <w:sz w:val="20"/>
          <w:szCs w:val="20"/>
        </w:rPr>
        <w:t>, BP3:benzophenone-3, BPA: bisphenol A, BPS: bisphenol S, MP: methylparaben, EP: ethylparaben, PP: propylparaben, BP: butylparaben, TCS:</w:t>
      </w:r>
      <w:r w:rsidR="001E1325" w:rsidRPr="004746BE">
        <w:rPr>
          <w:sz w:val="20"/>
          <w:szCs w:val="20"/>
        </w:rPr>
        <w:t xml:space="preserve">  </w:t>
      </w:r>
      <w:r w:rsidR="00706295" w:rsidRPr="004746BE">
        <w:rPr>
          <w:sz w:val="20"/>
          <w:szCs w:val="20"/>
        </w:rPr>
        <w:t>triclosan</w:t>
      </w:r>
    </w:p>
    <w:p w14:paraId="579345F9" w14:textId="6D1AD79B" w:rsidR="005E5D05" w:rsidRPr="004746BE" w:rsidRDefault="005E5D05" w:rsidP="00FD17CA">
      <w:pPr>
        <w:rPr>
          <w:sz w:val="20"/>
          <w:szCs w:val="20"/>
          <w:lang w:val="en-US"/>
        </w:rPr>
      </w:pPr>
      <w:r w:rsidRPr="004746BE">
        <w:rPr>
          <w:sz w:val="20"/>
          <w:szCs w:val="20"/>
          <w:lang w:val="en-US"/>
        </w:rPr>
        <w:t xml:space="preserve">N : sample size /location of study </w:t>
      </w:r>
    </w:p>
    <w:p w14:paraId="59EE8D53" w14:textId="55062DEF" w:rsidR="00706295" w:rsidRPr="004746BE" w:rsidRDefault="00706295" w:rsidP="00706295">
      <w:pPr>
        <w:rPr>
          <w:sz w:val="20"/>
          <w:szCs w:val="20"/>
          <w:lang w:val="en-US"/>
        </w:rPr>
      </w:pPr>
      <w:r w:rsidRPr="004746BE">
        <w:rPr>
          <w:sz w:val="20"/>
          <w:szCs w:val="20"/>
          <w:lang w:val="en-US"/>
        </w:rPr>
        <w:t>PCP groups</w:t>
      </w:r>
      <w:r w:rsidR="00560DBA" w:rsidRPr="004746BE">
        <w:rPr>
          <w:sz w:val="20"/>
          <w:szCs w:val="20"/>
          <w:lang w:val="en-US"/>
        </w:rPr>
        <w:t>: h</w:t>
      </w:r>
      <w:r w:rsidRPr="004746BE">
        <w:rPr>
          <w:sz w:val="20"/>
          <w:szCs w:val="20"/>
          <w:lang w:val="en-US"/>
        </w:rPr>
        <w:t xml:space="preserve">air products (shampoo and conditioner), colored cosmetics (Mascara, eyeliner, lipstick, foundation, contour, eye shadow), perfume (cologne and perfume), Lotions/creams (Body, face, hand creams), cleanser: Face or body cleanser </w:t>
      </w:r>
    </w:p>
    <w:p w14:paraId="24F61462" w14:textId="0AB1D9DB" w:rsidR="00BE3BBD" w:rsidRPr="004746BE" w:rsidRDefault="003B375E" w:rsidP="000E6FA3">
      <w:pPr>
        <w:rPr>
          <w:sz w:val="20"/>
          <w:szCs w:val="20"/>
          <w:lang w:val="en-US"/>
        </w:rPr>
      </w:pPr>
      <w:r w:rsidRPr="004746BE">
        <w:rPr>
          <w:sz w:val="20"/>
          <w:szCs w:val="20"/>
          <w:lang w:val="en-US"/>
        </w:rPr>
        <w:t>NA</w:t>
      </w:r>
      <w:r w:rsidR="00253691" w:rsidRPr="004746BE">
        <w:rPr>
          <w:sz w:val="20"/>
          <w:szCs w:val="20"/>
          <w:lang w:val="en-US"/>
        </w:rPr>
        <w:t>: not assessed</w:t>
      </w:r>
      <w:r w:rsidR="0057503F" w:rsidRPr="004746BE">
        <w:rPr>
          <w:sz w:val="20"/>
          <w:szCs w:val="20"/>
          <w:lang w:val="en-US"/>
        </w:rPr>
        <w:t xml:space="preserve">, </w:t>
      </w:r>
      <w:proofErr w:type="spellStart"/>
      <w:r w:rsidR="000E6FA3" w:rsidRPr="004746BE">
        <w:rPr>
          <w:sz w:val="20"/>
          <w:szCs w:val="20"/>
          <w:vertAlign w:val="superscript"/>
          <w:lang w:val="en-US"/>
        </w:rPr>
        <w:t>a</w:t>
      </w:r>
      <w:r w:rsidR="00A51123" w:rsidRPr="004746BE">
        <w:rPr>
          <w:sz w:val="20"/>
          <w:szCs w:val="20"/>
          <w:lang w:val="en-US"/>
        </w:rPr>
        <w:t>Only</w:t>
      </w:r>
      <w:proofErr w:type="spellEnd"/>
      <w:r w:rsidR="00A51123" w:rsidRPr="004746BE">
        <w:rPr>
          <w:sz w:val="20"/>
          <w:szCs w:val="20"/>
          <w:lang w:val="en-US"/>
        </w:rPr>
        <w:t xml:space="preserve"> the PCP associated with a rise in urinary concentrations are displayed in the table. </w:t>
      </w:r>
    </w:p>
    <w:p w14:paraId="63FF626D" w14:textId="77777777" w:rsidR="001E1325" w:rsidRPr="004746BE" w:rsidRDefault="001E1325" w:rsidP="000E6FA3">
      <w:pPr>
        <w:rPr>
          <w:sz w:val="20"/>
          <w:szCs w:val="20"/>
          <w:lang w:val="en-US"/>
        </w:rPr>
      </w:pPr>
    </w:p>
    <w:p w14:paraId="2B3FEECB" w14:textId="77777777" w:rsidR="001E1325" w:rsidRDefault="001E1325" w:rsidP="00415EA5">
      <w:pPr>
        <w:rPr>
          <w:lang w:val="en-US"/>
        </w:rPr>
        <w:sectPr w:rsidR="001E1325" w:rsidSect="00706295">
          <w:pgSz w:w="16840" w:h="11900" w:orient="landscape"/>
          <w:pgMar w:top="1417" w:right="1417" w:bottom="1417" w:left="1417" w:header="708" w:footer="708" w:gutter="0"/>
          <w:cols w:space="708"/>
          <w:docGrid w:linePitch="360"/>
        </w:sectPr>
      </w:pPr>
    </w:p>
    <w:p w14:paraId="637C6E04" w14:textId="40F26426" w:rsidR="001E1325" w:rsidRPr="001E1325" w:rsidRDefault="001E1325" w:rsidP="001E1325">
      <w:pPr>
        <w:pStyle w:val="Heading1"/>
        <w:jc w:val="center"/>
        <w:rPr>
          <w:rFonts w:ascii="Times New Roman" w:hAnsi="Times New Roman" w:cs="Times New Roman"/>
          <w:color w:val="000000" w:themeColor="text1"/>
          <w:sz w:val="24"/>
          <w:szCs w:val="24"/>
          <w:lang w:val="en-US"/>
        </w:rPr>
      </w:pPr>
      <w:bookmarkStart w:id="1" w:name="_Toc30534410"/>
      <w:r w:rsidRPr="001E1325">
        <w:rPr>
          <w:rFonts w:ascii="Times New Roman" w:hAnsi="Times New Roman" w:cs="Times New Roman"/>
          <w:color w:val="000000" w:themeColor="text1"/>
          <w:sz w:val="24"/>
          <w:szCs w:val="24"/>
          <w:lang w:val="en-US"/>
        </w:rPr>
        <w:lastRenderedPageBreak/>
        <w:t xml:space="preserve">Table </w:t>
      </w:r>
      <w:r w:rsidRPr="001E1325">
        <w:rPr>
          <w:rFonts w:ascii="Times New Roman" w:hAnsi="Times New Roman" w:cs="Times New Roman"/>
          <w:b/>
          <w:color w:val="000000" w:themeColor="text1"/>
          <w:sz w:val="24"/>
          <w:szCs w:val="24"/>
          <w:lang w:val="en-US"/>
        </w:rPr>
        <w:t>S2</w:t>
      </w:r>
      <w:r w:rsidRPr="001E1325">
        <w:rPr>
          <w:rFonts w:ascii="Times New Roman" w:hAnsi="Times New Roman" w:cs="Times New Roman"/>
          <w:color w:val="000000" w:themeColor="text1"/>
          <w:sz w:val="24"/>
          <w:szCs w:val="24"/>
          <w:lang w:val="en-US"/>
        </w:rPr>
        <w:t xml:space="preserve">: </w:t>
      </w:r>
      <w:proofErr w:type="spellStart"/>
      <w:r w:rsidRPr="001E1325">
        <w:rPr>
          <w:rFonts w:ascii="Times New Roman" w:hAnsi="Times New Roman" w:cs="Times New Roman"/>
          <w:color w:val="000000" w:themeColor="text1"/>
          <w:sz w:val="24"/>
          <w:szCs w:val="24"/>
          <w:lang w:val="en-US"/>
        </w:rPr>
        <w:t>Medians</w:t>
      </w:r>
      <w:r w:rsidRPr="001E1325">
        <w:rPr>
          <w:rFonts w:ascii="Times New Roman" w:hAnsi="Times New Roman" w:cs="Times New Roman"/>
          <w:color w:val="000000" w:themeColor="text1"/>
          <w:sz w:val="24"/>
          <w:szCs w:val="24"/>
          <w:vertAlign w:val="superscript"/>
          <w:lang w:val="en-US"/>
        </w:rPr>
        <w:t>a</w:t>
      </w:r>
      <w:proofErr w:type="spellEnd"/>
      <w:r w:rsidRPr="001E1325">
        <w:rPr>
          <w:rFonts w:ascii="Times New Roman" w:hAnsi="Times New Roman" w:cs="Times New Roman"/>
          <w:color w:val="000000" w:themeColor="text1"/>
          <w:sz w:val="24"/>
          <w:szCs w:val="24"/>
          <w:lang w:val="en-US"/>
        </w:rPr>
        <w:t xml:space="preserve"> of phenol urinary concentrations  in previous studies of epidemiological studies of pregnant women </w:t>
      </w:r>
      <w:r w:rsidRPr="001E1325">
        <w:rPr>
          <w:rFonts w:ascii="Times New Roman" w:hAnsi="Times New Roman" w:cs="Times New Roman"/>
          <w:color w:val="000000" w:themeColor="text1"/>
          <w:sz w:val="24"/>
          <w:szCs w:val="24"/>
          <w:highlight w:val="white"/>
          <w:lang w:val="en-US"/>
        </w:rPr>
        <w:t xml:space="preserve">that assessed </w:t>
      </w:r>
      <w:r w:rsidR="00A01E68">
        <w:rPr>
          <w:rFonts w:ascii="Times New Roman" w:hAnsi="Times New Roman" w:cs="Times New Roman"/>
          <w:color w:val="000000" w:themeColor="text1"/>
          <w:sz w:val="24"/>
          <w:szCs w:val="24"/>
          <w:highlight w:val="white"/>
          <w:lang w:val="en-US"/>
        </w:rPr>
        <w:t xml:space="preserve">associations </w:t>
      </w:r>
      <w:r w:rsidRPr="001E1325">
        <w:rPr>
          <w:rFonts w:ascii="Times New Roman" w:hAnsi="Times New Roman" w:cs="Times New Roman"/>
          <w:color w:val="000000" w:themeColor="text1"/>
          <w:sz w:val="24"/>
          <w:szCs w:val="24"/>
          <w:highlight w:val="white"/>
          <w:lang w:val="en-US"/>
        </w:rPr>
        <w:t xml:space="preserve">between </w:t>
      </w:r>
      <w:r w:rsidRPr="001E1325">
        <w:rPr>
          <w:rFonts w:ascii="Times New Roman" w:hAnsi="Times New Roman" w:cs="Times New Roman"/>
          <w:color w:val="000000" w:themeColor="text1"/>
          <w:sz w:val="24"/>
          <w:szCs w:val="24"/>
          <w:lang w:val="en-US"/>
        </w:rPr>
        <w:t>PCP used in the previous 24 to 48 hours and urinary concentrations of phenols during pregnancy and PCP survey studies</w:t>
      </w:r>
      <w:bookmarkEnd w:id="1"/>
    </w:p>
    <w:tbl>
      <w:tblPr>
        <w:tblW w:w="15402" w:type="dxa"/>
        <w:tblInd w:w="-284" w:type="dxa"/>
        <w:tblLook w:val="04A0" w:firstRow="1" w:lastRow="0" w:firstColumn="1" w:lastColumn="0" w:noHBand="0" w:noVBand="1"/>
      </w:tblPr>
      <w:tblGrid>
        <w:gridCol w:w="1621"/>
        <w:gridCol w:w="1079"/>
        <w:gridCol w:w="581"/>
        <w:gridCol w:w="1668"/>
        <w:gridCol w:w="1444"/>
        <w:gridCol w:w="1126"/>
        <w:gridCol w:w="1625"/>
        <w:gridCol w:w="1580"/>
        <w:gridCol w:w="1444"/>
        <w:gridCol w:w="1578"/>
        <w:gridCol w:w="1656"/>
      </w:tblGrid>
      <w:tr w:rsidR="001E1325" w:rsidRPr="001E1325" w14:paraId="3DFAB1E4" w14:textId="77777777" w:rsidTr="001E1325">
        <w:trPr>
          <w:trHeight w:val="360"/>
        </w:trPr>
        <w:tc>
          <w:tcPr>
            <w:tcW w:w="1621" w:type="dxa"/>
            <w:tcBorders>
              <w:top w:val="single" w:sz="4" w:space="0" w:color="auto"/>
              <w:left w:val="nil"/>
              <w:bottom w:val="single" w:sz="4" w:space="0" w:color="auto"/>
              <w:right w:val="nil"/>
            </w:tcBorders>
            <w:shd w:val="clear" w:color="auto" w:fill="auto"/>
            <w:noWrap/>
            <w:vAlign w:val="bottom"/>
            <w:hideMark/>
          </w:tcPr>
          <w:p w14:paraId="5517E970" w14:textId="77777777" w:rsidR="001E1325" w:rsidRPr="001E1325" w:rsidRDefault="001E1325" w:rsidP="001E1325">
            <w:pPr>
              <w:rPr>
                <w:color w:val="000000"/>
                <w:sz w:val="18"/>
                <w:szCs w:val="18"/>
              </w:rPr>
            </w:pPr>
            <w:r w:rsidRPr="001E1325">
              <w:rPr>
                <w:color w:val="000000"/>
                <w:sz w:val="18"/>
                <w:szCs w:val="18"/>
              </w:rPr>
              <w:t>Reference</w:t>
            </w:r>
          </w:p>
        </w:tc>
        <w:tc>
          <w:tcPr>
            <w:tcW w:w="0" w:type="auto"/>
            <w:tcBorders>
              <w:top w:val="single" w:sz="4" w:space="0" w:color="auto"/>
              <w:left w:val="nil"/>
              <w:bottom w:val="single" w:sz="4" w:space="0" w:color="auto"/>
              <w:right w:val="nil"/>
            </w:tcBorders>
            <w:shd w:val="clear" w:color="auto" w:fill="auto"/>
            <w:noWrap/>
            <w:vAlign w:val="bottom"/>
            <w:hideMark/>
          </w:tcPr>
          <w:p w14:paraId="116343A2" w14:textId="77777777" w:rsidR="001E1325" w:rsidRPr="001E1325" w:rsidRDefault="001E1325" w:rsidP="001E1325">
            <w:pPr>
              <w:rPr>
                <w:color w:val="000000"/>
                <w:sz w:val="18"/>
                <w:szCs w:val="18"/>
              </w:rPr>
            </w:pPr>
            <w:r w:rsidRPr="001E1325">
              <w:rPr>
                <w:color w:val="000000"/>
                <w:sz w:val="18"/>
                <w:szCs w:val="18"/>
              </w:rPr>
              <w:t>Country</w:t>
            </w:r>
          </w:p>
        </w:tc>
        <w:tc>
          <w:tcPr>
            <w:tcW w:w="0" w:type="auto"/>
            <w:tcBorders>
              <w:top w:val="single" w:sz="4" w:space="0" w:color="auto"/>
              <w:left w:val="nil"/>
              <w:bottom w:val="single" w:sz="4" w:space="0" w:color="auto"/>
              <w:right w:val="nil"/>
            </w:tcBorders>
            <w:shd w:val="clear" w:color="auto" w:fill="auto"/>
            <w:noWrap/>
            <w:vAlign w:val="bottom"/>
            <w:hideMark/>
          </w:tcPr>
          <w:p w14:paraId="28265E71" w14:textId="77777777" w:rsidR="001E1325" w:rsidRPr="001E1325" w:rsidRDefault="001E1325" w:rsidP="001E1325">
            <w:pPr>
              <w:rPr>
                <w:color w:val="000000"/>
                <w:sz w:val="18"/>
                <w:szCs w:val="18"/>
              </w:rPr>
            </w:pPr>
            <w:r w:rsidRPr="001E1325">
              <w:rPr>
                <w:color w:val="000000"/>
                <w:sz w:val="18"/>
                <w:szCs w:val="18"/>
              </w:rPr>
              <w:t>N</w:t>
            </w:r>
          </w:p>
        </w:tc>
        <w:tc>
          <w:tcPr>
            <w:tcW w:w="0" w:type="auto"/>
            <w:tcBorders>
              <w:top w:val="single" w:sz="4" w:space="0" w:color="auto"/>
              <w:left w:val="nil"/>
              <w:bottom w:val="single" w:sz="4" w:space="0" w:color="auto"/>
              <w:right w:val="nil"/>
            </w:tcBorders>
            <w:shd w:val="clear" w:color="auto" w:fill="auto"/>
            <w:noWrap/>
            <w:vAlign w:val="bottom"/>
            <w:hideMark/>
          </w:tcPr>
          <w:p w14:paraId="6301DE8E" w14:textId="77777777" w:rsidR="001E1325" w:rsidRPr="001E1325" w:rsidRDefault="001E1325" w:rsidP="001E1325">
            <w:pPr>
              <w:jc w:val="center"/>
              <w:rPr>
                <w:color w:val="000000"/>
                <w:sz w:val="18"/>
                <w:szCs w:val="18"/>
              </w:rPr>
            </w:pPr>
            <w:r w:rsidRPr="001E1325">
              <w:rPr>
                <w:color w:val="000000"/>
                <w:sz w:val="18"/>
                <w:szCs w:val="18"/>
              </w:rPr>
              <w:t>Benzophenone-3</w:t>
            </w:r>
          </w:p>
        </w:tc>
        <w:tc>
          <w:tcPr>
            <w:tcW w:w="0" w:type="auto"/>
            <w:tcBorders>
              <w:top w:val="single" w:sz="4" w:space="0" w:color="auto"/>
              <w:left w:val="nil"/>
              <w:bottom w:val="single" w:sz="4" w:space="0" w:color="auto"/>
              <w:right w:val="nil"/>
            </w:tcBorders>
            <w:shd w:val="clear" w:color="auto" w:fill="auto"/>
            <w:noWrap/>
            <w:vAlign w:val="bottom"/>
            <w:hideMark/>
          </w:tcPr>
          <w:p w14:paraId="59C3CEB1" w14:textId="77777777" w:rsidR="001E1325" w:rsidRPr="001E1325" w:rsidRDefault="001E1325" w:rsidP="001E1325">
            <w:pPr>
              <w:jc w:val="center"/>
              <w:rPr>
                <w:color w:val="000000"/>
                <w:sz w:val="18"/>
                <w:szCs w:val="18"/>
              </w:rPr>
            </w:pPr>
            <w:r w:rsidRPr="001E1325">
              <w:rPr>
                <w:color w:val="000000"/>
                <w:sz w:val="18"/>
                <w:szCs w:val="18"/>
              </w:rPr>
              <w:t>Bisphenol A</w:t>
            </w:r>
          </w:p>
        </w:tc>
        <w:tc>
          <w:tcPr>
            <w:tcW w:w="0" w:type="auto"/>
            <w:tcBorders>
              <w:top w:val="single" w:sz="4" w:space="0" w:color="auto"/>
              <w:left w:val="nil"/>
              <w:bottom w:val="single" w:sz="4" w:space="0" w:color="auto"/>
              <w:right w:val="nil"/>
            </w:tcBorders>
            <w:shd w:val="clear" w:color="auto" w:fill="auto"/>
            <w:noWrap/>
            <w:vAlign w:val="bottom"/>
            <w:hideMark/>
          </w:tcPr>
          <w:p w14:paraId="47DD45BA" w14:textId="77777777" w:rsidR="001E1325" w:rsidRPr="001E1325" w:rsidRDefault="001E1325" w:rsidP="001E1325">
            <w:pPr>
              <w:jc w:val="center"/>
              <w:rPr>
                <w:color w:val="000000"/>
                <w:sz w:val="18"/>
                <w:szCs w:val="18"/>
              </w:rPr>
            </w:pPr>
            <w:r w:rsidRPr="001E1325">
              <w:rPr>
                <w:color w:val="000000"/>
                <w:sz w:val="18"/>
                <w:szCs w:val="18"/>
              </w:rPr>
              <w:t>Bisphenol S</w:t>
            </w:r>
          </w:p>
        </w:tc>
        <w:tc>
          <w:tcPr>
            <w:tcW w:w="0" w:type="auto"/>
            <w:tcBorders>
              <w:top w:val="single" w:sz="4" w:space="0" w:color="auto"/>
              <w:left w:val="nil"/>
              <w:bottom w:val="single" w:sz="4" w:space="0" w:color="auto"/>
              <w:right w:val="nil"/>
            </w:tcBorders>
            <w:shd w:val="clear" w:color="auto" w:fill="auto"/>
            <w:noWrap/>
            <w:vAlign w:val="bottom"/>
            <w:hideMark/>
          </w:tcPr>
          <w:p w14:paraId="0EC8B9DA" w14:textId="77777777" w:rsidR="001E1325" w:rsidRPr="001E1325" w:rsidRDefault="001E1325" w:rsidP="001E1325">
            <w:pPr>
              <w:jc w:val="center"/>
              <w:rPr>
                <w:color w:val="000000"/>
                <w:sz w:val="18"/>
                <w:szCs w:val="18"/>
              </w:rPr>
            </w:pPr>
            <w:r w:rsidRPr="001E1325">
              <w:rPr>
                <w:color w:val="000000"/>
                <w:sz w:val="18"/>
                <w:szCs w:val="18"/>
              </w:rPr>
              <w:t>Methylparaben</w:t>
            </w:r>
          </w:p>
        </w:tc>
        <w:tc>
          <w:tcPr>
            <w:tcW w:w="0" w:type="auto"/>
            <w:tcBorders>
              <w:top w:val="single" w:sz="4" w:space="0" w:color="auto"/>
              <w:left w:val="nil"/>
              <w:bottom w:val="single" w:sz="4" w:space="0" w:color="auto"/>
              <w:right w:val="nil"/>
            </w:tcBorders>
            <w:shd w:val="clear" w:color="auto" w:fill="auto"/>
            <w:noWrap/>
            <w:vAlign w:val="bottom"/>
            <w:hideMark/>
          </w:tcPr>
          <w:p w14:paraId="458EAC66" w14:textId="77777777" w:rsidR="001E1325" w:rsidRPr="001E1325" w:rsidRDefault="001E1325" w:rsidP="001E1325">
            <w:pPr>
              <w:jc w:val="center"/>
              <w:rPr>
                <w:color w:val="000000"/>
                <w:sz w:val="18"/>
                <w:szCs w:val="18"/>
              </w:rPr>
            </w:pPr>
            <w:r w:rsidRPr="001E1325">
              <w:rPr>
                <w:color w:val="000000"/>
                <w:sz w:val="18"/>
                <w:szCs w:val="18"/>
              </w:rPr>
              <w:t>Ethylparaben</w:t>
            </w:r>
          </w:p>
        </w:tc>
        <w:tc>
          <w:tcPr>
            <w:tcW w:w="0" w:type="auto"/>
            <w:tcBorders>
              <w:top w:val="single" w:sz="4" w:space="0" w:color="auto"/>
              <w:left w:val="nil"/>
              <w:bottom w:val="single" w:sz="4" w:space="0" w:color="auto"/>
              <w:right w:val="nil"/>
            </w:tcBorders>
            <w:shd w:val="clear" w:color="auto" w:fill="auto"/>
            <w:noWrap/>
            <w:vAlign w:val="bottom"/>
            <w:hideMark/>
          </w:tcPr>
          <w:p w14:paraId="0D78947B" w14:textId="77777777" w:rsidR="001E1325" w:rsidRPr="001E1325" w:rsidRDefault="001E1325" w:rsidP="001E1325">
            <w:pPr>
              <w:jc w:val="center"/>
              <w:rPr>
                <w:color w:val="000000"/>
                <w:sz w:val="18"/>
                <w:szCs w:val="18"/>
              </w:rPr>
            </w:pPr>
            <w:r w:rsidRPr="001E1325">
              <w:rPr>
                <w:color w:val="000000"/>
                <w:sz w:val="18"/>
                <w:szCs w:val="18"/>
              </w:rPr>
              <w:t>Propylparaben</w:t>
            </w:r>
          </w:p>
        </w:tc>
        <w:tc>
          <w:tcPr>
            <w:tcW w:w="0" w:type="auto"/>
            <w:tcBorders>
              <w:top w:val="single" w:sz="4" w:space="0" w:color="auto"/>
              <w:left w:val="nil"/>
              <w:bottom w:val="single" w:sz="4" w:space="0" w:color="auto"/>
              <w:right w:val="nil"/>
            </w:tcBorders>
            <w:shd w:val="clear" w:color="auto" w:fill="auto"/>
            <w:noWrap/>
            <w:vAlign w:val="bottom"/>
            <w:hideMark/>
          </w:tcPr>
          <w:p w14:paraId="65E4FAD6" w14:textId="119103CA" w:rsidR="001E1325" w:rsidRPr="001E1325" w:rsidRDefault="001E1325" w:rsidP="001E1325">
            <w:pPr>
              <w:jc w:val="center"/>
              <w:rPr>
                <w:color w:val="000000"/>
                <w:sz w:val="18"/>
                <w:szCs w:val="18"/>
              </w:rPr>
            </w:pPr>
            <w:r w:rsidRPr="001E1325">
              <w:rPr>
                <w:color w:val="000000"/>
                <w:sz w:val="18"/>
                <w:szCs w:val="18"/>
              </w:rPr>
              <w:t>Butylparaben</w:t>
            </w:r>
          </w:p>
        </w:tc>
        <w:tc>
          <w:tcPr>
            <w:tcW w:w="1656" w:type="dxa"/>
            <w:tcBorders>
              <w:top w:val="single" w:sz="4" w:space="0" w:color="auto"/>
              <w:left w:val="nil"/>
              <w:bottom w:val="single" w:sz="4" w:space="0" w:color="auto"/>
              <w:right w:val="nil"/>
            </w:tcBorders>
            <w:shd w:val="clear" w:color="auto" w:fill="auto"/>
            <w:noWrap/>
            <w:vAlign w:val="bottom"/>
            <w:hideMark/>
          </w:tcPr>
          <w:p w14:paraId="1C77E0E0" w14:textId="77777777" w:rsidR="001E1325" w:rsidRPr="001E1325" w:rsidRDefault="001E1325" w:rsidP="001E1325">
            <w:pPr>
              <w:jc w:val="center"/>
              <w:rPr>
                <w:color w:val="000000"/>
                <w:sz w:val="18"/>
                <w:szCs w:val="18"/>
              </w:rPr>
            </w:pPr>
            <w:r w:rsidRPr="001E1325">
              <w:rPr>
                <w:color w:val="000000"/>
                <w:sz w:val="18"/>
                <w:szCs w:val="18"/>
              </w:rPr>
              <w:t>Triclosan</w:t>
            </w:r>
          </w:p>
        </w:tc>
      </w:tr>
      <w:tr w:rsidR="001E1325" w:rsidRPr="001E1325" w14:paraId="541F5B4D" w14:textId="77777777" w:rsidTr="001E1325">
        <w:trPr>
          <w:trHeight w:val="360"/>
        </w:trPr>
        <w:tc>
          <w:tcPr>
            <w:tcW w:w="1621" w:type="dxa"/>
            <w:tcBorders>
              <w:top w:val="nil"/>
              <w:left w:val="nil"/>
              <w:bottom w:val="nil"/>
              <w:right w:val="nil"/>
            </w:tcBorders>
            <w:shd w:val="clear" w:color="auto" w:fill="auto"/>
            <w:noWrap/>
            <w:vAlign w:val="bottom"/>
            <w:hideMark/>
          </w:tcPr>
          <w:p w14:paraId="55873A5D" w14:textId="6517AC5D" w:rsidR="001E1325" w:rsidRPr="001E1325" w:rsidRDefault="001E1325" w:rsidP="001E1325">
            <w:pPr>
              <w:rPr>
                <w:color w:val="000000"/>
                <w:sz w:val="18"/>
                <w:szCs w:val="18"/>
              </w:rPr>
            </w:pPr>
            <w:proofErr w:type="spellStart"/>
            <w:r w:rsidRPr="001E1325">
              <w:rPr>
                <w:color w:val="000000"/>
                <w:sz w:val="18"/>
                <w:szCs w:val="18"/>
              </w:rPr>
              <w:t>Current</w:t>
            </w:r>
            <w:proofErr w:type="spellEnd"/>
            <w:r w:rsidRPr="001E1325">
              <w:rPr>
                <w:color w:val="000000"/>
                <w:sz w:val="18"/>
                <w:szCs w:val="18"/>
              </w:rPr>
              <w:t xml:space="preserve"> </w:t>
            </w:r>
            <w:proofErr w:type="spellStart"/>
            <w:r w:rsidR="00A01E68">
              <w:rPr>
                <w:color w:val="000000"/>
                <w:sz w:val="18"/>
                <w:szCs w:val="18"/>
              </w:rPr>
              <w:t>s</w:t>
            </w:r>
            <w:r w:rsidR="00A01E68" w:rsidRPr="001E1325">
              <w:rPr>
                <w:color w:val="000000"/>
                <w:sz w:val="18"/>
                <w:szCs w:val="18"/>
              </w:rPr>
              <w:t>tudy</w:t>
            </w:r>
            <w:proofErr w:type="spellEnd"/>
            <w:r w:rsidRPr="001E1325">
              <w:rPr>
                <w:color w:val="000000"/>
                <w:sz w:val="18"/>
                <w:szCs w:val="18"/>
              </w:rPr>
              <w:t xml:space="preserve"> </w:t>
            </w:r>
          </w:p>
        </w:tc>
        <w:tc>
          <w:tcPr>
            <w:tcW w:w="0" w:type="auto"/>
            <w:tcBorders>
              <w:top w:val="nil"/>
              <w:left w:val="nil"/>
              <w:bottom w:val="nil"/>
              <w:right w:val="nil"/>
            </w:tcBorders>
            <w:shd w:val="clear" w:color="auto" w:fill="auto"/>
            <w:noWrap/>
            <w:vAlign w:val="bottom"/>
            <w:hideMark/>
          </w:tcPr>
          <w:p w14:paraId="3FD6E703" w14:textId="77777777" w:rsidR="001E1325" w:rsidRPr="001E1325" w:rsidRDefault="001E1325" w:rsidP="001E1325">
            <w:pPr>
              <w:rPr>
                <w:color w:val="000000"/>
                <w:sz w:val="18"/>
                <w:szCs w:val="18"/>
              </w:rPr>
            </w:pPr>
            <w:r w:rsidRPr="001E1325">
              <w:rPr>
                <w:color w:val="000000"/>
                <w:sz w:val="18"/>
                <w:szCs w:val="18"/>
              </w:rPr>
              <w:t>France</w:t>
            </w:r>
          </w:p>
        </w:tc>
        <w:tc>
          <w:tcPr>
            <w:tcW w:w="0" w:type="auto"/>
            <w:tcBorders>
              <w:top w:val="nil"/>
              <w:left w:val="nil"/>
              <w:bottom w:val="nil"/>
              <w:right w:val="nil"/>
            </w:tcBorders>
            <w:shd w:val="clear" w:color="auto" w:fill="auto"/>
            <w:noWrap/>
            <w:vAlign w:val="bottom"/>
            <w:hideMark/>
          </w:tcPr>
          <w:p w14:paraId="32694724" w14:textId="77777777" w:rsidR="001E1325" w:rsidRPr="001E1325" w:rsidRDefault="001E1325" w:rsidP="001E1325">
            <w:pPr>
              <w:jc w:val="right"/>
              <w:rPr>
                <w:color w:val="000000"/>
                <w:sz w:val="18"/>
                <w:szCs w:val="18"/>
              </w:rPr>
            </w:pPr>
            <w:r w:rsidRPr="001E1325">
              <w:rPr>
                <w:color w:val="000000"/>
                <w:sz w:val="18"/>
                <w:szCs w:val="18"/>
              </w:rPr>
              <w:t>8</w:t>
            </w:r>
          </w:p>
        </w:tc>
        <w:tc>
          <w:tcPr>
            <w:tcW w:w="0" w:type="auto"/>
            <w:tcBorders>
              <w:top w:val="nil"/>
              <w:left w:val="nil"/>
              <w:bottom w:val="nil"/>
              <w:right w:val="nil"/>
            </w:tcBorders>
            <w:shd w:val="clear" w:color="auto" w:fill="auto"/>
            <w:noWrap/>
            <w:vAlign w:val="bottom"/>
            <w:hideMark/>
          </w:tcPr>
          <w:p w14:paraId="0BDAFCE2" w14:textId="01C7F7B7" w:rsidR="001E1325" w:rsidRPr="001E1325" w:rsidRDefault="001E1325" w:rsidP="001E1325">
            <w:pPr>
              <w:jc w:val="center"/>
              <w:rPr>
                <w:color w:val="000000"/>
                <w:sz w:val="18"/>
                <w:szCs w:val="18"/>
              </w:rPr>
            </w:pPr>
            <w:r w:rsidRPr="001E1325">
              <w:rPr>
                <w:color w:val="000000"/>
                <w:sz w:val="18"/>
                <w:szCs w:val="18"/>
              </w:rPr>
              <w:t>&lt;LOD (&lt;LOD- 2.4)</w:t>
            </w:r>
          </w:p>
        </w:tc>
        <w:tc>
          <w:tcPr>
            <w:tcW w:w="0" w:type="auto"/>
            <w:tcBorders>
              <w:top w:val="nil"/>
              <w:left w:val="nil"/>
              <w:bottom w:val="nil"/>
              <w:right w:val="nil"/>
            </w:tcBorders>
            <w:shd w:val="clear" w:color="auto" w:fill="auto"/>
            <w:noWrap/>
            <w:vAlign w:val="bottom"/>
            <w:hideMark/>
          </w:tcPr>
          <w:p w14:paraId="6B24248B" w14:textId="61B8F919" w:rsidR="001E1325" w:rsidRPr="001E1325" w:rsidRDefault="001E1325" w:rsidP="001E1325">
            <w:pPr>
              <w:jc w:val="center"/>
              <w:rPr>
                <w:color w:val="000000"/>
                <w:sz w:val="18"/>
                <w:szCs w:val="18"/>
              </w:rPr>
            </w:pPr>
            <w:r w:rsidRPr="001E1325">
              <w:rPr>
                <w:color w:val="000000"/>
                <w:sz w:val="18"/>
                <w:szCs w:val="18"/>
              </w:rPr>
              <w:t>1.6 (0.2-2.8)</w:t>
            </w:r>
          </w:p>
        </w:tc>
        <w:tc>
          <w:tcPr>
            <w:tcW w:w="0" w:type="auto"/>
            <w:tcBorders>
              <w:top w:val="nil"/>
              <w:left w:val="nil"/>
              <w:bottom w:val="nil"/>
              <w:right w:val="nil"/>
            </w:tcBorders>
            <w:shd w:val="clear" w:color="auto" w:fill="auto"/>
            <w:noWrap/>
            <w:vAlign w:val="bottom"/>
            <w:hideMark/>
          </w:tcPr>
          <w:p w14:paraId="649ADC69" w14:textId="6728F11F" w:rsidR="001E1325" w:rsidRPr="001E1325" w:rsidRDefault="001E1325" w:rsidP="001E1325">
            <w:pPr>
              <w:jc w:val="center"/>
              <w:rPr>
                <w:color w:val="000000"/>
                <w:sz w:val="18"/>
                <w:szCs w:val="18"/>
              </w:rPr>
            </w:pPr>
            <w:r w:rsidRPr="001E1325">
              <w:rPr>
                <w:color w:val="000000"/>
                <w:sz w:val="18"/>
                <w:szCs w:val="18"/>
              </w:rPr>
              <w:t>0.3 (0.1-</w:t>
            </w:r>
            <w:r>
              <w:rPr>
                <w:color w:val="000000"/>
                <w:sz w:val="18"/>
                <w:szCs w:val="18"/>
              </w:rPr>
              <w:t>0</w:t>
            </w:r>
            <w:r w:rsidRPr="001E1325">
              <w:rPr>
                <w:color w:val="000000"/>
                <w:sz w:val="18"/>
                <w:szCs w:val="18"/>
              </w:rPr>
              <w:t>.5)</w:t>
            </w:r>
          </w:p>
        </w:tc>
        <w:tc>
          <w:tcPr>
            <w:tcW w:w="0" w:type="auto"/>
            <w:tcBorders>
              <w:top w:val="nil"/>
              <w:left w:val="nil"/>
              <w:bottom w:val="nil"/>
              <w:right w:val="nil"/>
            </w:tcBorders>
            <w:shd w:val="clear" w:color="auto" w:fill="auto"/>
            <w:noWrap/>
            <w:vAlign w:val="bottom"/>
            <w:hideMark/>
          </w:tcPr>
          <w:p w14:paraId="240681FC" w14:textId="75C5215E" w:rsidR="001E1325" w:rsidRPr="001E1325" w:rsidRDefault="001E1325" w:rsidP="001E1325">
            <w:pPr>
              <w:jc w:val="center"/>
              <w:rPr>
                <w:color w:val="000000"/>
                <w:sz w:val="18"/>
                <w:szCs w:val="18"/>
              </w:rPr>
            </w:pPr>
            <w:r w:rsidRPr="001E1325">
              <w:rPr>
                <w:color w:val="000000"/>
                <w:sz w:val="18"/>
                <w:szCs w:val="18"/>
              </w:rPr>
              <w:t>128 (3.7-</w:t>
            </w:r>
            <w:r>
              <w:rPr>
                <w:color w:val="000000"/>
                <w:sz w:val="18"/>
                <w:szCs w:val="18"/>
              </w:rPr>
              <w:t xml:space="preserve"> </w:t>
            </w:r>
            <w:r w:rsidRPr="001E1325">
              <w:rPr>
                <w:color w:val="000000"/>
                <w:sz w:val="18"/>
                <w:szCs w:val="18"/>
              </w:rPr>
              <w:t>445.5)</w:t>
            </w:r>
          </w:p>
        </w:tc>
        <w:tc>
          <w:tcPr>
            <w:tcW w:w="0" w:type="auto"/>
            <w:tcBorders>
              <w:top w:val="nil"/>
              <w:left w:val="nil"/>
              <w:bottom w:val="nil"/>
              <w:right w:val="nil"/>
            </w:tcBorders>
            <w:shd w:val="clear" w:color="auto" w:fill="auto"/>
            <w:noWrap/>
            <w:vAlign w:val="bottom"/>
            <w:hideMark/>
          </w:tcPr>
          <w:p w14:paraId="28B57238" w14:textId="15783F5A" w:rsidR="001E1325" w:rsidRPr="001E1325" w:rsidRDefault="001E1325" w:rsidP="001E1325">
            <w:pPr>
              <w:jc w:val="center"/>
              <w:rPr>
                <w:color w:val="000000"/>
                <w:sz w:val="18"/>
                <w:szCs w:val="18"/>
              </w:rPr>
            </w:pPr>
            <w:r w:rsidRPr="001E1325">
              <w:rPr>
                <w:color w:val="000000"/>
                <w:sz w:val="18"/>
                <w:szCs w:val="18"/>
              </w:rPr>
              <w:t>6.1 (&lt;LOD-27)</w:t>
            </w:r>
          </w:p>
        </w:tc>
        <w:tc>
          <w:tcPr>
            <w:tcW w:w="0" w:type="auto"/>
            <w:tcBorders>
              <w:top w:val="nil"/>
              <w:left w:val="nil"/>
              <w:bottom w:val="nil"/>
              <w:right w:val="nil"/>
            </w:tcBorders>
            <w:shd w:val="clear" w:color="auto" w:fill="auto"/>
            <w:noWrap/>
            <w:vAlign w:val="bottom"/>
            <w:hideMark/>
          </w:tcPr>
          <w:p w14:paraId="53EBA7BB" w14:textId="5DA2F5A4" w:rsidR="001E1325" w:rsidRPr="001E1325" w:rsidRDefault="001E1325" w:rsidP="001E1325">
            <w:pPr>
              <w:jc w:val="center"/>
              <w:rPr>
                <w:color w:val="000000"/>
                <w:sz w:val="18"/>
                <w:szCs w:val="18"/>
              </w:rPr>
            </w:pPr>
            <w:r w:rsidRPr="001E1325">
              <w:rPr>
                <w:color w:val="000000"/>
                <w:sz w:val="18"/>
                <w:szCs w:val="18"/>
              </w:rPr>
              <w:t>14.9 (0.2-</w:t>
            </w:r>
            <w:r>
              <w:rPr>
                <w:color w:val="000000"/>
                <w:sz w:val="18"/>
                <w:szCs w:val="18"/>
              </w:rPr>
              <w:t xml:space="preserve"> </w:t>
            </w:r>
            <w:r w:rsidRPr="001E1325">
              <w:rPr>
                <w:color w:val="000000"/>
                <w:sz w:val="18"/>
                <w:szCs w:val="18"/>
              </w:rPr>
              <w:t>94.2)</w:t>
            </w:r>
          </w:p>
        </w:tc>
        <w:tc>
          <w:tcPr>
            <w:tcW w:w="0" w:type="auto"/>
            <w:tcBorders>
              <w:top w:val="nil"/>
              <w:left w:val="nil"/>
              <w:bottom w:val="nil"/>
              <w:right w:val="nil"/>
            </w:tcBorders>
            <w:shd w:val="clear" w:color="auto" w:fill="auto"/>
            <w:noWrap/>
            <w:vAlign w:val="bottom"/>
            <w:hideMark/>
          </w:tcPr>
          <w:p w14:paraId="128EA586" w14:textId="193ABD5F" w:rsidR="001E1325" w:rsidRPr="001E1325" w:rsidRDefault="001E1325" w:rsidP="001E1325">
            <w:pPr>
              <w:jc w:val="center"/>
              <w:rPr>
                <w:color w:val="000000"/>
                <w:sz w:val="18"/>
                <w:szCs w:val="18"/>
              </w:rPr>
            </w:pPr>
            <w:r w:rsidRPr="001E1325">
              <w:rPr>
                <w:color w:val="000000"/>
                <w:sz w:val="18"/>
                <w:szCs w:val="18"/>
              </w:rPr>
              <w:t>2.0 (&lt;LOD-10)</w:t>
            </w:r>
          </w:p>
        </w:tc>
        <w:tc>
          <w:tcPr>
            <w:tcW w:w="1656" w:type="dxa"/>
            <w:tcBorders>
              <w:top w:val="nil"/>
              <w:left w:val="nil"/>
              <w:bottom w:val="nil"/>
              <w:right w:val="nil"/>
            </w:tcBorders>
            <w:shd w:val="clear" w:color="auto" w:fill="auto"/>
            <w:noWrap/>
            <w:vAlign w:val="bottom"/>
            <w:hideMark/>
          </w:tcPr>
          <w:p w14:paraId="0570D170" w14:textId="20B9D0CE" w:rsidR="001E1325" w:rsidRPr="001E1325" w:rsidRDefault="001E1325" w:rsidP="001E1325">
            <w:pPr>
              <w:jc w:val="center"/>
              <w:rPr>
                <w:color w:val="000000"/>
                <w:sz w:val="18"/>
                <w:szCs w:val="18"/>
              </w:rPr>
            </w:pPr>
            <w:r w:rsidRPr="001E1325">
              <w:rPr>
                <w:color w:val="000000"/>
                <w:sz w:val="18"/>
                <w:szCs w:val="18"/>
              </w:rPr>
              <w:t>1.8 (&lt;LOD-3.4)</w:t>
            </w:r>
          </w:p>
        </w:tc>
      </w:tr>
      <w:tr w:rsidR="001E1325" w:rsidRPr="001E1325" w14:paraId="610633AB" w14:textId="77777777" w:rsidTr="001E1325">
        <w:trPr>
          <w:trHeight w:val="360"/>
        </w:trPr>
        <w:tc>
          <w:tcPr>
            <w:tcW w:w="1621" w:type="dxa"/>
            <w:tcBorders>
              <w:top w:val="nil"/>
              <w:left w:val="nil"/>
              <w:bottom w:val="nil"/>
              <w:right w:val="nil"/>
            </w:tcBorders>
            <w:shd w:val="clear" w:color="auto" w:fill="auto"/>
            <w:noWrap/>
            <w:vAlign w:val="bottom"/>
            <w:hideMark/>
          </w:tcPr>
          <w:p w14:paraId="51FE79DB" w14:textId="77777777" w:rsidR="001E1325" w:rsidRPr="001E1325" w:rsidRDefault="001E1325" w:rsidP="001E1325">
            <w:pPr>
              <w:rPr>
                <w:color w:val="000000"/>
                <w:sz w:val="18"/>
                <w:szCs w:val="18"/>
              </w:rPr>
            </w:pPr>
            <w:r w:rsidRPr="001E1325">
              <w:rPr>
                <w:color w:val="000000"/>
                <w:sz w:val="18"/>
                <w:szCs w:val="18"/>
              </w:rPr>
              <w:t>Meeker et al., 2013</w:t>
            </w:r>
          </w:p>
        </w:tc>
        <w:tc>
          <w:tcPr>
            <w:tcW w:w="0" w:type="auto"/>
            <w:tcBorders>
              <w:top w:val="nil"/>
              <w:left w:val="nil"/>
              <w:bottom w:val="nil"/>
              <w:right w:val="nil"/>
            </w:tcBorders>
            <w:shd w:val="clear" w:color="auto" w:fill="auto"/>
            <w:noWrap/>
            <w:vAlign w:val="bottom"/>
            <w:hideMark/>
          </w:tcPr>
          <w:p w14:paraId="2A959B14" w14:textId="77777777" w:rsidR="001E1325" w:rsidRPr="001E1325" w:rsidRDefault="001E1325" w:rsidP="001E1325">
            <w:pPr>
              <w:rPr>
                <w:color w:val="000000"/>
                <w:sz w:val="18"/>
                <w:szCs w:val="18"/>
              </w:rPr>
            </w:pPr>
            <w:r w:rsidRPr="001E1325">
              <w:rPr>
                <w:color w:val="000000"/>
                <w:sz w:val="18"/>
                <w:szCs w:val="18"/>
              </w:rPr>
              <w:t>Puerto Rico</w:t>
            </w:r>
          </w:p>
        </w:tc>
        <w:tc>
          <w:tcPr>
            <w:tcW w:w="0" w:type="auto"/>
            <w:tcBorders>
              <w:top w:val="nil"/>
              <w:left w:val="nil"/>
              <w:bottom w:val="nil"/>
              <w:right w:val="nil"/>
            </w:tcBorders>
            <w:shd w:val="clear" w:color="auto" w:fill="auto"/>
            <w:noWrap/>
            <w:vAlign w:val="bottom"/>
            <w:hideMark/>
          </w:tcPr>
          <w:p w14:paraId="486B23E9" w14:textId="77777777" w:rsidR="001E1325" w:rsidRPr="001E1325" w:rsidRDefault="001E1325" w:rsidP="001E1325">
            <w:pPr>
              <w:jc w:val="right"/>
              <w:rPr>
                <w:color w:val="000000"/>
                <w:sz w:val="18"/>
                <w:szCs w:val="18"/>
              </w:rPr>
            </w:pPr>
            <w:r w:rsidRPr="001E1325">
              <w:rPr>
                <w:color w:val="000000"/>
                <w:sz w:val="18"/>
                <w:szCs w:val="18"/>
              </w:rPr>
              <w:t>105</w:t>
            </w:r>
          </w:p>
        </w:tc>
        <w:tc>
          <w:tcPr>
            <w:tcW w:w="0" w:type="auto"/>
            <w:tcBorders>
              <w:top w:val="nil"/>
              <w:left w:val="nil"/>
              <w:bottom w:val="nil"/>
              <w:right w:val="nil"/>
            </w:tcBorders>
            <w:shd w:val="clear" w:color="auto" w:fill="auto"/>
            <w:noWrap/>
            <w:vAlign w:val="bottom"/>
          </w:tcPr>
          <w:p w14:paraId="514D6CB9" w14:textId="612A0741" w:rsidR="001E1325" w:rsidRPr="001E1325" w:rsidRDefault="001E1325" w:rsidP="001E1325">
            <w:pPr>
              <w:jc w:val="center"/>
              <w:rPr>
                <w:color w:val="000000"/>
                <w:sz w:val="18"/>
                <w:szCs w:val="18"/>
              </w:rPr>
            </w:pPr>
            <w:r>
              <w:rPr>
                <w:color w:val="000000"/>
                <w:sz w:val="18"/>
                <w:szCs w:val="18"/>
              </w:rPr>
              <w:t>31.3(11.5-172)</w:t>
            </w:r>
          </w:p>
        </w:tc>
        <w:tc>
          <w:tcPr>
            <w:tcW w:w="0" w:type="auto"/>
            <w:tcBorders>
              <w:top w:val="nil"/>
              <w:left w:val="nil"/>
              <w:bottom w:val="nil"/>
              <w:right w:val="nil"/>
            </w:tcBorders>
            <w:shd w:val="clear" w:color="auto" w:fill="auto"/>
            <w:noWrap/>
            <w:vAlign w:val="bottom"/>
            <w:hideMark/>
          </w:tcPr>
          <w:p w14:paraId="2250CF33" w14:textId="5DA9B194" w:rsidR="001E1325" w:rsidRPr="001E1325" w:rsidRDefault="001E1325" w:rsidP="001E1325">
            <w:pPr>
              <w:jc w:val="center"/>
              <w:rPr>
                <w:sz w:val="18"/>
                <w:szCs w:val="18"/>
              </w:rPr>
            </w:pPr>
            <w:r>
              <w:rPr>
                <w:color w:val="000000"/>
                <w:sz w:val="18"/>
                <w:szCs w:val="18"/>
              </w:rPr>
              <w:t>2.5(1.3-4.4)</w:t>
            </w:r>
          </w:p>
        </w:tc>
        <w:tc>
          <w:tcPr>
            <w:tcW w:w="0" w:type="auto"/>
            <w:tcBorders>
              <w:top w:val="nil"/>
              <w:left w:val="nil"/>
              <w:bottom w:val="nil"/>
              <w:right w:val="nil"/>
            </w:tcBorders>
            <w:shd w:val="clear" w:color="auto" w:fill="auto"/>
            <w:noWrap/>
            <w:vAlign w:val="bottom"/>
            <w:hideMark/>
          </w:tcPr>
          <w:p w14:paraId="112990C7" w14:textId="50554EFA" w:rsidR="001E1325" w:rsidRPr="001E1325" w:rsidRDefault="001E1325" w:rsidP="001E1325">
            <w:pPr>
              <w:jc w:val="center"/>
              <w:rPr>
                <w:sz w:val="18"/>
                <w:szCs w:val="18"/>
              </w:rPr>
            </w:pPr>
            <w:r w:rsidRPr="001E1325">
              <w:rPr>
                <w:color w:val="000000"/>
                <w:sz w:val="18"/>
                <w:szCs w:val="18"/>
              </w:rPr>
              <w:t>NA</w:t>
            </w:r>
          </w:p>
        </w:tc>
        <w:tc>
          <w:tcPr>
            <w:tcW w:w="0" w:type="auto"/>
            <w:tcBorders>
              <w:top w:val="nil"/>
              <w:left w:val="nil"/>
              <w:bottom w:val="nil"/>
              <w:right w:val="nil"/>
            </w:tcBorders>
            <w:shd w:val="clear" w:color="auto" w:fill="auto"/>
            <w:noWrap/>
            <w:vAlign w:val="bottom"/>
            <w:hideMark/>
          </w:tcPr>
          <w:p w14:paraId="02A3CD15" w14:textId="42CBCF6D" w:rsidR="001E1325" w:rsidRPr="001E1325" w:rsidRDefault="001E1325" w:rsidP="001E1325">
            <w:pPr>
              <w:jc w:val="center"/>
              <w:rPr>
                <w:color w:val="000000"/>
                <w:sz w:val="18"/>
                <w:szCs w:val="18"/>
              </w:rPr>
            </w:pPr>
            <w:r w:rsidRPr="001E1325">
              <w:rPr>
                <w:color w:val="000000"/>
                <w:sz w:val="18"/>
                <w:szCs w:val="18"/>
              </w:rPr>
              <w:t xml:space="preserve">153 ( </w:t>
            </w:r>
            <w:r>
              <w:rPr>
                <w:color w:val="000000"/>
                <w:sz w:val="18"/>
                <w:szCs w:val="18"/>
              </w:rPr>
              <w:t>57.6</w:t>
            </w:r>
            <w:r w:rsidRPr="001E1325">
              <w:rPr>
                <w:color w:val="000000"/>
                <w:sz w:val="18"/>
                <w:szCs w:val="18"/>
              </w:rPr>
              <w:t>-</w:t>
            </w:r>
            <w:r>
              <w:rPr>
                <w:color w:val="000000"/>
                <w:sz w:val="18"/>
                <w:szCs w:val="18"/>
              </w:rPr>
              <w:t>381</w:t>
            </w:r>
            <w:r w:rsidRPr="001E1325">
              <w:rPr>
                <w:color w:val="000000"/>
                <w:sz w:val="18"/>
                <w:szCs w:val="18"/>
              </w:rPr>
              <w:t>)</w:t>
            </w:r>
          </w:p>
        </w:tc>
        <w:tc>
          <w:tcPr>
            <w:tcW w:w="0" w:type="auto"/>
            <w:tcBorders>
              <w:top w:val="nil"/>
              <w:left w:val="nil"/>
              <w:bottom w:val="nil"/>
              <w:right w:val="nil"/>
            </w:tcBorders>
            <w:shd w:val="clear" w:color="auto" w:fill="auto"/>
            <w:noWrap/>
            <w:vAlign w:val="bottom"/>
            <w:hideMark/>
          </w:tcPr>
          <w:p w14:paraId="60FF473D" w14:textId="73C3B50B" w:rsidR="001E1325" w:rsidRPr="001E1325" w:rsidRDefault="001E1325" w:rsidP="001E1325">
            <w:pPr>
              <w:jc w:val="center"/>
              <w:rPr>
                <w:color w:val="000000"/>
                <w:sz w:val="18"/>
                <w:szCs w:val="18"/>
              </w:rPr>
            </w:pPr>
            <w:r w:rsidRPr="001E1325">
              <w:rPr>
                <w:color w:val="000000"/>
                <w:sz w:val="18"/>
                <w:szCs w:val="18"/>
              </w:rPr>
              <w:t>NA</w:t>
            </w:r>
          </w:p>
        </w:tc>
        <w:tc>
          <w:tcPr>
            <w:tcW w:w="0" w:type="auto"/>
            <w:tcBorders>
              <w:top w:val="nil"/>
              <w:left w:val="nil"/>
              <w:bottom w:val="nil"/>
              <w:right w:val="nil"/>
            </w:tcBorders>
            <w:shd w:val="clear" w:color="auto" w:fill="auto"/>
            <w:noWrap/>
            <w:vAlign w:val="bottom"/>
            <w:hideMark/>
          </w:tcPr>
          <w:p w14:paraId="3C5CDA3C" w14:textId="4EC65FFB" w:rsidR="001E1325" w:rsidRPr="001E1325" w:rsidRDefault="001E1325" w:rsidP="001E1325">
            <w:pPr>
              <w:jc w:val="center"/>
              <w:rPr>
                <w:color w:val="000000"/>
                <w:sz w:val="18"/>
                <w:szCs w:val="18"/>
              </w:rPr>
            </w:pPr>
            <w:r>
              <w:rPr>
                <w:color w:val="000000"/>
                <w:sz w:val="18"/>
                <w:szCs w:val="18"/>
              </w:rPr>
              <w:t>36.7</w:t>
            </w:r>
            <w:r w:rsidRPr="001E1325">
              <w:rPr>
                <w:color w:val="000000"/>
                <w:sz w:val="18"/>
                <w:szCs w:val="18"/>
              </w:rPr>
              <w:t xml:space="preserve">( </w:t>
            </w:r>
            <w:r>
              <w:rPr>
                <w:color w:val="000000"/>
                <w:sz w:val="18"/>
                <w:szCs w:val="18"/>
              </w:rPr>
              <w:t>10.1-130</w:t>
            </w:r>
            <w:r w:rsidRPr="001E1325">
              <w:rPr>
                <w:color w:val="000000"/>
                <w:sz w:val="18"/>
                <w:szCs w:val="18"/>
              </w:rPr>
              <w:t>)</w:t>
            </w:r>
          </w:p>
        </w:tc>
        <w:tc>
          <w:tcPr>
            <w:tcW w:w="0" w:type="auto"/>
            <w:tcBorders>
              <w:top w:val="nil"/>
              <w:left w:val="nil"/>
              <w:bottom w:val="nil"/>
              <w:right w:val="nil"/>
            </w:tcBorders>
            <w:shd w:val="clear" w:color="auto" w:fill="auto"/>
            <w:noWrap/>
            <w:vAlign w:val="bottom"/>
            <w:hideMark/>
          </w:tcPr>
          <w:p w14:paraId="512D0FEE" w14:textId="2F24B230" w:rsidR="001E1325" w:rsidRPr="001E1325" w:rsidRDefault="001E1325" w:rsidP="001E1325">
            <w:pPr>
              <w:jc w:val="center"/>
              <w:rPr>
                <w:color w:val="000000"/>
                <w:sz w:val="18"/>
                <w:szCs w:val="18"/>
              </w:rPr>
            </w:pPr>
            <w:r>
              <w:rPr>
                <w:color w:val="000000"/>
                <w:sz w:val="18"/>
                <w:szCs w:val="18"/>
              </w:rPr>
              <w:t>0.4</w:t>
            </w:r>
            <w:r w:rsidRPr="001E1325">
              <w:rPr>
                <w:color w:val="000000"/>
                <w:sz w:val="18"/>
                <w:szCs w:val="18"/>
              </w:rPr>
              <w:t xml:space="preserve"> (&lt;0.</w:t>
            </w:r>
            <w:r>
              <w:rPr>
                <w:color w:val="000000"/>
                <w:sz w:val="18"/>
                <w:szCs w:val="18"/>
              </w:rPr>
              <w:t>2</w:t>
            </w:r>
            <w:r w:rsidRPr="001E1325">
              <w:rPr>
                <w:color w:val="000000"/>
                <w:sz w:val="18"/>
                <w:szCs w:val="18"/>
              </w:rPr>
              <w:t>-</w:t>
            </w:r>
            <w:r>
              <w:rPr>
                <w:color w:val="000000"/>
                <w:sz w:val="18"/>
                <w:szCs w:val="18"/>
              </w:rPr>
              <w:t>5.5</w:t>
            </w:r>
            <w:r w:rsidRPr="001E1325">
              <w:rPr>
                <w:color w:val="000000"/>
                <w:sz w:val="18"/>
                <w:szCs w:val="18"/>
              </w:rPr>
              <w:t>)</w:t>
            </w:r>
          </w:p>
        </w:tc>
        <w:tc>
          <w:tcPr>
            <w:tcW w:w="1656" w:type="dxa"/>
            <w:tcBorders>
              <w:top w:val="nil"/>
              <w:left w:val="nil"/>
              <w:bottom w:val="nil"/>
              <w:right w:val="nil"/>
            </w:tcBorders>
            <w:shd w:val="clear" w:color="auto" w:fill="auto"/>
            <w:noWrap/>
            <w:vAlign w:val="bottom"/>
            <w:hideMark/>
          </w:tcPr>
          <w:p w14:paraId="48C8F906" w14:textId="69F80E0A" w:rsidR="001E1325" w:rsidRPr="001E1325" w:rsidRDefault="001E1325" w:rsidP="001E1325">
            <w:pPr>
              <w:jc w:val="center"/>
              <w:rPr>
                <w:color w:val="000000"/>
                <w:sz w:val="18"/>
                <w:szCs w:val="18"/>
              </w:rPr>
            </w:pPr>
            <w:r>
              <w:rPr>
                <w:color w:val="000000"/>
                <w:sz w:val="18"/>
                <w:szCs w:val="18"/>
              </w:rPr>
              <w:t>26.2(1.3 -121)</w:t>
            </w:r>
          </w:p>
        </w:tc>
      </w:tr>
      <w:tr w:rsidR="001E1325" w:rsidRPr="001E1325" w14:paraId="2A597FF2" w14:textId="77777777" w:rsidTr="001E1325">
        <w:trPr>
          <w:trHeight w:val="360"/>
        </w:trPr>
        <w:tc>
          <w:tcPr>
            <w:tcW w:w="1621" w:type="dxa"/>
            <w:tcBorders>
              <w:top w:val="nil"/>
              <w:left w:val="nil"/>
              <w:bottom w:val="nil"/>
              <w:right w:val="nil"/>
            </w:tcBorders>
            <w:shd w:val="clear" w:color="auto" w:fill="auto"/>
            <w:noWrap/>
            <w:vAlign w:val="bottom"/>
            <w:hideMark/>
          </w:tcPr>
          <w:p w14:paraId="45F914D1" w14:textId="77777777" w:rsidR="001E1325" w:rsidRPr="001E1325" w:rsidRDefault="001E1325" w:rsidP="001E1325">
            <w:pPr>
              <w:rPr>
                <w:color w:val="000000"/>
                <w:sz w:val="18"/>
                <w:szCs w:val="18"/>
              </w:rPr>
            </w:pPr>
            <w:r w:rsidRPr="001E1325">
              <w:rPr>
                <w:color w:val="000000"/>
                <w:sz w:val="18"/>
                <w:szCs w:val="18"/>
              </w:rPr>
              <w:t>Braun et al., 2014</w:t>
            </w:r>
          </w:p>
        </w:tc>
        <w:tc>
          <w:tcPr>
            <w:tcW w:w="0" w:type="auto"/>
            <w:tcBorders>
              <w:top w:val="nil"/>
              <w:left w:val="nil"/>
              <w:bottom w:val="nil"/>
              <w:right w:val="nil"/>
            </w:tcBorders>
            <w:shd w:val="clear" w:color="auto" w:fill="auto"/>
            <w:noWrap/>
            <w:vAlign w:val="bottom"/>
            <w:hideMark/>
          </w:tcPr>
          <w:p w14:paraId="7FA06CC4" w14:textId="77777777" w:rsidR="001E1325" w:rsidRPr="001E1325" w:rsidRDefault="001E1325" w:rsidP="001E1325">
            <w:pPr>
              <w:rPr>
                <w:color w:val="000000"/>
                <w:sz w:val="18"/>
                <w:szCs w:val="18"/>
              </w:rPr>
            </w:pPr>
            <w:r w:rsidRPr="001E1325">
              <w:rPr>
                <w:color w:val="000000"/>
                <w:sz w:val="18"/>
                <w:szCs w:val="18"/>
              </w:rPr>
              <w:t>USA</w:t>
            </w:r>
          </w:p>
        </w:tc>
        <w:tc>
          <w:tcPr>
            <w:tcW w:w="0" w:type="auto"/>
            <w:tcBorders>
              <w:top w:val="nil"/>
              <w:left w:val="nil"/>
              <w:bottom w:val="nil"/>
              <w:right w:val="nil"/>
            </w:tcBorders>
            <w:shd w:val="clear" w:color="auto" w:fill="auto"/>
            <w:noWrap/>
            <w:vAlign w:val="bottom"/>
            <w:hideMark/>
          </w:tcPr>
          <w:p w14:paraId="4879890C" w14:textId="77777777" w:rsidR="001E1325" w:rsidRPr="001E1325" w:rsidRDefault="001E1325" w:rsidP="001E1325">
            <w:pPr>
              <w:jc w:val="right"/>
              <w:rPr>
                <w:color w:val="000000"/>
                <w:sz w:val="18"/>
                <w:szCs w:val="18"/>
              </w:rPr>
            </w:pPr>
            <w:r w:rsidRPr="001E1325">
              <w:rPr>
                <w:color w:val="000000"/>
                <w:sz w:val="18"/>
                <w:szCs w:val="18"/>
              </w:rPr>
              <w:t>170</w:t>
            </w:r>
          </w:p>
        </w:tc>
        <w:tc>
          <w:tcPr>
            <w:tcW w:w="0" w:type="auto"/>
            <w:tcBorders>
              <w:top w:val="nil"/>
              <w:left w:val="nil"/>
              <w:bottom w:val="nil"/>
              <w:right w:val="nil"/>
            </w:tcBorders>
            <w:shd w:val="clear" w:color="auto" w:fill="auto"/>
            <w:noWrap/>
            <w:vAlign w:val="bottom"/>
            <w:hideMark/>
          </w:tcPr>
          <w:p w14:paraId="798B7649" w14:textId="0FF66B25" w:rsidR="001E1325" w:rsidRPr="001E1325" w:rsidRDefault="001E1325" w:rsidP="001E1325">
            <w:pPr>
              <w:jc w:val="center"/>
              <w:rPr>
                <w:color w:val="000000"/>
                <w:sz w:val="18"/>
                <w:szCs w:val="18"/>
              </w:rPr>
            </w:pPr>
            <w:r w:rsidRPr="001E1325">
              <w:rPr>
                <w:color w:val="000000"/>
                <w:sz w:val="18"/>
                <w:szCs w:val="18"/>
              </w:rPr>
              <w:t>NA</w:t>
            </w:r>
          </w:p>
        </w:tc>
        <w:tc>
          <w:tcPr>
            <w:tcW w:w="0" w:type="auto"/>
            <w:tcBorders>
              <w:top w:val="nil"/>
              <w:left w:val="nil"/>
              <w:bottom w:val="nil"/>
              <w:right w:val="nil"/>
            </w:tcBorders>
            <w:shd w:val="clear" w:color="auto" w:fill="auto"/>
            <w:noWrap/>
            <w:vAlign w:val="bottom"/>
            <w:hideMark/>
          </w:tcPr>
          <w:p w14:paraId="7645C20E" w14:textId="69AC7DDF" w:rsidR="001E1325" w:rsidRPr="001E1325" w:rsidRDefault="001E1325" w:rsidP="001E1325">
            <w:pPr>
              <w:jc w:val="center"/>
              <w:rPr>
                <w:sz w:val="18"/>
                <w:szCs w:val="18"/>
              </w:rPr>
            </w:pPr>
            <w:r w:rsidRPr="001E1325">
              <w:rPr>
                <w:color w:val="000000"/>
                <w:sz w:val="18"/>
                <w:szCs w:val="18"/>
              </w:rPr>
              <w:t>NA</w:t>
            </w:r>
          </w:p>
        </w:tc>
        <w:tc>
          <w:tcPr>
            <w:tcW w:w="0" w:type="auto"/>
            <w:tcBorders>
              <w:top w:val="nil"/>
              <w:left w:val="nil"/>
              <w:bottom w:val="nil"/>
              <w:right w:val="nil"/>
            </w:tcBorders>
            <w:shd w:val="clear" w:color="auto" w:fill="auto"/>
            <w:noWrap/>
            <w:vAlign w:val="bottom"/>
            <w:hideMark/>
          </w:tcPr>
          <w:p w14:paraId="6D3296E2" w14:textId="35C06B93" w:rsidR="001E1325" w:rsidRPr="001E1325" w:rsidRDefault="001E1325" w:rsidP="001E1325">
            <w:pPr>
              <w:jc w:val="center"/>
              <w:rPr>
                <w:sz w:val="18"/>
                <w:szCs w:val="18"/>
              </w:rPr>
            </w:pPr>
            <w:r w:rsidRPr="001E1325">
              <w:rPr>
                <w:color w:val="000000"/>
                <w:sz w:val="18"/>
                <w:szCs w:val="18"/>
              </w:rPr>
              <w:t>NA</w:t>
            </w:r>
          </w:p>
        </w:tc>
        <w:tc>
          <w:tcPr>
            <w:tcW w:w="0" w:type="auto"/>
            <w:tcBorders>
              <w:top w:val="nil"/>
              <w:left w:val="nil"/>
              <w:bottom w:val="nil"/>
              <w:right w:val="nil"/>
            </w:tcBorders>
            <w:shd w:val="clear" w:color="auto" w:fill="auto"/>
            <w:noWrap/>
            <w:vAlign w:val="bottom"/>
            <w:hideMark/>
          </w:tcPr>
          <w:p w14:paraId="48D3496C" w14:textId="732DEA91" w:rsidR="001E1325" w:rsidRPr="001E1325" w:rsidRDefault="001E1325" w:rsidP="001E1325">
            <w:pPr>
              <w:jc w:val="center"/>
              <w:rPr>
                <w:color w:val="000000"/>
                <w:sz w:val="18"/>
                <w:szCs w:val="18"/>
              </w:rPr>
            </w:pPr>
            <w:r w:rsidRPr="001E1325">
              <w:rPr>
                <w:color w:val="000000"/>
                <w:sz w:val="18"/>
                <w:szCs w:val="18"/>
              </w:rPr>
              <w:t>146 (52.5-538)</w:t>
            </w:r>
          </w:p>
        </w:tc>
        <w:tc>
          <w:tcPr>
            <w:tcW w:w="0" w:type="auto"/>
            <w:tcBorders>
              <w:top w:val="nil"/>
              <w:left w:val="nil"/>
              <w:bottom w:val="nil"/>
              <w:right w:val="nil"/>
            </w:tcBorders>
            <w:shd w:val="clear" w:color="auto" w:fill="auto"/>
            <w:noWrap/>
            <w:vAlign w:val="bottom"/>
            <w:hideMark/>
          </w:tcPr>
          <w:p w14:paraId="6CB48EAC" w14:textId="36055A3D" w:rsidR="001E1325" w:rsidRPr="001E1325" w:rsidRDefault="001E1325" w:rsidP="001E1325">
            <w:pPr>
              <w:jc w:val="center"/>
              <w:rPr>
                <w:color w:val="000000"/>
                <w:sz w:val="18"/>
                <w:szCs w:val="18"/>
              </w:rPr>
            </w:pPr>
            <w:r w:rsidRPr="001E1325">
              <w:rPr>
                <w:color w:val="000000"/>
                <w:sz w:val="18"/>
                <w:szCs w:val="18"/>
              </w:rPr>
              <w:t>NA</w:t>
            </w:r>
          </w:p>
        </w:tc>
        <w:tc>
          <w:tcPr>
            <w:tcW w:w="0" w:type="auto"/>
            <w:tcBorders>
              <w:top w:val="nil"/>
              <w:left w:val="nil"/>
              <w:bottom w:val="nil"/>
              <w:right w:val="nil"/>
            </w:tcBorders>
            <w:shd w:val="clear" w:color="auto" w:fill="auto"/>
            <w:noWrap/>
            <w:vAlign w:val="bottom"/>
            <w:hideMark/>
          </w:tcPr>
          <w:p w14:paraId="65D23F8A" w14:textId="08090325" w:rsidR="001E1325" w:rsidRPr="001E1325" w:rsidRDefault="001E1325" w:rsidP="001E1325">
            <w:pPr>
              <w:jc w:val="center"/>
              <w:rPr>
                <w:color w:val="000000"/>
                <w:sz w:val="18"/>
                <w:szCs w:val="18"/>
              </w:rPr>
            </w:pPr>
            <w:r w:rsidRPr="001E1325">
              <w:rPr>
                <w:color w:val="000000"/>
                <w:sz w:val="18"/>
                <w:szCs w:val="18"/>
              </w:rPr>
              <w:t>39.9 (8.2-149)</w:t>
            </w:r>
          </w:p>
        </w:tc>
        <w:tc>
          <w:tcPr>
            <w:tcW w:w="0" w:type="auto"/>
            <w:tcBorders>
              <w:top w:val="nil"/>
              <w:left w:val="nil"/>
              <w:bottom w:val="nil"/>
              <w:right w:val="nil"/>
            </w:tcBorders>
            <w:shd w:val="clear" w:color="auto" w:fill="auto"/>
            <w:noWrap/>
            <w:vAlign w:val="bottom"/>
            <w:hideMark/>
          </w:tcPr>
          <w:p w14:paraId="4DDC7011" w14:textId="066397BA" w:rsidR="001E1325" w:rsidRPr="001E1325" w:rsidRDefault="001E1325" w:rsidP="001E1325">
            <w:pPr>
              <w:jc w:val="center"/>
              <w:rPr>
                <w:color w:val="000000"/>
                <w:sz w:val="18"/>
                <w:szCs w:val="18"/>
              </w:rPr>
            </w:pPr>
            <w:r w:rsidRPr="001E1325">
              <w:rPr>
                <w:color w:val="000000"/>
                <w:sz w:val="18"/>
                <w:szCs w:val="18"/>
              </w:rPr>
              <w:t>NA</w:t>
            </w:r>
          </w:p>
        </w:tc>
        <w:tc>
          <w:tcPr>
            <w:tcW w:w="1656" w:type="dxa"/>
            <w:tcBorders>
              <w:top w:val="nil"/>
              <w:left w:val="nil"/>
              <w:bottom w:val="nil"/>
              <w:right w:val="nil"/>
            </w:tcBorders>
            <w:shd w:val="clear" w:color="auto" w:fill="auto"/>
            <w:noWrap/>
            <w:vAlign w:val="bottom"/>
            <w:hideMark/>
          </w:tcPr>
          <w:p w14:paraId="1CC41B56" w14:textId="77777777" w:rsidR="001E1325" w:rsidRPr="001E1325" w:rsidRDefault="001E1325" w:rsidP="001E1325">
            <w:pPr>
              <w:jc w:val="center"/>
              <w:rPr>
                <w:sz w:val="18"/>
                <w:szCs w:val="18"/>
              </w:rPr>
            </w:pPr>
          </w:p>
        </w:tc>
      </w:tr>
      <w:tr w:rsidR="001E1325" w:rsidRPr="001E1325" w14:paraId="634FEA4F" w14:textId="77777777" w:rsidTr="001E1325">
        <w:trPr>
          <w:trHeight w:val="360"/>
        </w:trPr>
        <w:tc>
          <w:tcPr>
            <w:tcW w:w="1621" w:type="dxa"/>
            <w:tcBorders>
              <w:top w:val="nil"/>
              <w:left w:val="nil"/>
              <w:bottom w:val="nil"/>
              <w:right w:val="nil"/>
            </w:tcBorders>
            <w:shd w:val="clear" w:color="auto" w:fill="auto"/>
            <w:noWrap/>
            <w:vAlign w:val="bottom"/>
            <w:hideMark/>
          </w:tcPr>
          <w:p w14:paraId="468E2840" w14:textId="77777777" w:rsidR="001E1325" w:rsidRPr="001E1325" w:rsidRDefault="001E1325" w:rsidP="001E1325">
            <w:pPr>
              <w:rPr>
                <w:color w:val="000000"/>
                <w:sz w:val="18"/>
                <w:szCs w:val="18"/>
              </w:rPr>
            </w:pPr>
            <w:r w:rsidRPr="001E1325">
              <w:rPr>
                <w:color w:val="000000"/>
                <w:sz w:val="18"/>
                <w:szCs w:val="18"/>
              </w:rPr>
              <w:t>Larsson, 2014</w:t>
            </w:r>
          </w:p>
        </w:tc>
        <w:tc>
          <w:tcPr>
            <w:tcW w:w="0" w:type="auto"/>
            <w:tcBorders>
              <w:top w:val="nil"/>
              <w:left w:val="nil"/>
              <w:bottom w:val="nil"/>
              <w:right w:val="nil"/>
            </w:tcBorders>
            <w:shd w:val="clear" w:color="auto" w:fill="auto"/>
            <w:noWrap/>
            <w:vAlign w:val="bottom"/>
            <w:hideMark/>
          </w:tcPr>
          <w:p w14:paraId="56AB0813" w14:textId="77777777" w:rsidR="001E1325" w:rsidRPr="001E1325" w:rsidRDefault="001E1325" w:rsidP="001E1325">
            <w:pPr>
              <w:rPr>
                <w:color w:val="000000"/>
                <w:sz w:val="18"/>
                <w:szCs w:val="18"/>
              </w:rPr>
            </w:pPr>
            <w:proofErr w:type="spellStart"/>
            <w:r w:rsidRPr="001E1325">
              <w:rPr>
                <w:color w:val="000000"/>
                <w:sz w:val="18"/>
                <w:szCs w:val="18"/>
              </w:rPr>
              <w:t>Sweden</w:t>
            </w:r>
            <w:proofErr w:type="spellEnd"/>
          </w:p>
        </w:tc>
        <w:tc>
          <w:tcPr>
            <w:tcW w:w="0" w:type="auto"/>
            <w:tcBorders>
              <w:top w:val="nil"/>
              <w:left w:val="nil"/>
              <w:bottom w:val="nil"/>
              <w:right w:val="nil"/>
            </w:tcBorders>
            <w:shd w:val="clear" w:color="auto" w:fill="auto"/>
            <w:noWrap/>
            <w:vAlign w:val="bottom"/>
            <w:hideMark/>
          </w:tcPr>
          <w:p w14:paraId="7A619F29" w14:textId="77777777" w:rsidR="001E1325" w:rsidRPr="001E1325" w:rsidRDefault="001E1325" w:rsidP="001E1325">
            <w:pPr>
              <w:jc w:val="right"/>
              <w:rPr>
                <w:color w:val="000000"/>
                <w:sz w:val="18"/>
                <w:szCs w:val="18"/>
              </w:rPr>
            </w:pPr>
            <w:r w:rsidRPr="001E1325">
              <w:rPr>
                <w:color w:val="000000"/>
                <w:sz w:val="18"/>
                <w:szCs w:val="18"/>
              </w:rPr>
              <w:t>98</w:t>
            </w:r>
          </w:p>
        </w:tc>
        <w:tc>
          <w:tcPr>
            <w:tcW w:w="0" w:type="auto"/>
            <w:tcBorders>
              <w:top w:val="nil"/>
              <w:left w:val="nil"/>
              <w:bottom w:val="nil"/>
              <w:right w:val="nil"/>
            </w:tcBorders>
            <w:shd w:val="clear" w:color="auto" w:fill="auto"/>
            <w:noWrap/>
            <w:vAlign w:val="bottom"/>
            <w:hideMark/>
          </w:tcPr>
          <w:p w14:paraId="0E23D512" w14:textId="7B793751" w:rsidR="001E1325" w:rsidRPr="001E1325" w:rsidRDefault="001E1325" w:rsidP="001E1325">
            <w:pPr>
              <w:jc w:val="center"/>
              <w:rPr>
                <w:color w:val="000000"/>
                <w:sz w:val="18"/>
                <w:szCs w:val="18"/>
              </w:rPr>
            </w:pPr>
            <w:r w:rsidRPr="001E1325">
              <w:rPr>
                <w:color w:val="000000"/>
                <w:sz w:val="18"/>
                <w:szCs w:val="18"/>
              </w:rPr>
              <w:t>NA</w:t>
            </w:r>
          </w:p>
        </w:tc>
        <w:tc>
          <w:tcPr>
            <w:tcW w:w="0" w:type="auto"/>
            <w:tcBorders>
              <w:top w:val="nil"/>
              <w:left w:val="nil"/>
              <w:bottom w:val="nil"/>
              <w:right w:val="nil"/>
            </w:tcBorders>
            <w:shd w:val="clear" w:color="auto" w:fill="auto"/>
            <w:noWrap/>
            <w:vAlign w:val="bottom"/>
            <w:hideMark/>
          </w:tcPr>
          <w:p w14:paraId="0FB1B9AE" w14:textId="6E97BC47" w:rsidR="001E1325" w:rsidRPr="001E1325" w:rsidRDefault="001E1325" w:rsidP="001E1325">
            <w:pPr>
              <w:jc w:val="center"/>
              <w:rPr>
                <w:color w:val="000000"/>
                <w:sz w:val="18"/>
                <w:szCs w:val="18"/>
              </w:rPr>
            </w:pPr>
            <w:r w:rsidRPr="001E1325">
              <w:rPr>
                <w:color w:val="000000"/>
                <w:sz w:val="18"/>
                <w:szCs w:val="18"/>
              </w:rPr>
              <w:t>1.29  (0.80-5.02)</w:t>
            </w:r>
          </w:p>
        </w:tc>
        <w:tc>
          <w:tcPr>
            <w:tcW w:w="0" w:type="auto"/>
            <w:tcBorders>
              <w:top w:val="nil"/>
              <w:left w:val="nil"/>
              <w:bottom w:val="nil"/>
              <w:right w:val="nil"/>
            </w:tcBorders>
            <w:shd w:val="clear" w:color="auto" w:fill="auto"/>
            <w:noWrap/>
            <w:vAlign w:val="bottom"/>
            <w:hideMark/>
          </w:tcPr>
          <w:p w14:paraId="302D0D25" w14:textId="31EBB84D" w:rsidR="001E1325" w:rsidRPr="001E1325" w:rsidRDefault="001E1325" w:rsidP="001E1325">
            <w:pPr>
              <w:jc w:val="center"/>
              <w:rPr>
                <w:color w:val="000000"/>
                <w:sz w:val="18"/>
                <w:szCs w:val="18"/>
              </w:rPr>
            </w:pPr>
            <w:r w:rsidRPr="001E1325">
              <w:rPr>
                <w:color w:val="000000"/>
                <w:sz w:val="18"/>
                <w:szCs w:val="18"/>
              </w:rPr>
              <w:t>NA</w:t>
            </w:r>
          </w:p>
        </w:tc>
        <w:tc>
          <w:tcPr>
            <w:tcW w:w="0" w:type="auto"/>
            <w:tcBorders>
              <w:top w:val="nil"/>
              <w:left w:val="nil"/>
              <w:bottom w:val="nil"/>
              <w:right w:val="nil"/>
            </w:tcBorders>
            <w:shd w:val="clear" w:color="auto" w:fill="auto"/>
            <w:noWrap/>
            <w:vAlign w:val="bottom"/>
            <w:hideMark/>
          </w:tcPr>
          <w:p w14:paraId="4B5E227A" w14:textId="11773794" w:rsidR="001E1325" w:rsidRPr="001E1325" w:rsidRDefault="001E1325" w:rsidP="001E1325">
            <w:pPr>
              <w:jc w:val="center"/>
              <w:rPr>
                <w:color w:val="000000"/>
                <w:sz w:val="18"/>
                <w:szCs w:val="18"/>
              </w:rPr>
            </w:pPr>
            <w:r w:rsidRPr="001E1325">
              <w:rPr>
                <w:color w:val="000000" w:themeColor="text1"/>
                <w:sz w:val="18"/>
                <w:szCs w:val="18"/>
                <w:lang w:val="en-US"/>
              </w:rPr>
              <w:t>11(40-680)</w:t>
            </w:r>
          </w:p>
        </w:tc>
        <w:tc>
          <w:tcPr>
            <w:tcW w:w="0" w:type="auto"/>
            <w:tcBorders>
              <w:top w:val="nil"/>
              <w:left w:val="nil"/>
              <w:bottom w:val="nil"/>
              <w:right w:val="nil"/>
            </w:tcBorders>
            <w:shd w:val="clear" w:color="auto" w:fill="auto"/>
            <w:noWrap/>
            <w:vAlign w:val="bottom"/>
            <w:hideMark/>
          </w:tcPr>
          <w:p w14:paraId="755D7A95" w14:textId="572FA27C" w:rsidR="001E1325" w:rsidRPr="001E1325" w:rsidRDefault="001E1325" w:rsidP="001E1325">
            <w:pPr>
              <w:jc w:val="center"/>
              <w:rPr>
                <w:color w:val="000000"/>
                <w:sz w:val="18"/>
                <w:szCs w:val="18"/>
              </w:rPr>
            </w:pPr>
            <w:r w:rsidRPr="001E1325">
              <w:rPr>
                <w:color w:val="000000"/>
                <w:sz w:val="18"/>
                <w:szCs w:val="18"/>
              </w:rPr>
              <w:t>2.4 (0.89-84)</w:t>
            </w:r>
          </w:p>
        </w:tc>
        <w:tc>
          <w:tcPr>
            <w:tcW w:w="0" w:type="auto"/>
            <w:tcBorders>
              <w:top w:val="nil"/>
              <w:left w:val="nil"/>
              <w:bottom w:val="nil"/>
              <w:right w:val="nil"/>
            </w:tcBorders>
            <w:shd w:val="clear" w:color="auto" w:fill="auto"/>
            <w:noWrap/>
            <w:vAlign w:val="bottom"/>
            <w:hideMark/>
          </w:tcPr>
          <w:p w14:paraId="1E34A549" w14:textId="1E9A4ADF" w:rsidR="001E1325" w:rsidRPr="001E1325" w:rsidRDefault="001E1325" w:rsidP="001E1325">
            <w:pPr>
              <w:jc w:val="center"/>
              <w:rPr>
                <w:color w:val="000000"/>
                <w:sz w:val="18"/>
                <w:szCs w:val="18"/>
              </w:rPr>
            </w:pPr>
            <w:r w:rsidRPr="001E1325">
              <w:rPr>
                <w:color w:val="000000"/>
                <w:sz w:val="18"/>
                <w:szCs w:val="18"/>
              </w:rPr>
              <w:t>18  (3.5-280)</w:t>
            </w:r>
          </w:p>
        </w:tc>
        <w:tc>
          <w:tcPr>
            <w:tcW w:w="0" w:type="auto"/>
            <w:tcBorders>
              <w:top w:val="nil"/>
              <w:left w:val="nil"/>
              <w:bottom w:val="nil"/>
              <w:right w:val="nil"/>
            </w:tcBorders>
            <w:shd w:val="clear" w:color="auto" w:fill="auto"/>
            <w:noWrap/>
            <w:vAlign w:val="bottom"/>
            <w:hideMark/>
          </w:tcPr>
          <w:p w14:paraId="64B59E6F" w14:textId="7900AE3E" w:rsidR="001E1325" w:rsidRPr="001E1325" w:rsidRDefault="001E1325" w:rsidP="001E1325">
            <w:pPr>
              <w:jc w:val="center"/>
              <w:rPr>
                <w:color w:val="000000"/>
                <w:sz w:val="18"/>
                <w:szCs w:val="18"/>
              </w:rPr>
            </w:pPr>
            <w:r w:rsidRPr="001E1325">
              <w:rPr>
                <w:color w:val="000000"/>
                <w:sz w:val="18"/>
                <w:szCs w:val="18"/>
              </w:rPr>
              <w:t>&lt;LOD (&lt;LOD-11)</w:t>
            </w:r>
          </w:p>
        </w:tc>
        <w:tc>
          <w:tcPr>
            <w:tcW w:w="1656" w:type="dxa"/>
            <w:tcBorders>
              <w:top w:val="nil"/>
              <w:left w:val="nil"/>
              <w:bottom w:val="nil"/>
              <w:right w:val="nil"/>
            </w:tcBorders>
            <w:shd w:val="clear" w:color="auto" w:fill="auto"/>
            <w:noWrap/>
            <w:vAlign w:val="bottom"/>
            <w:hideMark/>
          </w:tcPr>
          <w:p w14:paraId="268BFC04" w14:textId="14FA1438" w:rsidR="001E1325" w:rsidRPr="001E1325" w:rsidRDefault="001E1325" w:rsidP="001E1325">
            <w:pPr>
              <w:jc w:val="center"/>
              <w:rPr>
                <w:color w:val="000000"/>
                <w:sz w:val="18"/>
                <w:szCs w:val="18"/>
              </w:rPr>
            </w:pPr>
            <w:r w:rsidRPr="001E1325">
              <w:rPr>
                <w:color w:val="000000" w:themeColor="text1"/>
                <w:sz w:val="18"/>
                <w:szCs w:val="18"/>
                <w:lang w:val="en-US"/>
              </w:rPr>
              <w:t>&lt;LOD (&lt;LOD-7.3)</w:t>
            </w:r>
          </w:p>
        </w:tc>
      </w:tr>
      <w:tr w:rsidR="001E1325" w:rsidRPr="001E1325" w14:paraId="03EF23E9" w14:textId="77777777" w:rsidTr="001E1325">
        <w:trPr>
          <w:trHeight w:val="360"/>
        </w:trPr>
        <w:tc>
          <w:tcPr>
            <w:tcW w:w="1621" w:type="dxa"/>
            <w:tcBorders>
              <w:top w:val="nil"/>
              <w:left w:val="nil"/>
              <w:bottom w:val="nil"/>
              <w:right w:val="nil"/>
            </w:tcBorders>
            <w:shd w:val="clear" w:color="auto" w:fill="auto"/>
            <w:noWrap/>
            <w:vAlign w:val="bottom"/>
            <w:hideMark/>
          </w:tcPr>
          <w:p w14:paraId="0BDCD622" w14:textId="77777777" w:rsidR="001E1325" w:rsidRPr="001E1325" w:rsidRDefault="001E1325" w:rsidP="001E1325">
            <w:pPr>
              <w:rPr>
                <w:color w:val="000000"/>
                <w:sz w:val="18"/>
                <w:szCs w:val="18"/>
              </w:rPr>
            </w:pPr>
            <w:r w:rsidRPr="001E1325">
              <w:rPr>
                <w:color w:val="000000"/>
                <w:sz w:val="18"/>
                <w:szCs w:val="18"/>
              </w:rPr>
              <w:t>Fisher, 2017</w:t>
            </w:r>
          </w:p>
        </w:tc>
        <w:tc>
          <w:tcPr>
            <w:tcW w:w="0" w:type="auto"/>
            <w:tcBorders>
              <w:top w:val="nil"/>
              <w:left w:val="nil"/>
              <w:bottom w:val="nil"/>
              <w:right w:val="nil"/>
            </w:tcBorders>
            <w:shd w:val="clear" w:color="auto" w:fill="auto"/>
            <w:noWrap/>
            <w:vAlign w:val="bottom"/>
            <w:hideMark/>
          </w:tcPr>
          <w:p w14:paraId="320F8C60" w14:textId="77777777" w:rsidR="001E1325" w:rsidRPr="001E1325" w:rsidRDefault="001E1325" w:rsidP="001E1325">
            <w:pPr>
              <w:rPr>
                <w:color w:val="000000"/>
                <w:sz w:val="18"/>
                <w:szCs w:val="18"/>
              </w:rPr>
            </w:pPr>
            <w:r w:rsidRPr="001E1325">
              <w:rPr>
                <w:color w:val="000000"/>
                <w:sz w:val="18"/>
                <w:szCs w:val="18"/>
              </w:rPr>
              <w:t>Canada</w:t>
            </w:r>
          </w:p>
        </w:tc>
        <w:tc>
          <w:tcPr>
            <w:tcW w:w="0" w:type="auto"/>
            <w:tcBorders>
              <w:top w:val="nil"/>
              <w:left w:val="nil"/>
              <w:bottom w:val="nil"/>
              <w:right w:val="nil"/>
            </w:tcBorders>
            <w:shd w:val="clear" w:color="auto" w:fill="auto"/>
            <w:noWrap/>
            <w:vAlign w:val="bottom"/>
            <w:hideMark/>
          </w:tcPr>
          <w:p w14:paraId="1989174B" w14:textId="77777777" w:rsidR="001E1325" w:rsidRPr="001E1325" w:rsidRDefault="001E1325" w:rsidP="001E1325">
            <w:pPr>
              <w:jc w:val="right"/>
              <w:rPr>
                <w:color w:val="000000"/>
                <w:sz w:val="18"/>
                <w:szCs w:val="18"/>
              </w:rPr>
            </w:pPr>
            <w:r w:rsidRPr="001E1325">
              <w:rPr>
                <w:color w:val="000000"/>
                <w:sz w:val="18"/>
                <w:szCs w:val="18"/>
              </w:rPr>
              <w:t>31</w:t>
            </w:r>
          </w:p>
        </w:tc>
        <w:tc>
          <w:tcPr>
            <w:tcW w:w="0" w:type="auto"/>
            <w:tcBorders>
              <w:top w:val="nil"/>
              <w:left w:val="nil"/>
              <w:bottom w:val="nil"/>
              <w:right w:val="nil"/>
            </w:tcBorders>
            <w:shd w:val="clear" w:color="auto" w:fill="auto"/>
            <w:noWrap/>
            <w:vAlign w:val="bottom"/>
            <w:hideMark/>
          </w:tcPr>
          <w:p w14:paraId="3B4F589C" w14:textId="744C0633" w:rsidR="001E1325" w:rsidRPr="001E1325" w:rsidRDefault="001E1325" w:rsidP="001E1325">
            <w:pPr>
              <w:jc w:val="center"/>
              <w:rPr>
                <w:color w:val="000000"/>
                <w:sz w:val="18"/>
                <w:szCs w:val="18"/>
              </w:rPr>
            </w:pPr>
            <w:r w:rsidRPr="001E1325">
              <w:rPr>
                <w:color w:val="000000"/>
                <w:sz w:val="18"/>
                <w:szCs w:val="18"/>
              </w:rPr>
              <w:t>NA</w:t>
            </w:r>
          </w:p>
        </w:tc>
        <w:tc>
          <w:tcPr>
            <w:tcW w:w="0" w:type="auto"/>
            <w:tcBorders>
              <w:top w:val="nil"/>
              <w:left w:val="nil"/>
              <w:bottom w:val="nil"/>
              <w:right w:val="nil"/>
            </w:tcBorders>
            <w:shd w:val="clear" w:color="auto" w:fill="auto"/>
            <w:noWrap/>
            <w:vAlign w:val="bottom"/>
            <w:hideMark/>
          </w:tcPr>
          <w:p w14:paraId="6E0733A2" w14:textId="1965C468" w:rsidR="001E1325" w:rsidRPr="001E1325" w:rsidRDefault="001E1325" w:rsidP="001E1325">
            <w:pPr>
              <w:jc w:val="center"/>
              <w:rPr>
                <w:sz w:val="18"/>
                <w:szCs w:val="18"/>
              </w:rPr>
            </w:pPr>
            <w:r w:rsidRPr="001E1325">
              <w:rPr>
                <w:color w:val="000000"/>
                <w:sz w:val="18"/>
                <w:szCs w:val="18"/>
              </w:rPr>
              <w:t>NA</w:t>
            </w:r>
          </w:p>
        </w:tc>
        <w:tc>
          <w:tcPr>
            <w:tcW w:w="0" w:type="auto"/>
            <w:tcBorders>
              <w:top w:val="nil"/>
              <w:left w:val="nil"/>
              <w:bottom w:val="nil"/>
              <w:right w:val="nil"/>
            </w:tcBorders>
            <w:shd w:val="clear" w:color="auto" w:fill="auto"/>
            <w:noWrap/>
            <w:vAlign w:val="bottom"/>
            <w:hideMark/>
          </w:tcPr>
          <w:p w14:paraId="2554BB53" w14:textId="3B0A29E8" w:rsidR="001E1325" w:rsidRPr="001E1325" w:rsidRDefault="001E1325" w:rsidP="001E1325">
            <w:pPr>
              <w:jc w:val="center"/>
              <w:rPr>
                <w:sz w:val="18"/>
                <w:szCs w:val="18"/>
              </w:rPr>
            </w:pPr>
            <w:r w:rsidRPr="001E1325">
              <w:rPr>
                <w:color w:val="000000"/>
                <w:sz w:val="18"/>
                <w:szCs w:val="18"/>
              </w:rPr>
              <w:t>NA</w:t>
            </w:r>
          </w:p>
        </w:tc>
        <w:tc>
          <w:tcPr>
            <w:tcW w:w="0" w:type="auto"/>
            <w:tcBorders>
              <w:top w:val="nil"/>
              <w:left w:val="nil"/>
              <w:bottom w:val="nil"/>
              <w:right w:val="nil"/>
            </w:tcBorders>
            <w:shd w:val="clear" w:color="auto" w:fill="auto"/>
            <w:noWrap/>
            <w:vAlign w:val="bottom"/>
            <w:hideMark/>
          </w:tcPr>
          <w:p w14:paraId="3EA3212A" w14:textId="3124917D" w:rsidR="001E1325" w:rsidRPr="001E1325" w:rsidRDefault="001E1325" w:rsidP="001E1325">
            <w:pPr>
              <w:jc w:val="center"/>
              <w:rPr>
                <w:color w:val="000000"/>
                <w:sz w:val="18"/>
                <w:szCs w:val="18"/>
              </w:rPr>
            </w:pPr>
            <w:r w:rsidRPr="001E1325">
              <w:rPr>
                <w:color w:val="000000"/>
                <w:sz w:val="18"/>
                <w:szCs w:val="18"/>
              </w:rPr>
              <w:t>27.21 (9.73-</w:t>
            </w:r>
            <w:r>
              <w:rPr>
                <w:color w:val="000000"/>
                <w:sz w:val="18"/>
                <w:szCs w:val="18"/>
              </w:rPr>
              <w:t>102.5</w:t>
            </w:r>
            <w:r w:rsidRPr="001E1325">
              <w:rPr>
                <w:color w:val="000000"/>
                <w:sz w:val="18"/>
                <w:szCs w:val="18"/>
              </w:rPr>
              <w:t xml:space="preserve"> )</w:t>
            </w:r>
          </w:p>
        </w:tc>
        <w:tc>
          <w:tcPr>
            <w:tcW w:w="0" w:type="auto"/>
            <w:tcBorders>
              <w:top w:val="nil"/>
              <w:left w:val="nil"/>
              <w:bottom w:val="nil"/>
              <w:right w:val="nil"/>
            </w:tcBorders>
            <w:shd w:val="clear" w:color="auto" w:fill="auto"/>
            <w:noWrap/>
            <w:vAlign w:val="bottom"/>
            <w:hideMark/>
          </w:tcPr>
          <w:p w14:paraId="133C2313" w14:textId="450F2E02" w:rsidR="001E1325" w:rsidRPr="001E1325" w:rsidRDefault="001E1325" w:rsidP="001E1325">
            <w:pPr>
              <w:jc w:val="center"/>
              <w:rPr>
                <w:color w:val="000000"/>
                <w:sz w:val="18"/>
                <w:szCs w:val="18"/>
              </w:rPr>
            </w:pPr>
            <w:r w:rsidRPr="001E1325">
              <w:rPr>
                <w:color w:val="000000"/>
                <w:sz w:val="18"/>
                <w:szCs w:val="18"/>
              </w:rPr>
              <w:t xml:space="preserve">1.87 ( 0.14- </w:t>
            </w:r>
            <w:r>
              <w:rPr>
                <w:color w:val="000000"/>
                <w:sz w:val="18"/>
                <w:szCs w:val="18"/>
              </w:rPr>
              <w:t>10.72</w:t>
            </w:r>
            <w:r w:rsidRPr="001E1325">
              <w:rPr>
                <w:color w:val="000000"/>
                <w:sz w:val="18"/>
                <w:szCs w:val="18"/>
              </w:rPr>
              <w:t>)</w:t>
            </w:r>
          </w:p>
        </w:tc>
        <w:tc>
          <w:tcPr>
            <w:tcW w:w="0" w:type="auto"/>
            <w:tcBorders>
              <w:top w:val="nil"/>
              <w:left w:val="nil"/>
              <w:bottom w:val="nil"/>
              <w:right w:val="nil"/>
            </w:tcBorders>
            <w:shd w:val="clear" w:color="auto" w:fill="auto"/>
            <w:noWrap/>
            <w:vAlign w:val="bottom"/>
            <w:hideMark/>
          </w:tcPr>
          <w:p w14:paraId="051A4914" w14:textId="5A037AEA" w:rsidR="001E1325" w:rsidRPr="001E1325" w:rsidRDefault="001E1325" w:rsidP="001E1325">
            <w:pPr>
              <w:jc w:val="center"/>
              <w:rPr>
                <w:color w:val="000000"/>
                <w:sz w:val="18"/>
                <w:szCs w:val="18"/>
              </w:rPr>
            </w:pPr>
            <w:r w:rsidRPr="001E1325">
              <w:rPr>
                <w:color w:val="000000"/>
                <w:sz w:val="18"/>
                <w:szCs w:val="18"/>
              </w:rPr>
              <w:t>4.46 ( 1.06-</w:t>
            </w:r>
            <w:r>
              <w:rPr>
                <w:color w:val="000000"/>
                <w:sz w:val="18"/>
                <w:szCs w:val="18"/>
              </w:rPr>
              <w:t>18.6</w:t>
            </w:r>
            <w:r w:rsidRPr="001E1325">
              <w:rPr>
                <w:color w:val="000000"/>
                <w:sz w:val="18"/>
                <w:szCs w:val="18"/>
              </w:rPr>
              <w:t>)</w:t>
            </w:r>
          </w:p>
        </w:tc>
        <w:tc>
          <w:tcPr>
            <w:tcW w:w="0" w:type="auto"/>
            <w:tcBorders>
              <w:top w:val="nil"/>
              <w:left w:val="nil"/>
              <w:bottom w:val="nil"/>
              <w:right w:val="nil"/>
            </w:tcBorders>
            <w:shd w:val="clear" w:color="auto" w:fill="auto"/>
            <w:noWrap/>
            <w:vAlign w:val="bottom"/>
            <w:hideMark/>
          </w:tcPr>
          <w:p w14:paraId="5C722814" w14:textId="0B51E5A7" w:rsidR="001E1325" w:rsidRPr="001E1325" w:rsidRDefault="001E1325" w:rsidP="001E1325">
            <w:pPr>
              <w:jc w:val="center"/>
              <w:rPr>
                <w:color w:val="000000"/>
                <w:sz w:val="18"/>
                <w:szCs w:val="18"/>
              </w:rPr>
            </w:pPr>
            <w:r w:rsidRPr="001E1325">
              <w:rPr>
                <w:color w:val="000000"/>
                <w:sz w:val="18"/>
                <w:szCs w:val="18"/>
              </w:rPr>
              <w:t>0.35 (0.5-</w:t>
            </w:r>
            <w:r>
              <w:rPr>
                <w:color w:val="000000"/>
                <w:sz w:val="18"/>
                <w:szCs w:val="18"/>
              </w:rPr>
              <w:t>1.83</w:t>
            </w:r>
            <w:r w:rsidRPr="001E1325">
              <w:rPr>
                <w:color w:val="000000"/>
                <w:sz w:val="18"/>
                <w:szCs w:val="18"/>
              </w:rPr>
              <w:t>)</w:t>
            </w:r>
          </w:p>
        </w:tc>
        <w:tc>
          <w:tcPr>
            <w:tcW w:w="1656" w:type="dxa"/>
            <w:tcBorders>
              <w:top w:val="nil"/>
              <w:left w:val="nil"/>
              <w:bottom w:val="nil"/>
              <w:right w:val="nil"/>
            </w:tcBorders>
            <w:shd w:val="clear" w:color="auto" w:fill="auto"/>
            <w:noWrap/>
            <w:vAlign w:val="bottom"/>
            <w:hideMark/>
          </w:tcPr>
          <w:p w14:paraId="227880BA" w14:textId="77777777" w:rsidR="001E1325" w:rsidRPr="001E1325" w:rsidRDefault="001E1325" w:rsidP="001E1325">
            <w:pPr>
              <w:jc w:val="center"/>
              <w:rPr>
                <w:color w:val="000000"/>
                <w:sz w:val="18"/>
                <w:szCs w:val="18"/>
              </w:rPr>
            </w:pPr>
          </w:p>
        </w:tc>
      </w:tr>
      <w:tr w:rsidR="001E1325" w:rsidRPr="001E1325" w14:paraId="2CC66D5D" w14:textId="77777777" w:rsidTr="001E1325">
        <w:trPr>
          <w:trHeight w:val="360"/>
        </w:trPr>
        <w:tc>
          <w:tcPr>
            <w:tcW w:w="1621" w:type="dxa"/>
            <w:tcBorders>
              <w:top w:val="nil"/>
              <w:left w:val="nil"/>
              <w:bottom w:val="single" w:sz="4" w:space="0" w:color="auto"/>
              <w:right w:val="nil"/>
            </w:tcBorders>
            <w:shd w:val="clear" w:color="auto" w:fill="auto"/>
            <w:noWrap/>
            <w:vAlign w:val="bottom"/>
            <w:hideMark/>
          </w:tcPr>
          <w:p w14:paraId="084147F0" w14:textId="77777777" w:rsidR="001E1325" w:rsidRPr="001E1325" w:rsidRDefault="001E1325" w:rsidP="001E1325">
            <w:pPr>
              <w:rPr>
                <w:color w:val="000000"/>
                <w:sz w:val="18"/>
                <w:szCs w:val="18"/>
              </w:rPr>
            </w:pPr>
            <w:r w:rsidRPr="001E1325">
              <w:rPr>
                <w:color w:val="000000"/>
                <w:sz w:val="18"/>
                <w:szCs w:val="18"/>
              </w:rPr>
              <w:t>Ashrap, 2018</w:t>
            </w:r>
          </w:p>
        </w:tc>
        <w:tc>
          <w:tcPr>
            <w:tcW w:w="0" w:type="auto"/>
            <w:tcBorders>
              <w:top w:val="nil"/>
              <w:left w:val="nil"/>
              <w:bottom w:val="single" w:sz="4" w:space="0" w:color="auto"/>
              <w:right w:val="nil"/>
            </w:tcBorders>
            <w:shd w:val="clear" w:color="auto" w:fill="auto"/>
            <w:noWrap/>
            <w:vAlign w:val="bottom"/>
            <w:hideMark/>
          </w:tcPr>
          <w:p w14:paraId="4B716EB2" w14:textId="77777777" w:rsidR="001E1325" w:rsidRPr="001E1325" w:rsidRDefault="001E1325" w:rsidP="001E1325">
            <w:pPr>
              <w:rPr>
                <w:color w:val="000000"/>
                <w:sz w:val="18"/>
                <w:szCs w:val="18"/>
              </w:rPr>
            </w:pPr>
            <w:r w:rsidRPr="001E1325">
              <w:rPr>
                <w:color w:val="000000"/>
                <w:sz w:val="18"/>
                <w:szCs w:val="18"/>
              </w:rPr>
              <w:t>Puerto Rico</w:t>
            </w:r>
          </w:p>
        </w:tc>
        <w:tc>
          <w:tcPr>
            <w:tcW w:w="0" w:type="auto"/>
            <w:tcBorders>
              <w:top w:val="nil"/>
              <w:left w:val="nil"/>
              <w:bottom w:val="single" w:sz="4" w:space="0" w:color="auto"/>
              <w:right w:val="nil"/>
            </w:tcBorders>
            <w:shd w:val="clear" w:color="auto" w:fill="auto"/>
            <w:noWrap/>
            <w:vAlign w:val="bottom"/>
            <w:hideMark/>
          </w:tcPr>
          <w:p w14:paraId="59B07875" w14:textId="77777777" w:rsidR="001E1325" w:rsidRPr="001E1325" w:rsidRDefault="001E1325" w:rsidP="001E1325">
            <w:pPr>
              <w:jc w:val="right"/>
              <w:rPr>
                <w:color w:val="000000"/>
                <w:sz w:val="18"/>
                <w:szCs w:val="18"/>
              </w:rPr>
            </w:pPr>
            <w:r w:rsidRPr="001E1325">
              <w:rPr>
                <w:color w:val="000000"/>
                <w:sz w:val="18"/>
                <w:szCs w:val="18"/>
              </w:rPr>
              <w:t>1003</w:t>
            </w:r>
          </w:p>
        </w:tc>
        <w:tc>
          <w:tcPr>
            <w:tcW w:w="0" w:type="auto"/>
            <w:tcBorders>
              <w:top w:val="nil"/>
              <w:left w:val="nil"/>
              <w:bottom w:val="single" w:sz="4" w:space="0" w:color="auto"/>
              <w:right w:val="nil"/>
            </w:tcBorders>
            <w:shd w:val="clear" w:color="auto" w:fill="auto"/>
            <w:noWrap/>
            <w:vAlign w:val="bottom"/>
            <w:hideMark/>
          </w:tcPr>
          <w:p w14:paraId="6209F984" w14:textId="2D0302A4" w:rsidR="001E1325" w:rsidRPr="001E1325" w:rsidRDefault="001E1325" w:rsidP="001E1325">
            <w:pPr>
              <w:jc w:val="center"/>
              <w:rPr>
                <w:color w:val="000000"/>
                <w:sz w:val="18"/>
                <w:szCs w:val="18"/>
              </w:rPr>
            </w:pPr>
            <w:r w:rsidRPr="001E1325">
              <w:rPr>
                <w:color w:val="000000"/>
                <w:sz w:val="18"/>
                <w:szCs w:val="18"/>
              </w:rPr>
              <w:t>27.3(11.2-119.8)</w:t>
            </w:r>
          </w:p>
        </w:tc>
        <w:tc>
          <w:tcPr>
            <w:tcW w:w="0" w:type="auto"/>
            <w:tcBorders>
              <w:top w:val="nil"/>
              <w:left w:val="nil"/>
              <w:bottom w:val="single" w:sz="4" w:space="0" w:color="auto"/>
              <w:right w:val="nil"/>
            </w:tcBorders>
            <w:shd w:val="clear" w:color="auto" w:fill="auto"/>
            <w:noWrap/>
            <w:vAlign w:val="bottom"/>
            <w:hideMark/>
          </w:tcPr>
          <w:p w14:paraId="33B63510" w14:textId="3D54949E" w:rsidR="001E1325" w:rsidRPr="001E1325" w:rsidRDefault="001E1325" w:rsidP="001E1325">
            <w:pPr>
              <w:jc w:val="center"/>
              <w:rPr>
                <w:color w:val="000000"/>
                <w:sz w:val="18"/>
                <w:szCs w:val="18"/>
              </w:rPr>
            </w:pPr>
            <w:r w:rsidRPr="001E1325">
              <w:rPr>
                <w:color w:val="000000"/>
                <w:sz w:val="18"/>
                <w:szCs w:val="18"/>
              </w:rPr>
              <w:t>2.0 (1.3-3.5)</w:t>
            </w:r>
          </w:p>
        </w:tc>
        <w:tc>
          <w:tcPr>
            <w:tcW w:w="0" w:type="auto"/>
            <w:tcBorders>
              <w:top w:val="nil"/>
              <w:left w:val="nil"/>
              <w:bottom w:val="single" w:sz="4" w:space="0" w:color="auto"/>
              <w:right w:val="nil"/>
            </w:tcBorders>
            <w:shd w:val="clear" w:color="auto" w:fill="auto"/>
            <w:noWrap/>
            <w:vAlign w:val="bottom"/>
            <w:hideMark/>
          </w:tcPr>
          <w:p w14:paraId="701E872B" w14:textId="0D225E52" w:rsidR="001E1325" w:rsidRPr="001E1325" w:rsidRDefault="001E1325" w:rsidP="001E1325">
            <w:pPr>
              <w:jc w:val="center"/>
              <w:rPr>
                <w:color w:val="000000"/>
                <w:sz w:val="18"/>
                <w:szCs w:val="18"/>
              </w:rPr>
            </w:pPr>
            <w:r w:rsidRPr="001E1325">
              <w:rPr>
                <w:color w:val="000000"/>
                <w:sz w:val="18"/>
                <w:szCs w:val="18"/>
              </w:rPr>
              <w:t>0.4 (0.2-0.9)</w:t>
            </w:r>
          </w:p>
        </w:tc>
        <w:tc>
          <w:tcPr>
            <w:tcW w:w="0" w:type="auto"/>
            <w:tcBorders>
              <w:top w:val="nil"/>
              <w:left w:val="nil"/>
              <w:bottom w:val="single" w:sz="4" w:space="0" w:color="auto"/>
              <w:right w:val="nil"/>
            </w:tcBorders>
            <w:shd w:val="clear" w:color="auto" w:fill="auto"/>
            <w:noWrap/>
            <w:vAlign w:val="bottom"/>
            <w:hideMark/>
          </w:tcPr>
          <w:p w14:paraId="5E346D16" w14:textId="65A35922" w:rsidR="001E1325" w:rsidRPr="001E1325" w:rsidRDefault="001E1325" w:rsidP="001E1325">
            <w:pPr>
              <w:jc w:val="center"/>
              <w:rPr>
                <w:color w:val="000000"/>
                <w:sz w:val="18"/>
                <w:szCs w:val="18"/>
              </w:rPr>
            </w:pPr>
            <w:r w:rsidRPr="001E1325">
              <w:rPr>
                <w:color w:val="000000"/>
                <w:sz w:val="18"/>
                <w:szCs w:val="18"/>
              </w:rPr>
              <w:t>92.8 (25.70-245.4)</w:t>
            </w:r>
          </w:p>
        </w:tc>
        <w:tc>
          <w:tcPr>
            <w:tcW w:w="0" w:type="auto"/>
            <w:tcBorders>
              <w:top w:val="nil"/>
              <w:left w:val="nil"/>
              <w:bottom w:val="single" w:sz="4" w:space="0" w:color="auto"/>
              <w:right w:val="nil"/>
            </w:tcBorders>
            <w:shd w:val="clear" w:color="auto" w:fill="auto"/>
            <w:noWrap/>
            <w:vAlign w:val="bottom"/>
            <w:hideMark/>
          </w:tcPr>
          <w:p w14:paraId="1C49D78F" w14:textId="77520D55" w:rsidR="001E1325" w:rsidRPr="001E1325" w:rsidRDefault="001E1325" w:rsidP="001E1325">
            <w:pPr>
              <w:jc w:val="center"/>
              <w:rPr>
                <w:color w:val="000000"/>
                <w:sz w:val="18"/>
                <w:szCs w:val="18"/>
              </w:rPr>
            </w:pPr>
            <w:r w:rsidRPr="001E1325">
              <w:rPr>
                <w:color w:val="000000"/>
                <w:sz w:val="18"/>
                <w:szCs w:val="18"/>
              </w:rPr>
              <w:t>1.50 (0.70-8.9)</w:t>
            </w:r>
          </w:p>
        </w:tc>
        <w:tc>
          <w:tcPr>
            <w:tcW w:w="0" w:type="auto"/>
            <w:tcBorders>
              <w:top w:val="nil"/>
              <w:left w:val="nil"/>
              <w:bottom w:val="single" w:sz="4" w:space="0" w:color="auto"/>
              <w:right w:val="nil"/>
            </w:tcBorders>
            <w:shd w:val="clear" w:color="auto" w:fill="auto"/>
            <w:noWrap/>
            <w:vAlign w:val="bottom"/>
            <w:hideMark/>
          </w:tcPr>
          <w:p w14:paraId="57DF585F" w14:textId="4C05780F" w:rsidR="001E1325" w:rsidRPr="001E1325" w:rsidRDefault="001E1325" w:rsidP="001E1325">
            <w:pPr>
              <w:jc w:val="center"/>
              <w:rPr>
                <w:color w:val="000000"/>
                <w:sz w:val="18"/>
                <w:szCs w:val="18"/>
              </w:rPr>
            </w:pPr>
            <w:r w:rsidRPr="001E1325">
              <w:rPr>
                <w:color w:val="000000"/>
                <w:sz w:val="18"/>
                <w:szCs w:val="18"/>
              </w:rPr>
              <w:t>17.8 (3.30-75.4)</w:t>
            </w:r>
          </w:p>
        </w:tc>
        <w:tc>
          <w:tcPr>
            <w:tcW w:w="0" w:type="auto"/>
            <w:tcBorders>
              <w:top w:val="nil"/>
              <w:left w:val="nil"/>
              <w:bottom w:val="single" w:sz="4" w:space="0" w:color="auto"/>
              <w:right w:val="nil"/>
            </w:tcBorders>
            <w:shd w:val="clear" w:color="auto" w:fill="auto"/>
            <w:noWrap/>
            <w:vAlign w:val="bottom"/>
            <w:hideMark/>
          </w:tcPr>
          <w:p w14:paraId="2E4E2308" w14:textId="41DAD683" w:rsidR="001E1325" w:rsidRPr="001E1325" w:rsidRDefault="001E1325" w:rsidP="001E1325">
            <w:pPr>
              <w:jc w:val="center"/>
              <w:rPr>
                <w:color w:val="000000"/>
                <w:sz w:val="18"/>
                <w:szCs w:val="18"/>
              </w:rPr>
            </w:pPr>
            <w:r w:rsidRPr="001E1325">
              <w:rPr>
                <w:color w:val="000000"/>
                <w:sz w:val="18"/>
                <w:szCs w:val="18"/>
              </w:rPr>
              <w:t>0.20 (0.10-1.8)</w:t>
            </w:r>
          </w:p>
        </w:tc>
        <w:tc>
          <w:tcPr>
            <w:tcW w:w="1656" w:type="dxa"/>
            <w:tcBorders>
              <w:top w:val="nil"/>
              <w:left w:val="nil"/>
              <w:bottom w:val="single" w:sz="4" w:space="0" w:color="auto"/>
              <w:right w:val="nil"/>
            </w:tcBorders>
            <w:shd w:val="clear" w:color="auto" w:fill="auto"/>
            <w:noWrap/>
            <w:vAlign w:val="bottom"/>
            <w:hideMark/>
          </w:tcPr>
          <w:p w14:paraId="06A2C0AD" w14:textId="77777777" w:rsidR="001E1325" w:rsidRPr="001E1325" w:rsidRDefault="001E1325" w:rsidP="001E1325">
            <w:pPr>
              <w:jc w:val="center"/>
              <w:rPr>
                <w:color w:val="000000"/>
                <w:sz w:val="18"/>
                <w:szCs w:val="18"/>
              </w:rPr>
            </w:pPr>
            <w:r w:rsidRPr="001E1325">
              <w:rPr>
                <w:color w:val="000000"/>
                <w:sz w:val="18"/>
                <w:szCs w:val="18"/>
              </w:rPr>
              <w:t>15.4(3.6 ; 867.1)</w:t>
            </w:r>
          </w:p>
        </w:tc>
      </w:tr>
    </w:tbl>
    <w:p w14:paraId="049FD965" w14:textId="125B75E0" w:rsidR="00BE3BBD" w:rsidRPr="001E1325" w:rsidRDefault="001E1325" w:rsidP="00415EA5">
      <w:pPr>
        <w:rPr>
          <w:sz w:val="20"/>
          <w:szCs w:val="20"/>
          <w:lang w:val="en-US"/>
        </w:rPr>
      </w:pPr>
      <w:r w:rsidRPr="001E1325">
        <w:rPr>
          <w:sz w:val="20"/>
          <w:szCs w:val="20"/>
          <w:lang w:val="en-US"/>
        </w:rPr>
        <w:t>Abbreviations: LOD: Limit of detection, NA: not analyzed</w:t>
      </w:r>
    </w:p>
    <w:p w14:paraId="1F519D53" w14:textId="3A547B37" w:rsidR="001E1325" w:rsidRPr="001E1325" w:rsidRDefault="001E1325" w:rsidP="00415EA5">
      <w:pPr>
        <w:rPr>
          <w:sz w:val="20"/>
          <w:szCs w:val="20"/>
          <w:lang w:val="en-US"/>
        </w:rPr>
      </w:pPr>
      <w:proofErr w:type="spellStart"/>
      <w:r w:rsidRPr="001E1325">
        <w:rPr>
          <w:sz w:val="20"/>
          <w:szCs w:val="20"/>
          <w:vertAlign w:val="superscript"/>
          <w:lang w:val="en-US"/>
        </w:rPr>
        <w:t>a</w:t>
      </w:r>
      <w:r w:rsidRPr="001E1325">
        <w:rPr>
          <w:sz w:val="20"/>
          <w:szCs w:val="20"/>
          <w:lang w:val="en-US"/>
        </w:rPr>
        <w:t>Medians</w:t>
      </w:r>
      <w:proofErr w:type="spellEnd"/>
      <w:r w:rsidRPr="001E1325">
        <w:rPr>
          <w:sz w:val="20"/>
          <w:szCs w:val="20"/>
          <w:lang w:val="en-US"/>
        </w:rPr>
        <w:t xml:space="preserve"> with 5</w:t>
      </w:r>
      <w:r w:rsidRPr="001E1325">
        <w:rPr>
          <w:sz w:val="20"/>
          <w:szCs w:val="20"/>
          <w:vertAlign w:val="superscript"/>
          <w:lang w:val="en-US"/>
        </w:rPr>
        <w:t>th</w:t>
      </w:r>
      <w:r w:rsidRPr="001E1325">
        <w:rPr>
          <w:sz w:val="20"/>
          <w:szCs w:val="20"/>
          <w:lang w:val="en-US"/>
        </w:rPr>
        <w:t xml:space="preserve"> -75</w:t>
      </w:r>
      <w:r w:rsidRPr="001E1325">
        <w:rPr>
          <w:sz w:val="20"/>
          <w:szCs w:val="20"/>
          <w:vertAlign w:val="superscript"/>
          <w:lang w:val="en-US"/>
        </w:rPr>
        <w:t>th</w:t>
      </w:r>
      <w:r w:rsidRPr="001E1325">
        <w:rPr>
          <w:sz w:val="20"/>
          <w:szCs w:val="20"/>
          <w:lang w:val="en-US"/>
        </w:rPr>
        <w:t xml:space="preserve"> percentiles in parenthesis </w:t>
      </w:r>
    </w:p>
    <w:p w14:paraId="73B4D80C" w14:textId="77777777" w:rsidR="001E1325" w:rsidRDefault="001E1325" w:rsidP="00415EA5">
      <w:pPr>
        <w:rPr>
          <w:lang w:val="en-US"/>
        </w:rPr>
      </w:pPr>
    </w:p>
    <w:p w14:paraId="2800FEA4" w14:textId="4E998CA1" w:rsidR="001E1325" w:rsidRDefault="001E1325" w:rsidP="00415EA5">
      <w:pPr>
        <w:rPr>
          <w:lang w:val="en-US"/>
        </w:rPr>
        <w:sectPr w:rsidR="001E1325" w:rsidSect="00706295">
          <w:pgSz w:w="16840" w:h="11900" w:orient="landscape"/>
          <w:pgMar w:top="1417" w:right="1417" w:bottom="1417" w:left="1417" w:header="708" w:footer="708" w:gutter="0"/>
          <w:cols w:space="708"/>
          <w:docGrid w:linePitch="360"/>
        </w:sectPr>
      </w:pPr>
    </w:p>
    <w:p w14:paraId="750378E6" w14:textId="05D0C8E2" w:rsidR="00FB64D6" w:rsidRPr="00FD0204" w:rsidRDefault="00FB64D6" w:rsidP="00E36F1D">
      <w:pPr>
        <w:pStyle w:val="Heading1"/>
        <w:jc w:val="center"/>
        <w:rPr>
          <w:rFonts w:ascii="Times New Roman" w:hAnsi="Times New Roman" w:cs="Times New Roman"/>
          <w:color w:val="auto"/>
          <w:sz w:val="24"/>
          <w:szCs w:val="24"/>
          <w:lang w:val="en-GB"/>
        </w:rPr>
      </w:pPr>
      <w:bookmarkStart w:id="2" w:name="_Toc9347848"/>
      <w:bookmarkStart w:id="3" w:name="_Toc30534411"/>
      <w:r w:rsidRPr="00FD0204">
        <w:rPr>
          <w:rFonts w:ascii="Times New Roman" w:hAnsi="Times New Roman" w:cs="Times New Roman"/>
          <w:b/>
          <w:color w:val="auto"/>
          <w:sz w:val="24"/>
          <w:szCs w:val="24"/>
          <w:lang w:val="en-GB" w:eastAsia="fr-FR"/>
        </w:rPr>
        <w:lastRenderedPageBreak/>
        <w:t>Table S</w:t>
      </w:r>
      <w:r w:rsidR="001E1325">
        <w:rPr>
          <w:rFonts w:ascii="Times New Roman" w:hAnsi="Times New Roman" w:cs="Times New Roman"/>
          <w:b/>
          <w:color w:val="auto"/>
          <w:sz w:val="24"/>
          <w:szCs w:val="24"/>
          <w:lang w:val="en-GB" w:eastAsia="fr-FR"/>
        </w:rPr>
        <w:t>3</w:t>
      </w:r>
      <w:r w:rsidRPr="00FD0204">
        <w:rPr>
          <w:rFonts w:ascii="Times New Roman" w:hAnsi="Times New Roman" w:cs="Times New Roman"/>
          <w:color w:val="auto"/>
          <w:sz w:val="24"/>
          <w:szCs w:val="24"/>
          <w:lang w:val="en-GB" w:eastAsia="fr-FR"/>
        </w:rPr>
        <w:t>: Spearman</w:t>
      </w:r>
      <w:r w:rsidRPr="00FD0204">
        <w:rPr>
          <w:rFonts w:ascii="Times New Roman" w:eastAsia="Helvetica" w:hAnsi="Times New Roman" w:cs="Times New Roman"/>
          <w:color w:val="auto"/>
          <w:sz w:val="24"/>
          <w:szCs w:val="24"/>
          <w:lang w:val="en-GB" w:eastAsia="fr-FR"/>
        </w:rPr>
        <w:t>’</w:t>
      </w:r>
      <w:r w:rsidRPr="00FD0204">
        <w:rPr>
          <w:rFonts w:ascii="Times New Roman" w:hAnsi="Times New Roman" w:cs="Times New Roman"/>
          <w:color w:val="auto"/>
          <w:sz w:val="24"/>
          <w:szCs w:val="24"/>
          <w:lang w:val="en-GB" w:eastAsia="fr-FR"/>
        </w:rPr>
        <w:t>s correlation coefficients between phenol concentrations and specific gravity</w:t>
      </w:r>
      <w:r w:rsidR="006B56F6" w:rsidRPr="00FD0204">
        <w:rPr>
          <w:rFonts w:ascii="Times New Roman" w:hAnsi="Times New Roman" w:cs="Times New Roman"/>
          <w:color w:val="auto"/>
          <w:sz w:val="24"/>
          <w:szCs w:val="24"/>
          <w:lang w:val="en-GB" w:eastAsia="fr-FR"/>
        </w:rPr>
        <w:t xml:space="preserve"> (178 urine samples of 8 pregnant women)</w:t>
      </w:r>
      <w:bookmarkEnd w:id="2"/>
      <w:bookmarkEnd w:id="3"/>
    </w:p>
    <w:p w14:paraId="2141FBAE" w14:textId="77777777" w:rsidR="00FB64D6" w:rsidRPr="00B960F8" w:rsidRDefault="00FB64D6" w:rsidP="00E36F1D">
      <w:pPr>
        <w:jc w:val="center"/>
        <w:rPr>
          <w:lang w:val="en-GB"/>
        </w:rPr>
      </w:pPr>
    </w:p>
    <w:tbl>
      <w:tblPr>
        <w:tblStyle w:val="TableGrid2"/>
        <w:tblW w:w="8809" w:type="dxa"/>
        <w:tblInd w:w="-167"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0"/>
        <w:gridCol w:w="717"/>
        <w:gridCol w:w="773"/>
        <w:gridCol w:w="731"/>
        <w:gridCol w:w="759"/>
        <w:gridCol w:w="759"/>
        <w:gridCol w:w="710"/>
        <w:gridCol w:w="710"/>
        <w:gridCol w:w="710"/>
        <w:gridCol w:w="710"/>
        <w:gridCol w:w="760"/>
        <w:gridCol w:w="710"/>
      </w:tblGrid>
      <w:tr w:rsidR="00FB64D6" w:rsidRPr="00003693" w14:paraId="459E9875" w14:textId="77777777" w:rsidTr="00DF034C">
        <w:trPr>
          <w:trHeight w:val="222"/>
        </w:trPr>
        <w:tc>
          <w:tcPr>
            <w:tcW w:w="510" w:type="dxa"/>
            <w:tcBorders>
              <w:top w:val="single" w:sz="4" w:space="0" w:color="auto"/>
              <w:bottom w:val="single" w:sz="4" w:space="0" w:color="auto"/>
            </w:tcBorders>
            <w:noWrap/>
            <w:hideMark/>
          </w:tcPr>
          <w:p w14:paraId="7B60F9E1" w14:textId="77777777" w:rsidR="00FB64D6" w:rsidRPr="002D4A16" w:rsidRDefault="00FB64D6" w:rsidP="00E36F1D">
            <w:pPr>
              <w:jc w:val="center"/>
              <w:rPr>
                <w:sz w:val="20"/>
                <w:szCs w:val="20"/>
                <w:lang w:val="en-US" w:eastAsia="en-GB"/>
              </w:rPr>
            </w:pPr>
          </w:p>
        </w:tc>
        <w:tc>
          <w:tcPr>
            <w:tcW w:w="510" w:type="dxa"/>
            <w:tcBorders>
              <w:top w:val="single" w:sz="4" w:space="0" w:color="auto"/>
              <w:bottom w:val="single" w:sz="4" w:space="0" w:color="auto"/>
            </w:tcBorders>
            <w:noWrap/>
            <w:hideMark/>
          </w:tcPr>
          <w:p w14:paraId="525F2B5E" w14:textId="77777777" w:rsidR="00FB64D6" w:rsidRPr="00825721" w:rsidRDefault="00FB64D6" w:rsidP="00E36F1D">
            <w:pPr>
              <w:jc w:val="center"/>
              <w:rPr>
                <w:b/>
                <w:sz w:val="20"/>
                <w:szCs w:val="20"/>
                <w:lang w:eastAsia="en-GB"/>
              </w:rPr>
            </w:pPr>
            <w:r w:rsidRPr="00825721">
              <w:rPr>
                <w:b/>
                <w:sz w:val="20"/>
                <w:szCs w:val="20"/>
                <w:lang w:eastAsia="en-GB"/>
              </w:rPr>
              <w:t>BP3</w:t>
            </w:r>
          </w:p>
        </w:tc>
        <w:tc>
          <w:tcPr>
            <w:tcW w:w="510" w:type="dxa"/>
            <w:tcBorders>
              <w:top w:val="single" w:sz="4" w:space="0" w:color="auto"/>
              <w:bottom w:val="single" w:sz="4" w:space="0" w:color="auto"/>
            </w:tcBorders>
            <w:noWrap/>
            <w:hideMark/>
          </w:tcPr>
          <w:p w14:paraId="280F8E17" w14:textId="77777777" w:rsidR="00FB64D6" w:rsidRPr="00825721" w:rsidRDefault="00FB64D6" w:rsidP="00E36F1D">
            <w:pPr>
              <w:jc w:val="center"/>
              <w:rPr>
                <w:b/>
                <w:sz w:val="20"/>
                <w:szCs w:val="20"/>
                <w:lang w:eastAsia="en-GB"/>
              </w:rPr>
            </w:pPr>
            <w:r w:rsidRPr="00825721">
              <w:rPr>
                <w:b/>
                <w:sz w:val="20"/>
                <w:szCs w:val="20"/>
                <w:lang w:eastAsia="en-GB"/>
              </w:rPr>
              <w:t>BPA</w:t>
            </w:r>
          </w:p>
        </w:tc>
        <w:tc>
          <w:tcPr>
            <w:tcW w:w="510" w:type="dxa"/>
            <w:tcBorders>
              <w:top w:val="single" w:sz="4" w:space="0" w:color="auto"/>
              <w:bottom w:val="single" w:sz="4" w:space="0" w:color="auto"/>
            </w:tcBorders>
            <w:noWrap/>
            <w:hideMark/>
          </w:tcPr>
          <w:p w14:paraId="77CAD321" w14:textId="77777777" w:rsidR="00FB64D6" w:rsidRPr="00825721" w:rsidRDefault="00FB64D6" w:rsidP="00E36F1D">
            <w:pPr>
              <w:jc w:val="center"/>
              <w:rPr>
                <w:b/>
                <w:sz w:val="20"/>
                <w:szCs w:val="20"/>
                <w:lang w:eastAsia="en-GB"/>
              </w:rPr>
            </w:pPr>
            <w:r w:rsidRPr="00825721">
              <w:rPr>
                <w:b/>
                <w:sz w:val="20"/>
                <w:szCs w:val="20"/>
                <w:lang w:eastAsia="en-GB"/>
              </w:rPr>
              <w:t>BPS</w:t>
            </w:r>
          </w:p>
        </w:tc>
        <w:tc>
          <w:tcPr>
            <w:tcW w:w="510" w:type="dxa"/>
            <w:tcBorders>
              <w:top w:val="single" w:sz="4" w:space="0" w:color="auto"/>
              <w:bottom w:val="single" w:sz="4" w:space="0" w:color="auto"/>
            </w:tcBorders>
            <w:noWrap/>
            <w:hideMark/>
          </w:tcPr>
          <w:p w14:paraId="3B12A3D5" w14:textId="77777777" w:rsidR="00FB64D6" w:rsidRPr="00825721" w:rsidRDefault="00FB64D6" w:rsidP="00E36F1D">
            <w:pPr>
              <w:jc w:val="center"/>
              <w:rPr>
                <w:b/>
                <w:sz w:val="20"/>
                <w:szCs w:val="20"/>
                <w:lang w:eastAsia="en-GB"/>
              </w:rPr>
            </w:pPr>
            <w:r w:rsidRPr="00825721">
              <w:rPr>
                <w:b/>
                <w:sz w:val="20"/>
                <w:szCs w:val="20"/>
                <w:lang w:eastAsia="en-GB"/>
              </w:rPr>
              <w:t>DC4</w:t>
            </w:r>
          </w:p>
        </w:tc>
        <w:tc>
          <w:tcPr>
            <w:tcW w:w="510" w:type="dxa"/>
            <w:tcBorders>
              <w:top w:val="single" w:sz="4" w:space="0" w:color="auto"/>
              <w:bottom w:val="single" w:sz="4" w:space="0" w:color="auto"/>
            </w:tcBorders>
            <w:noWrap/>
            <w:hideMark/>
          </w:tcPr>
          <w:p w14:paraId="5523EC2F" w14:textId="77777777" w:rsidR="00FB64D6" w:rsidRPr="00825721" w:rsidRDefault="00FB64D6" w:rsidP="00E36F1D">
            <w:pPr>
              <w:jc w:val="center"/>
              <w:rPr>
                <w:b/>
                <w:sz w:val="20"/>
                <w:szCs w:val="20"/>
                <w:lang w:eastAsia="en-GB"/>
              </w:rPr>
            </w:pPr>
            <w:r w:rsidRPr="00825721">
              <w:rPr>
                <w:b/>
                <w:sz w:val="20"/>
                <w:szCs w:val="20"/>
                <w:lang w:eastAsia="en-GB"/>
              </w:rPr>
              <w:t>DC5</w:t>
            </w:r>
          </w:p>
        </w:tc>
        <w:tc>
          <w:tcPr>
            <w:tcW w:w="510" w:type="dxa"/>
            <w:tcBorders>
              <w:top w:val="single" w:sz="4" w:space="0" w:color="auto"/>
              <w:bottom w:val="single" w:sz="4" w:space="0" w:color="auto"/>
            </w:tcBorders>
            <w:noWrap/>
            <w:hideMark/>
          </w:tcPr>
          <w:p w14:paraId="5E289DB1" w14:textId="60889543" w:rsidR="00FB64D6" w:rsidRPr="00825721" w:rsidRDefault="00A01E68" w:rsidP="00E36F1D">
            <w:pPr>
              <w:jc w:val="center"/>
              <w:rPr>
                <w:b/>
                <w:sz w:val="20"/>
                <w:szCs w:val="20"/>
                <w:lang w:eastAsia="en-GB"/>
              </w:rPr>
            </w:pPr>
            <w:r>
              <w:rPr>
                <w:b/>
                <w:sz w:val="20"/>
                <w:szCs w:val="20"/>
                <w:lang w:eastAsia="en-GB"/>
              </w:rPr>
              <w:t>MP</w:t>
            </w:r>
          </w:p>
        </w:tc>
        <w:tc>
          <w:tcPr>
            <w:tcW w:w="510" w:type="dxa"/>
            <w:tcBorders>
              <w:top w:val="single" w:sz="4" w:space="0" w:color="auto"/>
              <w:bottom w:val="single" w:sz="4" w:space="0" w:color="auto"/>
            </w:tcBorders>
            <w:noWrap/>
            <w:hideMark/>
          </w:tcPr>
          <w:p w14:paraId="5736683D" w14:textId="28239D39" w:rsidR="00FB64D6" w:rsidRPr="00825721" w:rsidRDefault="00A01E68" w:rsidP="00E36F1D">
            <w:pPr>
              <w:jc w:val="center"/>
              <w:rPr>
                <w:b/>
                <w:sz w:val="20"/>
                <w:szCs w:val="20"/>
                <w:lang w:eastAsia="en-GB"/>
              </w:rPr>
            </w:pPr>
            <w:r>
              <w:rPr>
                <w:b/>
                <w:sz w:val="20"/>
                <w:szCs w:val="20"/>
                <w:lang w:eastAsia="en-GB"/>
              </w:rPr>
              <w:t>E</w:t>
            </w:r>
            <w:r w:rsidR="00FB64D6" w:rsidRPr="00825721">
              <w:rPr>
                <w:b/>
                <w:sz w:val="20"/>
                <w:szCs w:val="20"/>
                <w:lang w:eastAsia="en-GB"/>
              </w:rPr>
              <w:t>P</w:t>
            </w:r>
          </w:p>
        </w:tc>
        <w:tc>
          <w:tcPr>
            <w:tcW w:w="510" w:type="dxa"/>
            <w:tcBorders>
              <w:top w:val="single" w:sz="4" w:space="0" w:color="auto"/>
              <w:bottom w:val="single" w:sz="4" w:space="0" w:color="auto"/>
            </w:tcBorders>
            <w:noWrap/>
            <w:hideMark/>
          </w:tcPr>
          <w:p w14:paraId="5D49DD4D" w14:textId="77777777" w:rsidR="00FB64D6" w:rsidRPr="00825721" w:rsidRDefault="00FB64D6" w:rsidP="00E36F1D">
            <w:pPr>
              <w:jc w:val="center"/>
              <w:rPr>
                <w:b/>
                <w:sz w:val="20"/>
                <w:szCs w:val="20"/>
                <w:lang w:eastAsia="en-GB"/>
              </w:rPr>
            </w:pPr>
            <w:r w:rsidRPr="00825721">
              <w:rPr>
                <w:b/>
                <w:sz w:val="20"/>
                <w:szCs w:val="20"/>
                <w:lang w:eastAsia="en-GB"/>
              </w:rPr>
              <w:t>PP</w:t>
            </w:r>
          </w:p>
        </w:tc>
        <w:tc>
          <w:tcPr>
            <w:tcW w:w="510" w:type="dxa"/>
            <w:tcBorders>
              <w:top w:val="single" w:sz="4" w:space="0" w:color="auto"/>
              <w:bottom w:val="single" w:sz="4" w:space="0" w:color="auto"/>
            </w:tcBorders>
            <w:noWrap/>
            <w:hideMark/>
          </w:tcPr>
          <w:p w14:paraId="75BBB773" w14:textId="77777777" w:rsidR="00FB64D6" w:rsidRPr="00825721" w:rsidRDefault="00FB64D6" w:rsidP="00E36F1D">
            <w:pPr>
              <w:jc w:val="center"/>
              <w:rPr>
                <w:b/>
                <w:sz w:val="20"/>
                <w:szCs w:val="20"/>
                <w:lang w:eastAsia="en-GB"/>
              </w:rPr>
            </w:pPr>
            <w:r w:rsidRPr="00825721">
              <w:rPr>
                <w:b/>
                <w:sz w:val="20"/>
                <w:szCs w:val="20"/>
                <w:lang w:eastAsia="en-GB"/>
              </w:rPr>
              <w:t>BP</w:t>
            </w:r>
          </w:p>
        </w:tc>
        <w:tc>
          <w:tcPr>
            <w:tcW w:w="510" w:type="dxa"/>
            <w:tcBorders>
              <w:top w:val="single" w:sz="4" w:space="0" w:color="auto"/>
              <w:bottom w:val="single" w:sz="4" w:space="0" w:color="auto"/>
            </w:tcBorders>
            <w:noWrap/>
            <w:hideMark/>
          </w:tcPr>
          <w:p w14:paraId="3D79A6DF" w14:textId="77777777" w:rsidR="00FB64D6" w:rsidRPr="00825721" w:rsidRDefault="00FB64D6" w:rsidP="00E36F1D">
            <w:pPr>
              <w:jc w:val="center"/>
              <w:rPr>
                <w:b/>
                <w:sz w:val="20"/>
                <w:szCs w:val="20"/>
                <w:lang w:eastAsia="en-GB"/>
              </w:rPr>
            </w:pPr>
            <w:r w:rsidRPr="00825721">
              <w:rPr>
                <w:b/>
                <w:sz w:val="20"/>
                <w:szCs w:val="20"/>
                <w:lang w:eastAsia="en-GB"/>
              </w:rPr>
              <w:t>TCS</w:t>
            </w:r>
          </w:p>
        </w:tc>
        <w:tc>
          <w:tcPr>
            <w:tcW w:w="510" w:type="dxa"/>
            <w:tcBorders>
              <w:top w:val="single" w:sz="4" w:space="0" w:color="auto"/>
              <w:bottom w:val="single" w:sz="4" w:space="0" w:color="auto"/>
            </w:tcBorders>
            <w:noWrap/>
            <w:hideMark/>
          </w:tcPr>
          <w:p w14:paraId="7F0388A8" w14:textId="77777777" w:rsidR="00FB64D6" w:rsidRPr="00825721" w:rsidRDefault="00FB64D6" w:rsidP="00E36F1D">
            <w:pPr>
              <w:jc w:val="center"/>
              <w:rPr>
                <w:b/>
                <w:sz w:val="20"/>
                <w:szCs w:val="20"/>
                <w:lang w:eastAsia="en-GB"/>
              </w:rPr>
            </w:pPr>
            <w:r w:rsidRPr="00825721">
              <w:rPr>
                <w:b/>
                <w:sz w:val="20"/>
                <w:szCs w:val="20"/>
                <w:lang w:eastAsia="en-GB"/>
              </w:rPr>
              <w:t>SG</w:t>
            </w:r>
          </w:p>
        </w:tc>
      </w:tr>
      <w:tr w:rsidR="00FB64D6" w:rsidRPr="00003693" w14:paraId="60F1E47F" w14:textId="77777777" w:rsidTr="00DF034C">
        <w:trPr>
          <w:trHeight w:val="260"/>
        </w:trPr>
        <w:tc>
          <w:tcPr>
            <w:tcW w:w="510" w:type="dxa"/>
            <w:tcBorders>
              <w:top w:val="single" w:sz="4" w:space="0" w:color="auto"/>
            </w:tcBorders>
            <w:noWrap/>
            <w:hideMark/>
          </w:tcPr>
          <w:p w14:paraId="704B8B0E" w14:textId="77777777" w:rsidR="00FB64D6" w:rsidRPr="002D4A16" w:rsidRDefault="00FB64D6" w:rsidP="00E36F1D">
            <w:pPr>
              <w:jc w:val="center"/>
              <w:rPr>
                <w:sz w:val="20"/>
                <w:szCs w:val="20"/>
                <w:lang w:eastAsia="en-GB"/>
              </w:rPr>
            </w:pPr>
            <w:r w:rsidRPr="002D4A16">
              <w:rPr>
                <w:sz w:val="20"/>
                <w:szCs w:val="20"/>
                <w:lang w:eastAsia="en-GB"/>
              </w:rPr>
              <w:t>BP3</w:t>
            </w:r>
          </w:p>
        </w:tc>
        <w:tc>
          <w:tcPr>
            <w:tcW w:w="510" w:type="dxa"/>
            <w:tcBorders>
              <w:top w:val="single" w:sz="4" w:space="0" w:color="auto"/>
            </w:tcBorders>
            <w:noWrap/>
            <w:hideMark/>
          </w:tcPr>
          <w:p w14:paraId="1D228E07" w14:textId="77777777" w:rsidR="00FB64D6" w:rsidRPr="002D4A16" w:rsidRDefault="00FB64D6" w:rsidP="00E36F1D">
            <w:pPr>
              <w:jc w:val="center"/>
              <w:rPr>
                <w:sz w:val="20"/>
                <w:szCs w:val="20"/>
                <w:lang w:eastAsia="en-GB"/>
              </w:rPr>
            </w:pPr>
            <w:r w:rsidRPr="002D4A16">
              <w:rPr>
                <w:sz w:val="20"/>
                <w:szCs w:val="20"/>
                <w:lang w:eastAsia="en-GB"/>
              </w:rPr>
              <w:t>1.00</w:t>
            </w:r>
          </w:p>
        </w:tc>
        <w:tc>
          <w:tcPr>
            <w:tcW w:w="510" w:type="dxa"/>
            <w:tcBorders>
              <w:top w:val="single" w:sz="4" w:space="0" w:color="auto"/>
            </w:tcBorders>
            <w:noWrap/>
            <w:hideMark/>
          </w:tcPr>
          <w:p w14:paraId="51AF526C" w14:textId="77777777" w:rsidR="00FB64D6" w:rsidRPr="002D4A16" w:rsidRDefault="00FB64D6" w:rsidP="00E36F1D">
            <w:pPr>
              <w:jc w:val="center"/>
              <w:rPr>
                <w:sz w:val="20"/>
                <w:szCs w:val="20"/>
                <w:lang w:eastAsia="en-GB"/>
              </w:rPr>
            </w:pPr>
          </w:p>
        </w:tc>
        <w:tc>
          <w:tcPr>
            <w:tcW w:w="510" w:type="dxa"/>
            <w:tcBorders>
              <w:top w:val="single" w:sz="4" w:space="0" w:color="auto"/>
            </w:tcBorders>
            <w:noWrap/>
            <w:hideMark/>
          </w:tcPr>
          <w:p w14:paraId="4DF9D5B2" w14:textId="77777777" w:rsidR="00FB64D6" w:rsidRPr="002D4A16" w:rsidRDefault="00FB64D6" w:rsidP="00E36F1D">
            <w:pPr>
              <w:jc w:val="center"/>
              <w:rPr>
                <w:sz w:val="20"/>
                <w:szCs w:val="20"/>
                <w:lang w:eastAsia="en-GB"/>
              </w:rPr>
            </w:pPr>
          </w:p>
        </w:tc>
        <w:tc>
          <w:tcPr>
            <w:tcW w:w="510" w:type="dxa"/>
            <w:tcBorders>
              <w:top w:val="single" w:sz="4" w:space="0" w:color="auto"/>
            </w:tcBorders>
            <w:noWrap/>
            <w:hideMark/>
          </w:tcPr>
          <w:p w14:paraId="0487ED0D" w14:textId="77777777" w:rsidR="00FB64D6" w:rsidRPr="002D4A16" w:rsidRDefault="00FB64D6" w:rsidP="00E36F1D">
            <w:pPr>
              <w:jc w:val="center"/>
              <w:rPr>
                <w:sz w:val="20"/>
                <w:szCs w:val="20"/>
                <w:lang w:eastAsia="en-GB"/>
              </w:rPr>
            </w:pPr>
          </w:p>
        </w:tc>
        <w:tc>
          <w:tcPr>
            <w:tcW w:w="510" w:type="dxa"/>
            <w:tcBorders>
              <w:top w:val="single" w:sz="4" w:space="0" w:color="auto"/>
            </w:tcBorders>
            <w:noWrap/>
            <w:hideMark/>
          </w:tcPr>
          <w:p w14:paraId="6D9DC7F6" w14:textId="77777777" w:rsidR="00FB64D6" w:rsidRPr="002D4A16" w:rsidRDefault="00FB64D6" w:rsidP="00E36F1D">
            <w:pPr>
              <w:jc w:val="center"/>
              <w:rPr>
                <w:sz w:val="20"/>
                <w:szCs w:val="20"/>
                <w:lang w:eastAsia="en-GB"/>
              </w:rPr>
            </w:pPr>
          </w:p>
        </w:tc>
        <w:tc>
          <w:tcPr>
            <w:tcW w:w="510" w:type="dxa"/>
            <w:tcBorders>
              <w:top w:val="single" w:sz="4" w:space="0" w:color="auto"/>
            </w:tcBorders>
            <w:noWrap/>
            <w:hideMark/>
          </w:tcPr>
          <w:p w14:paraId="590D2A11" w14:textId="77777777" w:rsidR="00FB64D6" w:rsidRPr="002D4A16" w:rsidRDefault="00FB64D6" w:rsidP="00E36F1D">
            <w:pPr>
              <w:jc w:val="center"/>
              <w:rPr>
                <w:sz w:val="20"/>
                <w:szCs w:val="20"/>
                <w:lang w:eastAsia="en-GB"/>
              </w:rPr>
            </w:pPr>
          </w:p>
        </w:tc>
        <w:tc>
          <w:tcPr>
            <w:tcW w:w="510" w:type="dxa"/>
            <w:tcBorders>
              <w:top w:val="single" w:sz="4" w:space="0" w:color="auto"/>
            </w:tcBorders>
            <w:noWrap/>
            <w:hideMark/>
          </w:tcPr>
          <w:p w14:paraId="6913B832" w14:textId="77777777" w:rsidR="00FB64D6" w:rsidRPr="002D4A16" w:rsidRDefault="00FB64D6" w:rsidP="00E36F1D">
            <w:pPr>
              <w:jc w:val="center"/>
              <w:rPr>
                <w:sz w:val="20"/>
                <w:szCs w:val="20"/>
                <w:lang w:eastAsia="en-GB"/>
              </w:rPr>
            </w:pPr>
          </w:p>
        </w:tc>
        <w:tc>
          <w:tcPr>
            <w:tcW w:w="510" w:type="dxa"/>
            <w:tcBorders>
              <w:top w:val="single" w:sz="4" w:space="0" w:color="auto"/>
            </w:tcBorders>
            <w:noWrap/>
            <w:hideMark/>
          </w:tcPr>
          <w:p w14:paraId="348E5731" w14:textId="77777777" w:rsidR="00FB64D6" w:rsidRPr="002D4A16" w:rsidRDefault="00FB64D6" w:rsidP="00E36F1D">
            <w:pPr>
              <w:jc w:val="center"/>
              <w:rPr>
                <w:sz w:val="20"/>
                <w:szCs w:val="20"/>
                <w:lang w:eastAsia="en-GB"/>
              </w:rPr>
            </w:pPr>
          </w:p>
        </w:tc>
        <w:tc>
          <w:tcPr>
            <w:tcW w:w="510" w:type="dxa"/>
            <w:tcBorders>
              <w:top w:val="single" w:sz="4" w:space="0" w:color="auto"/>
            </w:tcBorders>
            <w:noWrap/>
            <w:hideMark/>
          </w:tcPr>
          <w:p w14:paraId="53B3C466" w14:textId="77777777" w:rsidR="00FB64D6" w:rsidRPr="002D4A16" w:rsidRDefault="00FB64D6" w:rsidP="00E36F1D">
            <w:pPr>
              <w:jc w:val="center"/>
              <w:rPr>
                <w:sz w:val="20"/>
                <w:szCs w:val="20"/>
                <w:lang w:eastAsia="en-GB"/>
              </w:rPr>
            </w:pPr>
          </w:p>
        </w:tc>
        <w:tc>
          <w:tcPr>
            <w:tcW w:w="510" w:type="dxa"/>
            <w:tcBorders>
              <w:top w:val="single" w:sz="4" w:space="0" w:color="auto"/>
            </w:tcBorders>
            <w:noWrap/>
            <w:hideMark/>
          </w:tcPr>
          <w:p w14:paraId="32824F7A" w14:textId="77777777" w:rsidR="00FB64D6" w:rsidRPr="002D4A16" w:rsidRDefault="00FB64D6" w:rsidP="00E36F1D">
            <w:pPr>
              <w:jc w:val="center"/>
              <w:rPr>
                <w:sz w:val="20"/>
                <w:szCs w:val="20"/>
                <w:lang w:eastAsia="en-GB"/>
              </w:rPr>
            </w:pPr>
          </w:p>
        </w:tc>
        <w:tc>
          <w:tcPr>
            <w:tcW w:w="510" w:type="dxa"/>
            <w:tcBorders>
              <w:top w:val="single" w:sz="4" w:space="0" w:color="auto"/>
            </w:tcBorders>
            <w:noWrap/>
            <w:hideMark/>
          </w:tcPr>
          <w:p w14:paraId="4C2FCDAB" w14:textId="77777777" w:rsidR="00FB64D6" w:rsidRPr="002D4A16" w:rsidRDefault="00FB64D6" w:rsidP="00E36F1D">
            <w:pPr>
              <w:jc w:val="center"/>
              <w:rPr>
                <w:sz w:val="20"/>
                <w:szCs w:val="20"/>
                <w:lang w:eastAsia="en-GB"/>
              </w:rPr>
            </w:pPr>
          </w:p>
        </w:tc>
      </w:tr>
      <w:tr w:rsidR="00FB64D6" w:rsidRPr="00003693" w14:paraId="4411AA42" w14:textId="77777777" w:rsidTr="00DF034C">
        <w:trPr>
          <w:trHeight w:val="260"/>
        </w:trPr>
        <w:tc>
          <w:tcPr>
            <w:tcW w:w="510" w:type="dxa"/>
            <w:noWrap/>
            <w:hideMark/>
          </w:tcPr>
          <w:p w14:paraId="3AD7D200" w14:textId="77777777" w:rsidR="00FB64D6" w:rsidRPr="002D4A16" w:rsidRDefault="00FB64D6" w:rsidP="00E36F1D">
            <w:pPr>
              <w:jc w:val="center"/>
              <w:rPr>
                <w:sz w:val="20"/>
                <w:szCs w:val="20"/>
                <w:lang w:eastAsia="en-GB"/>
              </w:rPr>
            </w:pPr>
            <w:r w:rsidRPr="002D4A16">
              <w:rPr>
                <w:sz w:val="20"/>
                <w:szCs w:val="20"/>
                <w:lang w:eastAsia="en-GB"/>
              </w:rPr>
              <w:t>BPA</w:t>
            </w:r>
          </w:p>
        </w:tc>
        <w:tc>
          <w:tcPr>
            <w:tcW w:w="510" w:type="dxa"/>
            <w:noWrap/>
            <w:hideMark/>
          </w:tcPr>
          <w:p w14:paraId="04A01921" w14:textId="77777777" w:rsidR="00FB64D6" w:rsidRPr="002D4A16" w:rsidRDefault="00FB64D6" w:rsidP="00E36F1D">
            <w:pPr>
              <w:jc w:val="center"/>
              <w:rPr>
                <w:sz w:val="20"/>
                <w:szCs w:val="20"/>
                <w:lang w:eastAsia="en-GB"/>
              </w:rPr>
            </w:pPr>
            <w:r w:rsidRPr="002D4A16">
              <w:rPr>
                <w:sz w:val="20"/>
                <w:szCs w:val="20"/>
                <w:lang w:eastAsia="en-GB"/>
              </w:rPr>
              <w:t>0.15</w:t>
            </w:r>
          </w:p>
        </w:tc>
        <w:tc>
          <w:tcPr>
            <w:tcW w:w="510" w:type="dxa"/>
            <w:noWrap/>
            <w:hideMark/>
          </w:tcPr>
          <w:p w14:paraId="0CF0B346" w14:textId="77777777" w:rsidR="00FB64D6" w:rsidRPr="002D4A16" w:rsidRDefault="00FB64D6" w:rsidP="00E36F1D">
            <w:pPr>
              <w:jc w:val="center"/>
              <w:rPr>
                <w:sz w:val="20"/>
                <w:szCs w:val="20"/>
                <w:lang w:eastAsia="en-GB"/>
              </w:rPr>
            </w:pPr>
            <w:r w:rsidRPr="002D4A16">
              <w:rPr>
                <w:sz w:val="20"/>
                <w:szCs w:val="20"/>
                <w:lang w:eastAsia="en-GB"/>
              </w:rPr>
              <w:t>1.00</w:t>
            </w:r>
          </w:p>
        </w:tc>
        <w:tc>
          <w:tcPr>
            <w:tcW w:w="510" w:type="dxa"/>
            <w:noWrap/>
            <w:hideMark/>
          </w:tcPr>
          <w:p w14:paraId="091A4552" w14:textId="77777777" w:rsidR="00FB64D6" w:rsidRPr="002D4A16" w:rsidRDefault="00FB64D6" w:rsidP="00E36F1D">
            <w:pPr>
              <w:jc w:val="center"/>
              <w:rPr>
                <w:sz w:val="20"/>
                <w:szCs w:val="20"/>
                <w:lang w:eastAsia="en-GB"/>
              </w:rPr>
            </w:pPr>
          </w:p>
        </w:tc>
        <w:tc>
          <w:tcPr>
            <w:tcW w:w="510" w:type="dxa"/>
            <w:noWrap/>
            <w:hideMark/>
          </w:tcPr>
          <w:p w14:paraId="4FE219CE" w14:textId="77777777" w:rsidR="00FB64D6" w:rsidRPr="002D4A16" w:rsidRDefault="00FB64D6" w:rsidP="00E36F1D">
            <w:pPr>
              <w:jc w:val="center"/>
              <w:rPr>
                <w:sz w:val="20"/>
                <w:szCs w:val="20"/>
                <w:lang w:eastAsia="en-GB"/>
              </w:rPr>
            </w:pPr>
          </w:p>
        </w:tc>
        <w:tc>
          <w:tcPr>
            <w:tcW w:w="510" w:type="dxa"/>
            <w:noWrap/>
            <w:hideMark/>
          </w:tcPr>
          <w:p w14:paraId="3004C476" w14:textId="77777777" w:rsidR="00FB64D6" w:rsidRPr="002D4A16" w:rsidRDefault="00FB64D6" w:rsidP="00E36F1D">
            <w:pPr>
              <w:jc w:val="center"/>
              <w:rPr>
                <w:sz w:val="20"/>
                <w:szCs w:val="20"/>
                <w:lang w:eastAsia="en-GB"/>
              </w:rPr>
            </w:pPr>
          </w:p>
        </w:tc>
        <w:tc>
          <w:tcPr>
            <w:tcW w:w="510" w:type="dxa"/>
            <w:noWrap/>
            <w:hideMark/>
          </w:tcPr>
          <w:p w14:paraId="41F1A76D" w14:textId="77777777" w:rsidR="00FB64D6" w:rsidRPr="002D4A16" w:rsidRDefault="00FB64D6" w:rsidP="00E36F1D">
            <w:pPr>
              <w:jc w:val="center"/>
              <w:rPr>
                <w:sz w:val="20"/>
                <w:szCs w:val="20"/>
                <w:lang w:eastAsia="en-GB"/>
              </w:rPr>
            </w:pPr>
          </w:p>
        </w:tc>
        <w:tc>
          <w:tcPr>
            <w:tcW w:w="510" w:type="dxa"/>
            <w:noWrap/>
            <w:hideMark/>
          </w:tcPr>
          <w:p w14:paraId="6EB0E227" w14:textId="77777777" w:rsidR="00FB64D6" w:rsidRPr="002D4A16" w:rsidRDefault="00FB64D6" w:rsidP="00E36F1D">
            <w:pPr>
              <w:jc w:val="center"/>
              <w:rPr>
                <w:sz w:val="20"/>
                <w:szCs w:val="20"/>
                <w:lang w:eastAsia="en-GB"/>
              </w:rPr>
            </w:pPr>
          </w:p>
        </w:tc>
        <w:tc>
          <w:tcPr>
            <w:tcW w:w="510" w:type="dxa"/>
            <w:noWrap/>
            <w:hideMark/>
          </w:tcPr>
          <w:p w14:paraId="12E0DF0B" w14:textId="77777777" w:rsidR="00FB64D6" w:rsidRPr="002D4A16" w:rsidRDefault="00FB64D6" w:rsidP="00E36F1D">
            <w:pPr>
              <w:jc w:val="center"/>
              <w:rPr>
                <w:sz w:val="20"/>
                <w:szCs w:val="20"/>
                <w:lang w:eastAsia="en-GB"/>
              </w:rPr>
            </w:pPr>
          </w:p>
        </w:tc>
        <w:tc>
          <w:tcPr>
            <w:tcW w:w="510" w:type="dxa"/>
            <w:noWrap/>
            <w:hideMark/>
          </w:tcPr>
          <w:p w14:paraId="57D959A0" w14:textId="77777777" w:rsidR="00FB64D6" w:rsidRPr="002D4A16" w:rsidRDefault="00FB64D6" w:rsidP="00E36F1D">
            <w:pPr>
              <w:jc w:val="center"/>
              <w:rPr>
                <w:sz w:val="20"/>
                <w:szCs w:val="20"/>
                <w:lang w:eastAsia="en-GB"/>
              </w:rPr>
            </w:pPr>
          </w:p>
        </w:tc>
        <w:tc>
          <w:tcPr>
            <w:tcW w:w="510" w:type="dxa"/>
            <w:noWrap/>
            <w:hideMark/>
          </w:tcPr>
          <w:p w14:paraId="4850248B" w14:textId="77777777" w:rsidR="00FB64D6" w:rsidRPr="002D4A16" w:rsidRDefault="00FB64D6" w:rsidP="00E36F1D">
            <w:pPr>
              <w:jc w:val="center"/>
              <w:rPr>
                <w:sz w:val="20"/>
                <w:szCs w:val="20"/>
                <w:lang w:eastAsia="en-GB"/>
              </w:rPr>
            </w:pPr>
          </w:p>
        </w:tc>
        <w:tc>
          <w:tcPr>
            <w:tcW w:w="510" w:type="dxa"/>
            <w:noWrap/>
            <w:hideMark/>
          </w:tcPr>
          <w:p w14:paraId="4596C508" w14:textId="77777777" w:rsidR="00FB64D6" w:rsidRPr="002D4A16" w:rsidRDefault="00FB64D6" w:rsidP="00E36F1D">
            <w:pPr>
              <w:jc w:val="center"/>
              <w:rPr>
                <w:sz w:val="20"/>
                <w:szCs w:val="20"/>
                <w:lang w:eastAsia="en-GB"/>
              </w:rPr>
            </w:pPr>
          </w:p>
        </w:tc>
      </w:tr>
      <w:tr w:rsidR="00FB64D6" w:rsidRPr="00003693" w14:paraId="047779A6" w14:textId="77777777" w:rsidTr="00DF034C">
        <w:trPr>
          <w:trHeight w:val="260"/>
        </w:trPr>
        <w:tc>
          <w:tcPr>
            <w:tcW w:w="510" w:type="dxa"/>
            <w:noWrap/>
            <w:hideMark/>
          </w:tcPr>
          <w:p w14:paraId="74BD8475" w14:textId="77777777" w:rsidR="00FB64D6" w:rsidRPr="002D4A16" w:rsidRDefault="00FB64D6" w:rsidP="00E36F1D">
            <w:pPr>
              <w:jc w:val="center"/>
              <w:rPr>
                <w:sz w:val="20"/>
                <w:szCs w:val="20"/>
                <w:lang w:eastAsia="en-GB"/>
              </w:rPr>
            </w:pPr>
            <w:r w:rsidRPr="002D4A16">
              <w:rPr>
                <w:sz w:val="20"/>
                <w:szCs w:val="20"/>
                <w:lang w:eastAsia="en-GB"/>
              </w:rPr>
              <w:t>BPS</w:t>
            </w:r>
          </w:p>
        </w:tc>
        <w:tc>
          <w:tcPr>
            <w:tcW w:w="510" w:type="dxa"/>
            <w:noWrap/>
            <w:hideMark/>
          </w:tcPr>
          <w:p w14:paraId="258F7E95" w14:textId="77777777" w:rsidR="00FB64D6" w:rsidRPr="002D4A16" w:rsidRDefault="00FB64D6" w:rsidP="00E36F1D">
            <w:pPr>
              <w:jc w:val="center"/>
              <w:rPr>
                <w:sz w:val="20"/>
                <w:szCs w:val="20"/>
                <w:lang w:eastAsia="en-GB"/>
              </w:rPr>
            </w:pPr>
            <w:r w:rsidRPr="002D4A16">
              <w:rPr>
                <w:sz w:val="20"/>
                <w:szCs w:val="20"/>
                <w:lang w:eastAsia="en-GB"/>
              </w:rPr>
              <w:t>0.04</w:t>
            </w:r>
          </w:p>
        </w:tc>
        <w:tc>
          <w:tcPr>
            <w:tcW w:w="510" w:type="dxa"/>
            <w:noWrap/>
            <w:hideMark/>
          </w:tcPr>
          <w:p w14:paraId="0CF7DA32" w14:textId="77777777" w:rsidR="00FB64D6" w:rsidRPr="002D4A16" w:rsidRDefault="00FB64D6" w:rsidP="00E36F1D">
            <w:pPr>
              <w:jc w:val="center"/>
              <w:rPr>
                <w:sz w:val="20"/>
                <w:szCs w:val="20"/>
                <w:lang w:eastAsia="en-GB"/>
              </w:rPr>
            </w:pPr>
            <w:r w:rsidRPr="002D4A16">
              <w:rPr>
                <w:sz w:val="20"/>
                <w:szCs w:val="20"/>
                <w:lang w:eastAsia="en-GB"/>
              </w:rPr>
              <w:t>0.23</w:t>
            </w:r>
          </w:p>
        </w:tc>
        <w:tc>
          <w:tcPr>
            <w:tcW w:w="510" w:type="dxa"/>
            <w:noWrap/>
            <w:hideMark/>
          </w:tcPr>
          <w:p w14:paraId="1B7A6F42" w14:textId="77777777" w:rsidR="00FB64D6" w:rsidRPr="002D4A16" w:rsidRDefault="00FB64D6" w:rsidP="00E36F1D">
            <w:pPr>
              <w:jc w:val="center"/>
              <w:rPr>
                <w:sz w:val="20"/>
                <w:szCs w:val="20"/>
                <w:lang w:eastAsia="en-GB"/>
              </w:rPr>
            </w:pPr>
            <w:r w:rsidRPr="002D4A16">
              <w:rPr>
                <w:sz w:val="20"/>
                <w:szCs w:val="20"/>
                <w:lang w:eastAsia="en-GB"/>
              </w:rPr>
              <w:t>1.00</w:t>
            </w:r>
          </w:p>
        </w:tc>
        <w:tc>
          <w:tcPr>
            <w:tcW w:w="510" w:type="dxa"/>
            <w:noWrap/>
            <w:hideMark/>
          </w:tcPr>
          <w:p w14:paraId="430AE834" w14:textId="77777777" w:rsidR="00FB64D6" w:rsidRPr="002D4A16" w:rsidRDefault="00FB64D6" w:rsidP="00E36F1D">
            <w:pPr>
              <w:jc w:val="center"/>
              <w:rPr>
                <w:sz w:val="20"/>
                <w:szCs w:val="20"/>
                <w:lang w:eastAsia="en-GB"/>
              </w:rPr>
            </w:pPr>
          </w:p>
        </w:tc>
        <w:tc>
          <w:tcPr>
            <w:tcW w:w="510" w:type="dxa"/>
            <w:noWrap/>
            <w:hideMark/>
          </w:tcPr>
          <w:p w14:paraId="147AF9B2" w14:textId="77777777" w:rsidR="00FB64D6" w:rsidRPr="002D4A16" w:rsidRDefault="00FB64D6" w:rsidP="00E36F1D">
            <w:pPr>
              <w:jc w:val="center"/>
              <w:rPr>
                <w:sz w:val="20"/>
                <w:szCs w:val="20"/>
                <w:lang w:eastAsia="en-GB"/>
              </w:rPr>
            </w:pPr>
          </w:p>
        </w:tc>
        <w:tc>
          <w:tcPr>
            <w:tcW w:w="510" w:type="dxa"/>
            <w:noWrap/>
            <w:hideMark/>
          </w:tcPr>
          <w:p w14:paraId="4CC9DD3B" w14:textId="77777777" w:rsidR="00FB64D6" w:rsidRPr="002D4A16" w:rsidRDefault="00FB64D6" w:rsidP="00E36F1D">
            <w:pPr>
              <w:jc w:val="center"/>
              <w:rPr>
                <w:sz w:val="20"/>
                <w:szCs w:val="20"/>
                <w:lang w:eastAsia="en-GB"/>
              </w:rPr>
            </w:pPr>
          </w:p>
        </w:tc>
        <w:tc>
          <w:tcPr>
            <w:tcW w:w="510" w:type="dxa"/>
            <w:noWrap/>
            <w:hideMark/>
          </w:tcPr>
          <w:p w14:paraId="773909C8" w14:textId="77777777" w:rsidR="00FB64D6" w:rsidRPr="002D4A16" w:rsidRDefault="00FB64D6" w:rsidP="00E36F1D">
            <w:pPr>
              <w:jc w:val="center"/>
              <w:rPr>
                <w:sz w:val="20"/>
                <w:szCs w:val="20"/>
                <w:lang w:eastAsia="en-GB"/>
              </w:rPr>
            </w:pPr>
          </w:p>
        </w:tc>
        <w:tc>
          <w:tcPr>
            <w:tcW w:w="510" w:type="dxa"/>
            <w:noWrap/>
            <w:hideMark/>
          </w:tcPr>
          <w:p w14:paraId="62392654" w14:textId="77777777" w:rsidR="00FB64D6" w:rsidRPr="002D4A16" w:rsidRDefault="00FB64D6" w:rsidP="00E36F1D">
            <w:pPr>
              <w:jc w:val="center"/>
              <w:rPr>
                <w:sz w:val="20"/>
                <w:szCs w:val="20"/>
                <w:lang w:eastAsia="en-GB"/>
              </w:rPr>
            </w:pPr>
          </w:p>
        </w:tc>
        <w:tc>
          <w:tcPr>
            <w:tcW w:w="510" w:type="dxa"/>
            <w:noWrap/>
            <w:hideMark/>
          </w:tcPr>
          <w:p w14:paraId="45805B47" w14:textId="77777777" w:rsidR="00FB64D6" w:rsidRPr="002D4A16" w:rsidRDefault="00FB64D6" w:rsidP="00E36F1D">
            <w:pPr>
              <w:jc w:val="center"/>
              <w:rPr>
                <w:sz w:val="20"/>
                <w:szCs w:val="20"/>
                <w:lang w:eastAsia="en-GB"/>
              </w:rPr>
            </w:pPr>
          </w:p>
        </w:tc>
        <w:tc>
          <w:tcPr>
            <w:tcW w:w="510" w:type="dxa"/>
            <w:noWrap/>
            <w:hideMark/>
          </w:tcPr>
          <w:p w14:paraId="683A88CF" w14:textId="77777777" w:rsidR="00FB64D6" w:rsidRPr="002D4A16" w:rsidRDefault="00FB64D6" w:rsidP="00E36F1D">
            <w:pPr>
              <w:jc w:val="center"/>
              <w:rPr>
                <w:sz w:val="20"/>
                <w:szCs w:val="20"/>
                <w:lang w:eastAsia="en-GB"/>
              </w:rPr>
            </w:pPr>
          </w:p>
        </w:tc>
        <w:tc>
          <w:tcPr>
            <w:tcW w:w="510" w:type="dxa"/>
            <w:noWrap/>
            <w:hideMark/>
          </w:tcPr>
          <w:p w14:paraId="289F5B1F" w14:textId="77777777" w:rsidR="00FB64D6" w:rsidRPr="002D4A16" w:rsidRDefault="00FB64D6" w:rsidP="00E36F1D">
            <w:pPr>
              <w:jc w:val="center"/>
              <w:rPr>
                <w:sz w:val="20"/>
                <w:szCs w:val="20"/>
                <w:lang w:eastAsia="en-GB"/>
              </w:rPr>
            </w:pPr>
          </w:p>
        </w:tc>
      </w:tr>
      <w:tr w:rsidR="00FB64D6" w:rsidRPr="00003693" w14:paraId="1918502E" w14:textId="77777777" w:rsidTr="00DF034C">
        <w:trPr>
          <w:trHeight w:val="260"/>
        </w:trPr>
        <w:tc>
          <w:tcPr>
            <w:tcW w:w="510" w:type="dxa"/>
            <w:noWrap/>
            <w:hideMark/>
          </w:tcPr>
          <w:p w14:paraId="7682906C" w14:textId="77777777" w:rsidR="00FB64D6" w:rsidRPr="002D4A16" w:rsidRDefault="00FB64D6" w:rsidP="00E36F1D">
            <w:pPr>
              <w:jc w:val="center"/>
              <w:rPr>
                <w:sz w:val="20"/>
                <w:szCs w:val="20"/>
                <w:lang w:eastAsia="en-GB"/>
              </w:rPr>
            </w:pPr>
            <w:r w:rsidRPr="002D4A16">
              <w:rPr>
                <w:sz w:val="20"/>
                <w:szCs w:val="20"/>
                <w:lang w:eastAsia="en-GB"/>
              </w:rPr>
              <w:t>DC4</w:t>
            </w:r>
          </w:p>
        </w:tc>
        <w:tc>
          <w:tcPr>
            <w:tcW w:w="510" w:type="dxa"/>
            <w:noWrap/>
            <w:hideMark/>
          </w:tcPr>
          <w:p w14:paraId="09EB6524" w14:textId="77777777" w:rsidR="00FB64D6" w:rsidRPr="002D4A16" w:rsidRDefault="00FB64D6" w:rsidP="00E36F1D">
            <w:pPr>
              <w:jc w:val="center"/>
              <w:rPr>
                <w:sz w:val="20"/>
                <w:szCs w:val="20"/>
                <w:lang w:eastAsia="en-GB"/>
              </w:rPr>
            </w:pPr>
            <w:r w:rsidRPr="002D4A16">
              <w:rPr>
                <w:sz w:val="20"/>
                <w:szCs w:val="20"/>
                <w:lang w:eastAsia="en-GB"/>
              </w:rPr>
              <w:t>0.04</w:t>
            </w:r>
          </w:p>
        </w:tc>
        <w:tc>
          <w:tcPr>
            <w:tcW w:w="510" w:type="dxa"/>
            <w:noWrap/>
            <w:hideMark/>
          </w:tcPr>
          <w:p w14:paraId="2693CAC1" w14:textId="77777777" w:rsidR="00FB64D6" w:rsidRPr="00825721" w:rsidRDefault="00FB64D6" w:rsidP="00E36F1D">
            <w:pPr>
              <w:jc w:val="center"/>
              <w:rPr>
                <w:bCs/>
                <w:sz w:val="20"/>
                <w:szCs w:val="20"/>
                <w:lang w:eastAsia="en-GB"/>
              </w:rPr>
            </w:pPr>
            <w:r w:rsidRPr="00825721">
              <w:rPr>
                <w:bCs/>
                <w:sz w:val="20"/>
                <w:szCs w:val="20"/>
                <w:lang w:eastAsia="en-GB"/>
              </w:rPr>
              <w:t>0.50</w:t>
            </w:r>
          </w:p>
        </w:tc>
        <w:tc>
          <w:tcPr>
            <w:tcW w:w="510" w:type="dxa"/>
            <w:noWrap/>
            <w:hideMark/>
          </w:tcPr>
          <w:p w14:paraId="0ED61C31" w14:textId="77777777" w:rsidR="00FB64D6" w:rsidRPr="002D4A16" w:rsidRDefault="00FB64D6" w:rsidP="00E36F1D">
            <w:pPr>
              <w:jc w:val="center"/>
              <w:rPr>
                <w:sz w:val="20"/>
                <w:szCs w:val="20"/>
                <w:lang w:eastAsia="en-GB"/>
              </w:rPr>
            </w:pPr>
            <w:r w:rsidRPr="002D4A16">
              <w:rPr>
                <w:sz w:val="20"/>
                <w:szCs w:val="20"/>
                <w:lang w:eastAsia="en-GB"/>
              </w:rPr>
              <w:t>0.42</w:t>
            </w:r>
          </w:p>
        </w:tc>
        <w:tc>
          <w:tcPr>
            <w:tcW w:w="510" w:type="dxa"/>
            <w:noWrap/>
            <w:hideMark/>
          </w:tcPr>
          <w:p w14:paraId="4704419E" w14:textId="77777777" w:rsidR="00FB64D6" w:rsidRPr="002D4A16" w:rsidRDefault="00FB64D6" w:rsidP="00E36F1D">
            <w:pPr>
              <w:jc w:val="center"/>
              <w:rPr>
                <w:sz w:val="20"/>
                <w:szCs w:val="20"/>
                <w:lang w:eastAsia="en-GB"/>
              </w:rPr>
            </w:pPr>
            <w:r w:rsidRPr="002D4A16">
              <w:rPr>
                <w:sz w:val="20"/>
                <w:szCs w:val="20"/>
                <w:lang w:eastAsia="en-GB"/>
              </w:rPr>
              <w:t>1.00</w:t>
            </w:r>
          </w:p>
        </w:tc>
        <w:tc>
          <w:tcPr>
            <w:tcW w:w="510" w:type="dxa"/>
            <w:noWrap/>
            <w:hideMark/>
          </w:tcPr>
          <w:p w14:paraId="09561E9F" w14:textId="77777777" w:rsidR="00FB64D6" w:rsidRPr="002D4A16" w:rsidRDefault="00FB64D6" w:rsidP="00E36F1D">
            <w:pPr>
              <w:jc w:val="center"/>
              <w:rPr>
                <w:sz w:val="20"/>
                <w:szCs w:val="20"/>
                <w:lang w:eastAsia="en-GB"/>
              </w:rPr>
            </w:pPr>
          </w:p>
        </w:tc>
        <w:tc>
          <w:tcPr>
            <w:tcW w:w="510" w:type="dxa"/>
            <w:noWrap/>
            <w:hideMark/>
          </w:tcPr>
          <w:p w14:paraId="47E17388" w14:textId="77777777" w:rsidR="00FB64D6" w:rsidRPr="00762BA9" w:rsidRDefault="00FB64D6" w:rsidP="00E36F1D">
            <w:pPr>
              <w:jc w:val="center"/>
              <w:rPr>
                <w:sz w:val="20"/>
                <w:szCs w:val="20"/>
                <w:lang w:eastAsia="en-GB"/>
              </w:rPr>
            </w:pPr>
          </w:p>
        </w:tc>
        <w:tc>
          <w:tcPr>
            <w:tcW w:w="510" w:type="dxa"/>
            <w:noWrap/>
            <w:hideMark/>
          </w:tcPr>
          <w:p w14:paraId="2F1A03F8" w14:textId="77777777" w:rsidR="00FB64D6" w:rsidRPr="002D4A16" w:rsidRDefault="00FB64D6" w:rsidP="00E36F1D">
            <w:pPr>
              <w:jc w:val="center"/>
              <w:rPr>
                <w:sz w:val="20"/>
                <w:szCs w:val="20"/>
                <w:lang w:eastAsia="en-GB"/>
              </w:rPr>
            </w:pPr>
          </w:p>
        </w:tc>
        <w:tc>
          <w:tcPr>
            <w:tcW w:w="510" w:type="dxa"/>
            <w:noWrap/>
            <w:hideMark/>
          </w:tcPr>
          <w:p w14:paraId="14171996" w14:textId="77777777" w:rsidR="00FB64D6" w:rsidRPr="002D4A16" w:rsidRDefault="00FB64D6" w:rsidP="00E36F1D">
            <w:pPr>
              <w:jc w:val="center"/>
              <w:rPr>
                <w:sz w:val="20"/>
                <w:szCs w:val="20"/>
                <w:lang w:eastAsia="en-GB"/>
              </w:rPr>
            </w:pPr>
          </w:p>
        </w:tc>
        <w:tc>
          <w:tcPr>
            <w:tcW w:w="510" w:type="dxa"/>
            <w:noWrap/>
            <w:hideMark/>
          </w:tcPr>
          <w:p w14:paraId="553D56D3" w14:textId="77777777" w:rsidR="00FB64D6" w:rsidRPr="002D4A16" w:rsidRDefault="00FB64D6" w:rsidP="00E36F1D">
            <w:pPr>
              <w:jc w:val="center"/>
              <w:rPr>
                <w:sz w:val="20"/>
                <w:szCs w:val="20"/>
                <w:lang w:eastAsia="en-GB"/>
              </w:rPr>
            </w:pPr>
          </w:p>
        </w:tc>
        <w:tc>
          <w:tcPr>
            <w:tcW w:w="510" w:type="dxa"/>
            <w:noWrap/>
            <w:hideMark/>
          </w:tcPr>
          <w:p w14:paraId="2D38B37F" w14:textId="77777777" w:rsidR="00FB64D6" w:rsidRPr="002D4A16" w:rsidRDefault="00FB64D6" w:rsidP="00E36F1D">
            <w:pPr>
              <w:jc w:val="center"/>
              <w:rPr>
                <w:sz w:val="20"/>
                <w:szCs w:val="20"/>
                <w:lang w:eastAsia="en-GB"/>
              </w:rPr>
            </w:pPr>
          </w:p>
        </w:tc>
        <w:tc>
          <w:tcPr>
            <w:tcW w:w="510" w:type="dxa"/>
            <w:noWrap/>
            <w:hideMark/>
          </w:tcPr>
          <w:p w14:paraId="734AD69E" w14:textId="77777777" w:rsidR="00FB64D6" w:rsidRPr="002D4A16" w:rsidRDefault="00FB64D6" w:rsidP="00E36F1D">
            <w:pPr>
              <w:jc w:val="center"/>
              <w:rPr>
                <w:sz w:val="20"/>
                <w:szCs w:val="20"/>
                <w:lang w:eastAsia="en-GB"/>
              </w:rPr>
            </w:pPr>
          </w:p>
        </w:tc>
      </w:tr>
      <w:tr w:rsidR="00FB64D6" w:rsidRPr="00003693" w14:paraId="3D336F39" w14:textId="77777777" w:rsidTr="00DF034C">
        <w:trPr>
          <w:trHeight w:val="260"/>
        </w:trPr>
        <w:tc>
          <w:tcPr>
            <w:tcW w:w="510" w:type="dxa"/>
            <w:noWrap/>
            <w:hideMark/>
          </w:tcPr>
          <w:p w14:paraId="54C8B406" w14:textId="77777777" w:rsidR="00FB64D6" w:rsidRPr="002D4A16" w:rsidRDefault="00FB64D6" w:rsidP="00E36F1D">
            <w:pPr>
              <w:jc w:val="center"/>
              <w:rPr>
                <w:sz w:val="20"/>
                <w:szCs w:val="20"/>
                <w:lang w:eastAsia="en-GB"/>
              </w:rPr>
            </w:pPr>
            <w:r w:rsidRPr="002D4A16">
              <w:rPr>
                <w:sz w:val="20"/>
                <w:szCs w:val="20"/>
                <w:lang w:eastAsia="en-GB"/>
              </w:rPr>
              <w:t>DC5</w:t>
            </w:r>
          </w:p>
        </w:tc>
        <w:tc>
          <w:tcPr>
            <w:tcW w:w="510" w:type="dxa"/>
            <w:noWrap/>
            <w:hideMark/>
          </w:tcPr>
          <w:p w14:paraId="32AF36AD" w14:textId="77777777" w:rsidR="00FB64D6" w:rsidRPr="002D4A16" w:rsidRDefault="00FB64D6" w:rsidP="00E36F1D">
            <w:pPr>
              <w:jc w:val="center"/>
              <w:rPr>
                <w:sz w:val="20"/>
                <w:szCs w:val="20"/>
                <w:lang w:eastAsia="en-GB"/>
              </w:rPr>
            </w:pPr>
            <w:r w:rsidRPr="002D4A16">
              <w:rPr>
                <w:sz w:val="20"/>
                <w:szCs w:val="20"/>
                <w:lang w:eastAsia="en-GB"/>
              </w:rPr>
              <w:t>-0.12</w:t>
            </w:r>
          </w:p>
        </w:tc>
        <w:tc>
          <w:tcPr>
            <w:tcW w:w="510" w:type="dxa"/>
            <w:noWrap/>
            <w:hideMark/>
          </w:tcPr>
          <w:p w14:paraId="06D1654A" w14:textId="77777777" w:rsidR="00FB64D6" w:rsidRPr="002D4A16" w:rsidRDefault="00FB64D6" w:rsidP="00E36F1D">
            <w:pPr>
              <w:jc w:val="center"/>
              <w:rPr>
                <w:sz w:val="20"/>
                <w:szCs w:val="20"/>
                <w:lang w:eastAsia="en-GB"/>
              </w:rPr>
            </w:pPr>
            <w:r w:rsidRPr="002D4A16">
              <w:rPr>
                <w:sz w:val="20"/>
                <w:szCs w:val="20"/>
                <w:lang w:eastAsia="en-GB"/>
              </w:rPr>
              <w:t>0.10</w:t>
            </w:r>
          </w:p>
        </w:tc>
        <w:tc>
          <w:tcPr>
            <w:tcW w:w="510" w:type="dxa"/>
            <w:noWrap/>
            <w:hideMark/>
          </w:tcPr>
          <w:p w14:paraId="2A278494" w14:textId="77777777" w:rsidR="00FB64D6" w:rsidRPr="002D4A16" w:rsidRDefault="00FB64D6" w:rsidP="00E36F1D">
            <w:pPr>
              <w:jc w:val="center"/>
              <w:rPr>
                <w:sz w:val="20"/>
                <w:szCs w:val="20"/>
                <w:lang w:eastAsia="en-GB"/>
              </w:rPr>
            </w:pPr>
            <w:r w:rsidRPr="002D4A16">
              <w:rPr>
                <w:sz w:val="20"/>
                <w:szCs w:val="20"/>
                <w:lang w:eastAsia="en-GB"/>
              </w:rPr>
              <w:t>0.36</w:t>
            </w:r>
          </w:p>
        </w:tc>
        <w:tc>
          <w:tcPr>
            <w:tcW w:w="510" w:type="dxa"/>
            <w:noWrap/>
            <w:hideMark/>
          </w:tcPr>
          <w:p w14:paraId="4915DA30" w14:textId="77777777" w:rsidR="00FB64D6" w:rsidRPr="00825721" w:rsidRDefault="00FB64D6" w:rsidP="00E36F1D">
            <w:pPr>
              <w:jc w:val="center"/>
              <w:rPr>
                <w:sz w:val="20"/>
                <w:szCs w:val="20"/>
                <w:lang w:eastAsia="en-GB"/>
              </w:rPr>
            </w:pPr>
            <w:r w:rsidRPr="00825721">
              <w:rPr>
                <w:sz w:val="20"/>
                <w:szCs w:val="20"/>
                <w:lang w:eastAsia="en-GB"/>
              </w:rPr>
              <w:t>0.67</w:t>
            </w:r>
          </w:p>
        </w:tc>
        <w:tc>
          <w:tcPr>
            <w:tcW w:w="510" w:type="dxa"/>
            <w:noWrap/>
            <w:hideMark/>
          </w:tcPr>
          <w:p w14:paraId="666034A8" w14:textId="77777777" w:rsidR="00FB64D6" w:rsidRPr="002D4A16" w:rsidRDefault="00FB64D6" w:rsidP="00E36F1D">
            <w:pPr>
              <w:jc w:val="center"/>
              <w:rPr>
                <w:sz w:val="20"/>
                <w:szCs w:val="20"/>
                <w:lang w:eastAsia="en-GB"/>
              </w:rPr>
            </w:pPr>
            <w:r w:rsidRPr="002D4A16">
              <w:rPr>
                <w:sz w:val="20"/>
                <w:szCs w:val="20"/>
                <w:lang w:eastAsia="en-GB"/>
              </w:rPr>
              <w:t>1.00</w:t>
            </w:r>
          </w:p>
        </w:tc>
        <w:tc>
          <w:tcPr>
            <w:tcW w:w="510" w:type="dxa"/>
            <w:noWrap/>
            <w:hideMark/>
          </w:tcPr>
          <w:p w14:paraId="13D10D57" w14:textId="77777777" w:rsidR="00FB64D6" w:rsidRPr="002D4A16" w:rsidRDefault="00FB64D6" w:rsidP="00E36F1D">
            <w:pPr>
              <w:jc w:val="center"/>
              <w:rPr>
                <w:sz w:val="20"/>
                <w:szCs w:val="20"/>
                <w:lang w:eastAsia="en-GB"/>
              </w:rPr>
            </w:pPr>
          </w:p>
        </w:tc>
        <w:tc>
          <w:tcPr>
            <w:tcW w:w="510" w:type="dxa"/>
            <w:noWrap/>
            <w:hideMark/>
          </w:tcPr>
          <w:p w14:paraId="55F98331" w14:textId="77777777" w:rsidR="00FB64D6" w:rsidRPr="002D4A16" w:rsidRDefault="00FB64D6" w:rsidP="00E36F1D">
            <w:pPr>
              <w:jc w:val="center"/>
              <w:rPr>
                <w:sz w:val="20"/>
                <w:szCs w:val="20"/>
                <w:lang w:eastAsia="en-GB"/>
              </w:rPr>
            </w:pPr>
          </w:p>
        </w:tc>
        <w:tc>
          <w:tcPr>
            <w:tcW w:w="510" w:type="dxa"/>
            <w:noWrap/>
            <w:hideMark/>
          </w:tcPr>
          <w:p w14:paraId="602ADEAB" w14:textId="77777777" w:rsidR="00FB64D6" w:rsidRPr="002D4A16" w:rsidRDefault="00FB64D6" w:rsidP="00E36F1D">
            <w:pPr>
              <w:jc w:val="center"/>
              <w:rPr>
                <w:sz w:val="20"/>
                <w:szCs w:val="20"/>
                <w:lang w:eastAsia="en-GB"/>
              </w:rPr>
            </w:pPr>
          </w:p>
        </w:tc>
        <w:tc>
          <w:tcPr>
            <w:tcW w:w="510" w:type="dxa"/>
            <w:noWrap/>
            <w:hideMark/>
          </w:tcPr>
          <w:p w14:paraId="67AD273A" w14:textId="77777777" w:rsidR="00FB64D6" w:rsidRPr="00762BA9" w:rsidRDefault="00FB64D6" w:rsidP="00E36F1D">
            <w:pPr>
              <w:jc w:val="center"/>
              <w:rPr>
                <w:sz w:val="20"/>
                <w:szCs w:val="20"/>
                <w:lang w:eastAsia="en-GB"/>
              </w:rPr>
            </w:pPr>
          </w:p>
        </w:tc>
        <w:tc>
          <w:tcPr>
            <w:tcW w:w="510" w:type="dxa"/>
            <w:noWrap/>
            <w:hideMark/>
          </w:tcPr>
          <w:p w14:paraId="78C6C57E" w14:textId="77777777" w:rsidR="00FB64D6" w:rsidRPr="002D4A16" w:rsidRDefault="00FB64D6" w:rsidP="00E36F1D">
            <w:pPr>
              <w:jc w:val="center"/>
              <w:rPr>
                <w:sz w:val="20"/>
                <w:szCs w:val="20"/>
                <w:lang w:eastAsia="en-GB"/>
              </w:rPr>
            </w:pPr>
          </w:p>
        </w:tc>
        <w:tc>
          <w:tcPr>
            <w:tcW w:w="510" w:type="dxa"/>
            <w:noWrap/>
            <w:hideMark/>
          </w:tcPr>
          <w:p w14:paraId="7C93626A" w14:textId="77777777" w:rsidR="00FB64D6" w:rsidRPr="002D4A16" w:rsidRDefault="00FB64D6" w:rsidP="00E36F1D">
            <w:pPr>
              <w:jc w:val="center"/>
              <w:rPr>
                <w:sz w:val="20"/>
                <w:szCs w:val="20"/>
                <w:lang w:eastAsia="en-GB"/>
              </w:rPr>
            </w:pPr>
          </w:p>
        </w:tc>
      </w:tr>
      <w:tr w:rsidR="00FB64D6" w:rsidRPr="00003693" w14:paraId="2C95DA8D" w14:textId="77777777" w:rsidTr="00DF034C">
        <w:trPr>
          <w:trHeight w:val="260"/>
        </w:trPr>
        <w:tc>
          <w:tcPr>
            <w:tcW w:w="510" w:type="dxa"/>
            <w:noWrap/>
            <w:hideMark/>
          </w:tcPr>
          <w:p w14:paraId="793EBB24" w14:textId="77777777" w:rsidR="00FB64D6" w:rsidRPr="002D4A16" w:rsidRDefault="00FB64D6" w:rsidP="00E36F1D">
            <w:pPr>
              <w:jc w:val="center"/>
              <w:rPr>
                <w:sz w:val="20"/>
                <w:szCs w:val="20"/>
                <w:lang w:eastAsia="en-GB"/>
              </w:rPr>
            </w:pPr>
            <w:r w:rsidRPr="002D4A16">
              <w:rPr>
                <w:sz w:val="20"/>
                <w:szCs w:val="20"/>
                <w:lang w:eastAsia="en-GB"/>
              </w:rPr>
              <w:t>MP</w:t>
            </w:r>
          </w:p>
        </w:tc>
        <w:tc>
          <w:tcPr>
            <w:tcW w:w="510" w:type="dxa"/>
            <w:noWrap/>
            <w:hideMark/>
          </w:tcPr>
          <w:p w14:paraId="769E4152" w14:textId="77777777" w:rsidR="00FB64D6" w:rsidRPr="002D4A16" w:rsidRDefault="00FB64D6" w:rsidP="00E36F1D">
            <w:pPr>
              <w:jc w:val="center"/>
              <w:rPr>
                <w:sz w:val="20"/>
                <w:szCs w:val="20"/>
                <w:lang w:eastAsia="en-GB"/>
              </w:rPr>
            </w:pPr>
            <w:r w:rsidRPr="002D4A16">
              <w:rPr>
                <w:sz w:val="20"/>
                <w:szCs w:val="20"/>
                <w:lang w:eastAsia="en-GB"/>
              </w:rPr>
              <w:t>0.24</w:t>
            </w:r>
          </w:p>
        </w:tc>
        <w:tc>
          <w:tcPr>
            <w:tcW w:w="510" w:type="dxa"/>
            <w:noWrap/>
            <w:hideMark/>
          </w:tcPr>
          <w:p w14:paraId="303CE0B3" w14:textId="77777777" w:rsidR="00FB64D6" w:rsidRPr="002D4A16" w:rsidRDefault="00FB64D6" w:rsidP="00E36F1D">
            <w:pPr>
              <w:jc w:val="center"/>
              <w:rPr>
                <w:sz w:val="20"/>
                <w:szCs w:val="20"/>
                <w:lang w:eastAsia="en-GB"/>
              </w:rPr>
            </w:pPr>
            <w:r w:rsidRPr="002D4A16">
              <w:rPr>
                <w:sz w:val="20"/>
                <w:szCs w:val="20"/>
                <w:lang w:eastAsia="en-GB"/>
              </w:rPr>
              <w:t>0.33</w:t>
            </w:r>
          </w:p>
        </w:tc>
        <w:tc>
          <w:tcPr>
            <w:tcW w:w="510" w:type="dxa"/>
            <w:noWrap/>
            <w:hideMark/>
          </w:tcPr>
          <w:p w14:paraId="2A84FAE3" w14:textId="77777777" w:rsidR="00FB64D6" w:rsidRPr="002D4A16" w:rsidRDefault="00FB64D6" w:rsidP="00E36F1D">
            <w:pPr>
              <w:jc w:val="center"/>
              <w:rPr>
                <w:sz w:val="20"/>
                <w:szCs w:val="20"/>
                <w:lang w:eastAsia="en-GB"/>
              </w:rPr>
            </w:pPr>
            <w:r w:rsidRPr="002D4A16">
              <w:rPr>
                <w:sz w:val="20"/>
                <w:szCs w:val="20"/>
                <w:lang w:eastAsia="en-GB"/>
              </w:rPr>
              <w:t>0.19</w:t>
            </w:r>
          </w:p>
        </w:tc>
        <w:tc>
          <w:tcPr>
            <w:tcW w:w="510" w:type="dxa"/>
            <w:noWrap/>
            <w:hideMark/>
          </w:tcPr>
          <w:p w14:paraId="4A99915C" w14:textId="77777777" w:rsidR="00FB64D6" w:rsidRPr="002D4A16" w:rsidRDefault="00FB64D6" w:rsidP="00E36F1D">
            <w:pPr>
              <w:jc w:val="center"/>
              <w:rPr>
                <w:sz w:val="20"/>
                <w:szCs w:val="20"/>
                <w:lang w:eastAsia="en-GB"/>
              </w:rPr>
            </w:pPr>
            <w:r w:rsidRPr="002D4A16">
              <w:rPr>
                <w:sz w:val="20"/>
                <w:szCs w:val="20"/>
                <w:lang w:eastAsia="en-GB"/>
              </w:rPr>
              <w:t>0.11</w:t>
            </w:r>
          </w:p>
        </w:tc>
        <w:tc>
          <w:tcPr>
            <w:tcW w:w="510" w:type="dxa"/>
            <w:noWrap/>
            <w:hideMark/>
          </w:tcPr>
          <w:p w14:paraId="006A476C" w14:textId="77777777" w:rsidR="00FB64D6" w:rsidRPr="002D4A16" w:rsidRDefault="00FB64D6" w:rsidP="00E36F1D">
            <w:pPr>
              <w:jc w:val="center"/>
              <w:rPr>
                <w:sz w:val="20"/>
                <w:szCs w:val="20"/>
                <w:lang w:eastAsia="en-GB"/>
              </w:rPr>
            </w:pPr>
            <w:r w:rsidRPr="002D4A16">
              <w:rPr>
                <w:sz w:val="20"/>
                <w:szCs w:val="20"/>
                <w:lang w:eastAsia="en-GB"/>
              </w:rPr>
              <w:t>-0.40</w:t>
            </w:r>
          </w:p>
        </w:tc>
        <w:tc>
          <w:tcPr>
            <w:tcW w:w="510" w:type="dxa"/>
            <w:noWrap/>
            <w:hideMark/>
          </w:tcPr>
          <w:p w14:paraId="0842BB47" w14:textId="77777777" w:rsidR="00FB64D6" w:rsidRPr="002D4A16" w:rsidRDefault="00FB64D6" w:rsidP="00E36F1D">
            <w:pPr>
              <w:jc w:val="center"/>
              <w:rPr>
                <w:sz w:val="20"/>
                <w:szCs w:val="20"/>
                <w:lang w:eastAsia="en-GB"/>
              </w:rPr>
            </w:pPr>
            <w:r w:rsidRPr="002D4A16">
              <w:rPr>
                <w:sz w:val="20"/>
                <w:szCs w:val="20"/>
                <w:lang w:eastAsia="en-GB"/>
              </w:rPr>
              <w:t>1.00</w:t>
            </w:r>
          </w:p>
        </w:tc>
        <w:tc>
          <w:tcPr>
            <w:tcW w:w="510" w:type="dxa"/>
            <w:noWrap/>
            <w:hideMark/>
          </w:tcPr>
          <w:p w14:paraId="03173963" w14:textId="77777777" w:rsidR="00FB64D6" w:rsidRPr="002D4A16" w:rsidRDefault="00FB64D6" w:rsidP="00E36F1D">
            <w:pPr>
              <w:jc w:val="center"/>
              <w:rPr>
                <w:sz w:val="20"/>
                <w:szCs w:val="20"/>
                <w:lang w:eastAsia="en-GB"/>
              </w:rPr>
            </w:pPr>
          </w:p>
        </w:tc>
        <w:tc>
          <w:tcPr>
            <w:tcW w:w="510" w:type="dxa"/>
            <w:noWrap/>
            <w:hideMark/>
          </w:tcPr>
          <w:p w14:paraId="2D01387C" w14:textId="77777777" w:rsidR="00FB64D6" w:rsidRPr="002D4A16" w:rsidRDefault="00FB64D6" w:rsidP="00E36F1D">
            <w:pPr>
              <w:jc w:val="center"/>
              <w:rPr>
                <w:sz w:val="20"/>
                <w:szCs w:val="20"/>
                <w:lang w:eastAsia="en-GB"/>
              </w:rPr>
            </w:pPr>
          </w:p>
        </w:tc>
        <w:tc>
          <w:tcPr>
            <w:tcW w:w="510" w:type="dxa"/>
            <w:noWrap/>
            <w:hideMark/>
          </w:tcPr>
          <w:p w14:paraId="22E0C102" w14:textId="77777777" w:rsidR="00FB64D6" w:rsidRPr="002D4A16" w:rsidRDefault="00FB64D6" w:rsidP="00E36F1D">
            <w:pPr>
              <w:jc w:val="center"/>
              <w:rPr>
                <w:sz w:val="20"/>
                <w:szCs w:val="20"/>
                <w:lang w:eastAsia="en-GB"/>
              </w:rPr>
            </w:pPr>
          </w:p>
        </w:tc>
        <w:tc>
          <w:tcPr>
            <w:tcW w:w="510" w:type="dxa"/>
            <w:noWrap/>
            <w:hideMark/>
          </w:tcPr>
          <w:p w14:paraId="2359354B" w14:textId="77777777" w:rsidR="00FB64D6" w:rsidRPr="002D4A16" w:rsidRDefault="00FB64D6" w:rsidP="00E36F1D">
            <w:pPr>
              <w:jc w:val="center"/>
              <w:rPr>
                <w:sz w:val="20"/>
                <w:szCs w:val="20"/>
                <w:lang w:eastAsia="en-GB"/>
              </w:rPr>
            </w:pPr>
          </w:p>
        </w:tc>
        <w:tc>
          <w:tcPr>
            <w:tcW w:w="510" w:type="dxa"/>
            <w:noWrap/>
            <w:hideMark/>
          </w:tcPr>
          <w:p w14:paraId="305E4BFC" w14:textId="77777777" w:rsidR="00FB64D6" w:rsidRPr="002D4A16" w:rsidRDefault="00FB64D6" w:rsidP="00E36F1D">
            <w:pPr>
              <w:jc w:val="center"/>
              <w:rPr>
                <w:sz w:val="20"/>
                <w:szCs w:val="20"/>
                <w:lang w:eastAsia="en-GB"/>
              </w:rPr>
            </w:pPr>
          </w:p>
        </w:tc>
      </w:tr>
      <w:tr w:rsidR="00FB64D6" w:rsidRPr="00003693" w14:paraId="0B89F344" w14:textId="77777777" w:rsidTr="00DF034C">
        <w:trPr>
          <w:trHeight w:val="260"/>
        </w:trPr>
        <w:tc>
          <w:tcPr>
            <w:tcW w:w="510" w:type="dxa"/>
            <w:noWrap/>
            <w:hideMark/>
          </w:tcPr>
          <w:p w14:paraId="0BEE26CF" w14:textId="77777777" w:rsidR="00FB64D6" w:rsidRPr="002D4A16" w:rsidRDefault="00FB64D6" w:rsidP="00E36F1D">
            <w:pPr>
              <w:jc w:val="center"/>
              <w:rPr>
                <w:sz w:val="20"/>
                <w:szCs w:val="20"/>
                <w:lang w:eastAsia="en-GB"/>
              </w:rPr>
            </w:pPr>
            <w:r w:rsidRPr="002D4A16">
              <w:rPr>
                <w:sz w:val="20"/>
                <w:szCs w:val="20"/>
                <w:lang w:eastAsia="en-GB"/>
              </w:rPr>
              <w:t>EP</w:t>
            </w:r>
          </w:p>
        </w:tc>
        <w:tc>
          <w:tcPr>
            <w:tcW w:w="510" w:type="dxa"/>
            <w:noWrap/>
            <w:hideMark/>
          </w:tcPr>
          <w:p w14:paraId="4A538B48" w14:textId="77777777" w:rsidR="00FB64D6" w:rsidRPr="002D4A16" w:rsidRDefault="00FB64D6" w:rsidP="00E36F1D">
            <w:pPr>
              <w:jc w:val="center"/>
              <w:rPr>
                <w:sz w:val="20"/>
                <w:szCs w:val="20"/>
                <w:lang w:eastAsia="en-GB"/>
              </w:rPr>
            </w:pPr>
            <w:r w:rsidRPr="002D4A16">
              <w:rPr>
                <w:sz w:val="20"/>
                <w:szCs w:val="20"/>
                <w:lang w:eastAsia="en-GB"/>
              </w:rPr>
              <w:t>0.03</w:t>
            </w:r>
          </w:p>
        </w:tc>
        <w:tc>
          <w:tcPr>
            <w:tcW w:w="510" w:type="dxa"/>
            <w:noWrap/>
            <w:hideMark/>
          </w:tcPr>
          <w:p w14:paraId="02133492" w14:textId="77777777" w:rsidR="00FB64D6" w:rsidRPr="002D4A16" w:rsidRDefault="00FB64D6" w:rsidP="00E36F1D">
            <w:pPr>
              <w:jc w:val="center"/>
              <w:rPr>
                <w:sz w:val="20"/>
                <w:szCs w:val="20"/>
                <w:lang w:eastAsia="en-GB"/>
              </w:rPr>
            </w:pPr>
            <w:r w:rsidRPr="002D4A16">
              <w:rPr>
                <w:sz w:val="20"/>
                <w:szCs w:val="20"/>
                <w:lang w:eastAsia="en-GB"/>
              </w:rPr>
              <w:t>0.28</w:t>
            </w:r>
          </w:p>
        </w:tc>
        <w:tc>
          <w:tcPr>
            <w:tcW w:w="510" w:type="dxa"/>
            <w:noWrap/>
            <w:hideMark/>
          </w:tcPr>
          <w:p w14:paraId="35D473F2" w14:textId="77777777" w:rsidR="00FB64D6" w:rsidRPr="002D4A16" w:rsidRDefault="00FB64D6" w:rsidP="00E36F1D">
            <w:pPr>
              <w:jc w:val="center"/>
              <w:rPr>
                <w:sz w:val="20"/>
                <w:szCs w:val="20"/>
                <w:lang w:eastAsia="en-GB"/>
              </w:rPr>
            </w:pPr>
            <w:r w:rsidRPr="002D4A16">
              <w:rPr>
                <w:sz w:val="20"/>
                <w:szCs w:val="20"/>
                <w:lang w:eastAsia="en-GB"/>
              </w:rPr>
              <w:t>0.09</w:t>
            </w:r>
          </w:p>
        </w:tc>
        <w:tc>
          <w:tcPr>
            <w:tcW w:w="510" w:type="dxa"/>
            <w:noWrap/>
            <w:hideMark/>
          </w:tcPr>
          <w:p w14:paraId="3270D984" w14:textId="77777777" w:rsidR="00FB64D6" w:rsidRPr="002D4A16" w:rsidRDefault="00FB64D6" w:rsidP="00E36F1D">
            <w:pPr>
              <w:jc w:val="center"/>
              <w:rPr>
                <w:sz w:val="20"/>
                <w:szCs w:val="20"/>
                <w:lang w:eastAsia="en-GB"/>
              </w:rPr>
            </w:pPr>
            <w:r w:rsidRPr="002D4A16">
              <w:rPr>
                <w:sz w:val="20"/>
                <w:szCs w:val="20"/>
                <w:lang w:eastAsia="en-GB"/>
              </w:rPr>
              <w:t>0.10</w:t>
            </w:r>
          </w:p>
        </w:tc>
        <w:tc>
          <w:tcPr>
            <w:tcW w:w="510" w:type="dxa"/>
            <w:noWrap/>
            <w:hideMark/>
          </w:tcPr>
          <w:p w14:paraId="2E557C30" w14:textId="77777777" w:rsidR="00FB64D6" w:rsidRPr="002D4A16" w:rsidRDefault="00FB64D6" w:rsidP="00E36F1D">
            <w:pPr>
              <w:jc w:val="center"/>
              <w:rPr>
                <w:sz w:val="20"/>
                <w:szCs w:val="20"/>
                <w:lang w:eastAsia="en-GB"/>
              </w:rPr>
            </w:pPr>
            <w:r w:rsidRPr="002D4A16">
              <w:rPr>
                <w:sz w:val="20"/>
                <w:szCs w:val="20"/>
                <w:lang w:eastAsia="en-GB"/>
              </w:rPr>
              <w:t>-0.36</w:t>
            </w:r>
          </w:p>
        </w:tc>
        <w:tc>
          <w:tcPr>
            <w:tcW w:w="510" w:type="dxa"/>
            <w:noWrap/>
            <w:hideMark/>
          </w:tcPr>
          <w:p w14:paraId="208A121C" w14:textId="77777777" w:rsidR="00FB64D6" w:rsidRPr="00825721" w:rsidRDefault="00FB64D6" w:rsidP="00E36F1D">
            <w:pPr>
              <w:jc w:val="center"/>
              <w:rPr>
                <w:bCs/>
                <w:sz w:val="20"/>
                <w:szCs w:val="20"/>
                <w:lang w:eastAsia="en-GB"/>
              </w:rPr>
            </w:pPr>
            <w:r w:rsidRPr="00825721">
              <w:rPr>
                <w:bCs/>
                <w:sz w:val="20"/>
                <w:szCs w:val="20"/>
                <w:lang w:eastAsia="en-GB"/>
              </w:rPr>
              <w:t>0.62</w:t>
            </w:r>
          </w:p>
        </w:tc>
        <w:tc>
          <w:tcPr>
            <w:tcW w:w="510" w:type="dxa"/>
            <w:noWrap/>
            <w:hideMark/>
          </w:tcPr>
          <w:p w14:paraId="6BE57963" w14:textId="77777777" w:rsidR="00FB64D6" w:rsidRPr="00825721" w:rsidRDefault="00FB64D6" w:rsidP="00E36F1D">
            <w:pPr>
              <w:jc w:val="center"/>
              <w:rPr>
                <w:bCs/>
                <w:sz w:val="20"/>
                <w:szCs w:val="20"/>
                <w:lang w:eastAsia="en-GB"/>
              </w:rPr>
            </w:pPr>
            <w:r w:rsidRPr="00825721">
              <w:rPr>
                <w:bCs/>
                <w:sz w:val="20"/>
                <w:szCs w:val="20"/>
                <w:lang w:eastAsia="en-GB"/>
              </w:rPr>
              <w:t>1.00</w:t>
            </w:r>
          </w:p>
        </w:tc>
        <w:tc>
          <w:tcPr>
            <w:tcW w:w="510" w:type="dxa"/>
            <w:noWrap/>
            <w:hideMark/>
          </w:tcPr>
          <w:p w14:paraId="5D6EB42A" w14:textId="77777777" w:rsidR="00FB64D6" w:rsidRPr="00825721" w:rsidRDefault="00FB64D6" w:rsidP="00E36F1D">
            <w:pPr>
              <w:jc w:val="center"/>
              <w:rPr>
                <w:bCs/>
                <w:sz w:val="20"/>
                <w:szCs w:val="20"/>
                <w:lang w:eastAsia="en-GB"/>
              </w:rPr>
            </w:pPr>
          </w:p>
        </w:tc>
        <w:tc>
          <w:tcPr>
            <w:tcW w:w="510" w:type="dxa"/>
            <w:noWrap/>
            <w:hideMark/>
          </w:tcPr>
          <w:p w14:paraId="7B0289FE" w14:textId="77777777" w:rsidR="00FB64D6" w:rsidRPr="002D4A16" w:rsidRDefault="00FB64D6" w:rsidP="00E36F1D">
            <w:pPr>
              <w:jc w:val="center"/>
              <w:rPr>
                <w:sz w:val="20"/>
                <w:szCs w:val="20"/>
                <w:lang w:eastAsia="en-GB"/>
              </w:rPr>
            </w:pPr>
          </w:p>
        </w:tc>
        <w:tc>
          <w:tcPr>
            <w:tcW w:w="510" w:type="dxa"/>
            <w:noWrap/>
            <w:hideMark/>
          </w:tcPr>
          <w:p w14:paraId="2B74D434" w14:textId="77777777" w:rsidR="00FB64D6" w:rsidRPr="002D4A16" w:rsidRDefault="00FB64D6" w:rsidP="00E36F1D">
            <w:pPr>
              <w:jc w:val="center"/>
              <w:rPr>
                <w:sz w:val="20"/>
                <w:szCs w:val="20"/>
                <w:lang w:eastAsia="en-GB"/>
              </w:rPr>
            </w:pPr>
          </w:p>
        </w:tc>
        <w:tc>
          <w:tcPr>
            <w:tcW w:w="510" w:type="dxa"/>
            <w:noWrap/>
            <w:hideMark/>
          </w:tcPr>
          <w:p w14:paraId="3BFD9D57" w14:textId="77777777" w:rsidR="00FB64D6" w:rsidRPr="002D4A16" w:rsidRDefault="00FB64D6" w:rsidP="00E36F1D">
            <w:pPr>
              <w:jc w:val="center"/>
              <w:rPr>
                <w:sz w:val="20"/>
                <w:szCs w:val="20"/>
                <w:lang w:eastAsia="en-GB"/>
              </w:rPr>
            </w:pPr>
          </w:p>
        </w:tc>
      </w:tr>
      <w:tr w:rsidR="00FB64D6" w:rsidRPr="00003693" w14:paraId="327A60C3" w14:textId="77777777" w:rsidTr="00DF034C">
        <w:trPr>
          <w:trHeight w:val="260"/>
        </w:trPr>
        <w:tc>
          <w:tcPr>
            <w:tcW w:w="510" w:type="dxa"/>
            <w:noWrap/>
            <w:hideMark/>
          </w:tcPr>
          <w:p w14:paraId="46463751" w14:textId="77777777" w:rsidR="00FB64D6" w:rsidRPr="002D4A16" w:rsidRDefault="00FB64D6" w:rsidP="00E36F1D">
            <w:pPr>
              <w:jc w:val="center"/>
              <w:rPr>
                <w:sz w:val="20"/>
                <w:szCs w:val="20"/>
                <w:lang w:eastAsia="en-GB"/>
              </w:rPr>
            </w:pPr>
            <w:r w:rsidRPr="002D4A16">
              <w:rPr>
                <w:sz w:val="20"/>
                <w:szCs w:val="20"/>
                <w:lang w:eastAsia="en-GB"/>
              </w:rPr>
              <w:t>PP</w:t>
            </w:r>
          </w:p>
        </w:tc>
        <w:tc>
          <w:tcPr>
            <w:tcW w:w="510" w:type="dxa"/>
            <w:noWrap/>
            <w:hideMark/>
          </w:tcPr>
          <w:p w14:paraId="0EC5006F" w14:textId="77777777" w:rsidR="00FB64D6" w:rsidRPr="002D4A16" w:rsidRDefault="00FB64D6" w:rsidP="00E36F1D">
            <w:pPr>
              <w:jc w:val="center"/>
              <w:rPr>
                <w:sz w:val="20"/>
                <w:szCs w:val="20"/>
                <w:lang w:eastAsia="en-GB"/>
              </w:rPr>
            </w:pPr>
            <w:r w:rsidRPr="002D4A16">
              <w:rPr>
                <w:sz w:val="20"/>
                <w:szCs w:val="20"/>
                <w:lang w:eastAsia="en-GB"/>
              </w:rPr>
              <w:t>0.09</w:t>
            </w:r>
          </w:p>
        </w:tc>
        <w:tc>
          <w:tcPr>
            <w:tcW w:w="510" w:type="dxa"/>
            <w:noWrap/>
            <w:hideMark/>
          </w:tcPr>
          <w:p w14:paraId="36AE6C48" w14:textId="77777777" w:rsidR="00FB64D6" w:rsidRPr="002D4A16" w:rsidRDefault="00FB64D6" w:rsidP="00E36F1D">
            <w:pPr>
              <w:jc w:val="center"/>
              <w:rPr>
                <w:sz w:val="20"/>
                <w:szCs w:val="20"/>
                <w:lang w:eastAsia="en-GB"/>
              </w:rPr>
            </w:pPr>
            <w:r w:rsidRPr="002D4A16">
              <w:rPr>
                <w:sz w:val="20"/>
                <w:szCs w:val="20"/>
                <w:lang w:eastAsia="en-GB"/>
              </w:rPr>
              <w:t>0.29</w:t>
            </w:r>
          </w:p>
        </w:tc>
        <w:tc>
          <w:tcPr>
            <w:tcW w:w="510" w:type="dxa"/>
            <w:noWrap/>
            <w:hideMark/>
          </w:tcPr>
          <w:p w14:paraId="5C7CC458" w14:textId="77777777" w:rsidR="00FB64D6" w:rsidRPr="002D4A16" w:rsidRDefault="00FB64D6" w:rsidP="00E36F1D">
            <w:pPr>
              <w:jc w:val="center"/>
              <w:rPr>
                <w:sz w:val="20"/>
                <w:szCs w:val="20"/>
                <w:lang w:eastAsia="en-GB"/>
              </w:rPr>
            </w:pPr>
            <w:r w:rsidRPr="002D4A16">
              <w:rPr>
                <w:sz w:val="20"/>
                <w:szCs w:val="20"/>
                <w:lang w:eastAsia="en-GB"/>
              </w:rPr>
              <w:t>0.04</w:t>
            </w:r>
          </w:p>
        </w:tc>
        <w:tc>
          <w:tcPr>
            <w:tcW w:w="510" w:type="dxa"/>
            <w:noWrap/>
            <w:hideMark/>
          </w:tcPr>
          <w:p w14:paraId="39855B08" w14:textId="77777777" w:rsidR="00FB64D6" w:rsidRPr="002D4A16" w:rsidRDefault="00FB64D6" w:rsidP="00E36F1D">
            <w:pPr>
              <w:jc w:val="center"/>
              <w:rPr>
                <w:sz w:val="20"/>
                <w:szCs w:val="20"/>
                <w:lang w:eastAsia="en-GB"/>
              </w:rPr>
            </w:pPr>
            <w:r w:rsidRPr="002D4A16">
              <w:rPr>
                <w:sz w:val="20"/>
                <w:szCs w:val="20"/>
                <w:lang w:eastAsia="en-GB"/>
              </w:rPr>
              <w:t>-0.08</w:t>
            </w:r>
          </w:p>
        </w:tc>
        <w:tc>
          <w:tcPr>
            <w:tcW w:w="510" w:type="dxa"/>
            <w:noWrap/>
            <w:hideMark/>
          </w:tcPr>
          <w:p w14:paraId="4C020D6F" w14:textId="77777777" w:rsidR="00FB64D6" w:rsidRPr="002D4A16" w:rsidRDefault="00FB64D6" w:rsidP="00E36F1D">
            <w:pPr>
              <w:jc w:val="center"/>
              <w:rPr>
                <w:sz w:val="20"/>
                <w:szCs w:val="20"/>
                <w:lang w:eastAsia="en-GB"/>
              </w:rPr>
            </w:pPr>
            <w:r w:rsidRPr="002D4A16">
              <w:rPr>
                <w:sz w:val="20"/>
                <w:szCs w:val="20"/>
                <w:lang w:eastAsia="en-GB"/>
              </w:rPr>
              <w:t>-0.51</w:t>
            </w:r>
          </w:p>
        </w:tc>
        <w:tc>
          <w:tcPr>
            <w:tcW w:w="510" w:type="dxa"/>
            <w:noWrap/>
            <w:hideMark/>
          </w:tcPr>
          <w:p w14:paraId="05CA38C4" w14:textId="77777777" w:rsidR="00FB64D6" w:rsidRPr="00825721" w:rsidRDefault="00FB64D6" w:rsidP="00E36F1D">
            <w:pPr>
              <w:jc w:val="center"/>
              <w:rPr>
                <w:bCs/>
                <w:sz w:val="20"/>
                <w:szCs w:val="20"/>
                <w:lang w:eastAsia="en-GB"/>
              </w:rPr>
            </w:pPr>
            <w:r w:rsidRPr="00825721">
              <w:rPr>
                <w:bCs/>
                <w:sz w:val="20"/>
                <w:szCs w:val="20"/>
                <w:lang w:eastAsia="en-GB"/>
              </w:rPr>
              <w:t>0.64</w:t>
            </w:r>
          </w:p>
        </w:tc>
        <w:tc>
          <w:tcPr>
            <w:tcW w:w="510" w:type="dxa"/>
            <w:noWrap/>
            <w:hideMark/>
          </w:tcPr>
          <w:p w14:paraId="39F057B9" w14:textId="77777777" w:rsidR="00FB64D6" w:rsidRPr="00825721" w:rsidRDefault="00FB64D6" w:rsidP="00E36F1D">
            <w:pPr>
              <w:jc w:val="center"/>
              <w:rPr>
                <w:bCs/>
                <w:sz w:val="20"/>
                <w:szCs w:val="20"/>
                <w:lang w:eastAsia="en-GB"/>
              </w:rPr>
            </w:pPr>
            <w:r w:rsidRPr="00825721">
              <w:rPr>
                <w:bCs/>
                <w:sz w:val="20"/>
                <w:szCs w:val="20"/>
                <w:lang w:eastAsia="en-GB"/>
              </w:rPr>
              <w:t>0.80</w:t>
            </w:r>
          </w:p>
        </w:tc>
        <w:tc>
          <w:tcPr>
            <w:tcW w:w="510" w:type="dxa"/>
            <w:noWrap/>
            <w:hideMark/>
          </w:tcPr>
          <w:p w14:paraId="5462279A" w14:textId="77777777" w:rsidR="00FB64D6" w:rsidRPr="00825721" w:rsidRDefault="00FB64D6" w:rsidP="00E36F1D">
            <w:pPr>
              <w:jc w:val="center"/>
              <w:rPr>
                <w:bCs/>
                <w:sz w:val="20"/>
                <w:szCs w:val="20"/>
                <w:lang w:eastAsia="en-GB"/>
              </w:rPr>
            </w:pPr>
            <w:r w:rsidRPr="00825721">
              <w:rPr>
                <w:bCs/>
                <w:sz w:val="20"/>
                <w:szCs w:val="20"/>
                <w:lang w:eastAsia="en-GB"/>
              </w:rPr>
              <w:t>1.00</w:t>
            </w:r>
          </w:p>
        </w:tc>
        <w:tc>
          <w:tcPr>
            <w:tcW w:w="510" w:type="dxa"/>
            <w:noWrap/>
            <w:hideMark/>
          </w:tcPr>
          <w:p w14:paraId="54961F27" w14:textId="77777777" w:rsidR="00FB64D6" w:rsidRPr="00825721" w:rsidRDefault="00FB64D6" w:rsidP="00E36F1D">
            <w:pPr>
              <w:jc w:val="center"/>
              <w:rPr>
                <w:bCs/>
                <w:sz w:val="20"/>
                <w:szCs w:val="20"/>
                <w:lang w:eastAsia="en-GB"/>
              </w:rPr>
            </w:pPr>
          </w:p>
        </w:tc>
        <w:tc>
          <w:tcPr>
            <w:tcW w:w="510" w:type="dxa"/>
            <w:noWrap/>
            <w:hideMark/>
          </w:tcPr>
          <w:p w14:paraId="1E35FDB3" w14:textId="77777777" w:rsidR="00FB64D6" w:rsidRPr="002D4A16" w:rsidRDefault="00FB64D6" w:rsidP="00E36F1D">
            <w:pPr>
              <w:jc w:val="center"/>
              <w:rPr>
                <w:sz w:val="20"/>
                <w:szCs w:val="20"/>
                <w:lang w:eastAsia="en-GB"/>
              </w:rPr>
            </w:pPr>
          </w:p>
        </w:tc>
        <w:tc>
          <w:tcPr>
            <w:tcW w:w="510" w:type="dxa"/>
            <w:noWrap/>
            <w:hideMark/>
          </w:tcPr>
          <w:p w14:paraId="18529066" w14:textId="77777777" w:rsidR="00FB64D6" w:rsidRPr="002D4A16" w:rsidRDefault="00FB64D6" w:rsidP="00E36F1D">
            <w:pPr>
              <w:jc w:val="center"/>
              <w:rPr>
                <w:sz w:val="20"/>
                <w:szCs w:val="20"/>
                <w:lang w:eastAsia="en-GB"/>
              </w:rPr>
            </w:pPr>
          </w:p>
        </w:tc>
      </w:tr>
      <w:tr w:rsidR="00FB64D6" w:rsidRPr="00003693" w14:paraId="7F60515A" w14:textId="77777777" w:rsidTr="00DF034C">
        <w:trPr>
          <w:trHeight w:val="260"/>
        </w:trPr>
        <w:tc>
          <w:tcPr>
            <w:tcW w:w="510" w:type="dxa"/>
            <w:noWrap/>
            <w:hideMark/>
          </w:tcPr>
          <w:p w14:paraId="1BDEEC2A" w14:textId="77777777" w:rsidR="00FB64D6" w:rsidRPr="002D4A16" w:rsidRDefault="00FB64D6" w:rsidP="00E36F1D">
            <w:pPr>
              <w:jc w:val="center"/>
              <w:rPr>
                <w:sz w:val="20"/>
                <w:szCs w:val="20"/>
                <w:lang w:eastAsia="en-GB"/>
              </w:rPr>
            </w:pPr>
            <w:r w:rsidRPr="002D4A16">
              <w:rPr>
                <w:sz w:val="20"/>
                <w:szCs w:val="20"/>
                <w:lang w:eastAsia="en-GB"/>
              </w:rPr>
              <w:t>BP</w:t>
            </w:r>
          </w:p>
        </w:tc>
        <w:tc>
          <w:tcPr>
            <w:tcW w:w="510" w:type="dxa"/>
            <w:noWrap/>
            <w:hideMark/>
          </w:tcPr>
          <w:p w14:paraId="5216BA22" w14:textId="77777777" w:rsidR="00FB64D6" w:rsidRPr="002D4A16" w:rsidRDefault="00FB64D6" w:rsidP="00E36F1D">
            <w:pPr>
              <w:jc w:val="center"/>
              <w:rPr>
                <w:sz w:val="20"/>
                <w:szCs w:val="20"/>
                <w:lang w:eastAsia="en-GB"/>
              </w:rPr>
            </w:pPr>
            <w:r w:rsidRPr="002D4A16">
              <w:rPr>
                <w:sz w:val="20"/>
                <w:szCs w:val="20"/>
                <w:lang w:eastAsia="en-GB"/>
              </w:rPr>
              <w:t>0.19</w:t>
            </w:r>
          </w:p>
        </w:tc>
        <w:tc>
          <w:tcPr>
            <w:tcW w:w="510" w:type="dxa"/>
            <w:noWrap/>
            <w:hideMark/>
          </w:tcPr>
          <w:p w14:paraId="4CEF9101" w14:textId="77777777" w:rsidR="00FB64D6" w:rsidRPr="002D4A16" w:rsidRDefault="00FB64D6" w:rsidP="00E36F1D">
            <w:pPr>
              <w:jc w:val="center"/>
              <w:rPr>
                <w:sz w:val="20"/>
                <w:szCs w:val="20"/>
                <w:lang w:eastAsia="en-GB"/>
              </w:rPr>
            </w:pPr>
            <w:r w:rsidRPr="002D4A16">
              <w:rPr>
                <w:sz w:val="20"/>
                <w:szCs w:val="20"/>
                <w:lang w:eastAsia="en-GB"/>
              </w:rPr>
              <w:t>0.24</w:t>
            </w:r>
          </w:p>
        </w:tc>
        <w:tc>
          <w:tcPr>
            <w:tcW w:w="510" w:type="dxa"/>
            <w:noWrap/>
            <w:hideMark/>
          </w:tcPr>
          <w:p w14:paraId="1D9AA75C" w14:textId="77777777" w:rsidR="00FB64D6" w:rsidRPr="002D4A16" w:rsidRDefault="00FB64D6" w:rsidP="00E36F1D">
            <w:pPr>
              <w:jc w:val="center"/>
              <w:rPr>
                <w:sz w:val="20"/>
                <w:szCs w:val="20"/>
                <w:lang w:eastAsia="en-GB"/>
              </w:rPr>
            </w:pPr>
            <w:r w:rsidRPr="002D4A16">
              <w:rPr>
                <w:sz w:val="20"/>
                <w:szCs w:val="20"/>
                <w:lang w:eastAsia="en-GB"/>
              </w:rPr>
              <w:t>0.16</w:t>
            </w:r>
          </w:p>
        </w:tc>
        <w:tc>
          <w:tcPr>
            <w:tcW w:w="510" w:type="dxa"/>
            <w:noWrap/>
            <w:hideMark/>
          </w:tcPr>
          <w:p w14:paraId="51133FA6" w14:textId="77777777" w:rsidR="00FB64D6" w:rsidRPr="002D4A16" w:rsidRDefault="00FB64D6" w:rsidP="00E36F1D">
            <w:pPr>
              <w:jc w:val="center"/>
              <w:rPr>
                <w:sz w:val="20"/>
                <w:szCs w:val="20"/>
                <w:lang w:eastAsia="en-GB"/>
              </w:rPr>
            </w:pPr>
            <w:r w:rsidRPr="002D4A16">
              <w:rPr>
                <w:sz w:val="20"/>
                <w:szCs w:val="20"/>
                <w:lang w:eastAsia="en-GB"/>
              </w:rPr>
              <w:t>0.08</w:t>
            </w:r>
          </w:p>
        </w:tc>
        <w:tc>
          <w:tcPr>
            <w:tcW w:w="510" w:type="dxa"/>
            <w:noWrap/>
            <w:hideMark/>
          </w:tcPr>
          <w:p w14:paraId="6A7DAB3A" w14:textId="77777777" w:rsidR="00FB64D6" w:rsidRPr="002D4A16" w:rsidRDefault="00FB64D6" w:rsidP="00E36F1D">
            <w:pPr>
              <w:jc w:val="center"/>
              <w:rPr>
                <w:sz w:val="20"/>
                <w:szCs w:val="20"/>
                <w:lang w:eastAsia="en-GB"/>
              </w:rPr>
            </w:pPr>
            <w:r w:rsidRPr="002D4A16">
              <w:rPr>
                <w:sz w:val="20"/>
                <w:szCs w:val="20"/>
                <w:lang w:eastAsia="en-GB"/>
              </w:rPr>
              <w:t>-0.38</w:t>
            </w:r>
          </w:p>
        </w:tc>
        <w:tc>
          <w:tcPr>
            <w:tcW w:w="510" w:type="dxa"/>
            <w:noWrap/>
            <w:hideMark/>
          </w:tcPr>
          <w:p w14:paraId="721ECDCC" w14:textId="77777777" w:rsidR="00FB64D6" w:rsidRPr="00825721" w:rsidRDefault="00FB64D6" w:rsidP="00E36F1D">
            <w:pPr>
              <w:jc w:val="center"/>
              <w:rPr>
                <w:bCs/>
                <w:sz w:val="20"/>
                <w:szCs w:val="20"/>
                <w:lang w:eastAsia="en-GB"/>
              </w:rPr>
            </w:pPr>
            <w:r w:rsidRPr="00825721">
              <w:rPr>
                <w:bCs/>
                <w:sz w:val="20"/>
                <w:szCs w:val="20"/>
                <w:lang w:eastAsia="en-GB"/>
              </w:rPr>
              <w:t>0.94</w:t>
            </w:r>
          </w:p>
        </w:tc>
        <w:tc>
          <w:tcPr>
            <w:tcW w:w="510" w:type="dxa"/>
            <w:noWrap/>
            <w:hideMark/>
          </w:tcPr>
          <w:p w14:paraId="22CA035F" w14:textId="77777777" w:rsidR="00FB64D6" w:rsidRPr="00825721" w:rsidRDefault="00FB64D6" w:rsidP="00E36F1D">
            <w:pPr>
              <w:jc w:val="center"/>
              <w:rPr>
                <w:bCs/>
                <w:sz w:val="20"/>
                <w:szCs w:val="20"/>
                <w:lang w:eastAsia="en-GB"/>
              </w:rPr>
            </w:pPr>
            <w:r w:rsidRPr="00825721">
              <w:rPr>
                <w:bCs/>
                <w:sz w:val="20"/>
                <w:szCs w:val="20"/>
                <w:lang w:eastAsia="en-GB"/>
              </w:rPr>
              <w:t>0.58</w:t>
            </w:r>
          </w:p>
        </w:tc>
        <w:tc>
          <w:tcPr>
            <w:tcW w:w="510" w:type="dxa"/>
            <w:noWrap/>
            <w:hideMark/>
          </w:tcPr>
          <w:p w14:paraId="3AF01B85" w14:textId="77777777" w:rsidR="00FB64D6" w:rsidRPr="00825721" w:rsidRDefault="00FB64D6" w:rsidP="00E36F1D">
            <w:pPr>
              <w:jc w:val="center"/>
              <w:rPr>
                <w:bCs/>
                <w:sz w:val="20"/>
                <w:szCs w:val="20"/>
                <w:lang w:eastAsia="en-GB"/>
              </w:rPr>
            </w:pPr>
            <w:r w:rsidRPr="00825721">
              <w:rPr>
                <w:bCs/>
                <w:sz w:val="20"/>
                <w:szCs w:val="20"/>
                <w:lang w:eastAsia="en-GB"/>
              </w:rPr>
              <w:t>0.57</w:t>
            </w:r>
          </w:p>
        </w:tc>
        <w:tc>
          <w:tcPr>
            <w:tcW w:w="510" w:type="dxa"/>
            <w:noWrap/>
            <w:hideMark/>
          </w:tcPr>
          <w:p w14:paraId="285C8626" w14:textId="77777777" w:rsidR="00FB64D6" w:rsidRPr="00825721" w:rsidRDefault="00FB64D6" w:rsidP="00E36F1D">
            <w:pPr>
              <w:jc w:val="center"/>
              <w:rPr>
                <w:bCs/>
                <w:sz w:val="20"/>
                <w:szCs w:val="20"/>
                <w:lang w:eastAsia="en-GB"/>
              </w:rPr>
            </w:pPr>
            <w:r w:rsidRPr="00825721">
              <w:rPr>
                <w:bCs/>
                <w:sz w:val="20"/>
                <w:szCs w:val="20"/>
                <w:lang w:eastAsia="en-GB"/>
              </w:rPr>
              <w:t>1.00</w:t>
            </w:r>
          </w:p>
        </w:tc>
        <w:tc>
          <w:tcPr>
            <w:tcW w:w="510" w:type="dxa"/>
            <w:noWrap/>
            <w:hideMark/>
          </w:tcPr>
          <w:p w14:paraId="00932890" w14:textId="77777777" w:rsidR="00FB64D6" w:rsidRPr="00825721" w:rsidRDefault="00FB64D6" w:rsidP="00E36F1D">
            <w:pPr>
              <w:jc w:val="center"/>
              <w:rPr>
                <w:bCs/>
                <w:sz w:val="20"/>
                <w:szCs w:val="20"/>
                <w:lang w:eastAsia="en-GB"/>
              </w:rPr>
            </w:pPr>
          </w:p>
        </w:tc>
        <w:tc>
          <w:tcPr>
            <w:tcW w:w="510" w:type="dxa"/>
            <w:noWrap/>
            <w:hideMark/>
          </w:tcPr>
          <w:p w14:paraId="2887DE1A" w14:textId="77777777" w:rsidR="00FB64D6" w:rsidRPr="002D4A16" w:rsidRDefault="00FB64D6" w:rsidP="00E36F1D">
            <w:pPr>
              <w:jc w:val="center"/>
              <w:rPr>
                <w:sz w:val="20"/>
                <w:szCs w:val="20"/>
                <w:lang w:eastAsia="en-GB"/>
              </w:rPr>
            </w:pPr>
          </w:p>
        </w:tc>
      </w:tr>
      <w:tr w:rsidR="00FB64D6" w:rsidRPr="00003693" w14:paraId="675387F7" w14:textId="77777777" w:rsidTr="00DF034C">
        <w:trPr>
          <w:trHeight w:val="264"/>
        </w:trPr>
        <w:tc>
          <w:tcPr>
            <w:tcW w:w="510" w:type="dxa"/>
            <w:noWrap/>
            <w:hideMark/>
          </w:tcPr>
          <w:p w14:paraId="2D1DE118" w14:textId="77777777" w:rsidR="00FB64D6" w:rsidRPr="002D4A16" w:rsidRDefault="00FB64D6" w:rsidP="00E36F1D">
            <w:pPr>
              <w:jc w:val="center"/>
              <w:rPr>
                <w:sz w:val="20"/>
                <w:szCs w:val="20"/>
                <w:lang w:eastAsia="en-GB"/>
              </w:rPr>
            </w:pPr>
            <w:r w:rsidRPr="002D4A16">
              <w:rPr>
                <w:sz w:val="20"/>
                <w:szCs w:val="20"/>
                <w:lang w:eastAsia="en-GB"/>
              </w:rPr>
              <w:t>TCS</w:t>
            </w:r>
          </w:p>
        </w:tc>
        <w:tc>
          <w:tcPr>
            <w:tcW w:w="510" w:type="dxa"/>
            <w:noWrap/>
            <w:hideMark/>
          </w:tcPr>
          <w:p w14:paraId="6E512D75" w14:textId="77777777" w:rsidR="00FB64D6" w:rsidRPr="002D4A16" w:rsidRDefault="00FB64D6" w:rsidP="00E36F1D">
            <w:pPr>
              <w:jc w:val="center"/>
              <w:rPr>
                <w:sz w:val="20"/>
                <w:szCs w:val="20"/>
                <w:lang w:eastAsia="en-GB"/>
              </w:rPr>
            </w:pPr>
            <w:r w:rsidRPr="002D4A16">
              <w:rPr>
                <w:sz w:val="20"/>
                <w:szCs w:val="20"/>
                <w:lang w:eastAsia="en-GB"/>
              </w:rPr>
              <w:t>-0.06</w:t>
            </w:r>
          </w:p>
        </w:tc>
        <w:tc>
          <w:tcPr>
            <w:tcW w:w="510" w:type="dxa"/>
            <w:noWrap/>
            <w:hideMark/>
          </w:tcPr>
          <w:p w14:paraId="3B49D63E" w14:textId="77777777" w:rsidR="00FB64D6" w:rsidRPr="002D4A16" w:rsidRDefault="00FB64D6" w:rsidP="00E36F1D">
            <w:pPr>
              <w:jc w:val="center"/>
              <w:rPr>
                <w:sz w:val="20"/>
                <w:szCs w:val="20"/>
                <w:lang w:eastAsia="en-GB"/>
              </w:rPr>
            </w:pPr>
            <w:r w:rsidRPr="002D4A16">
              <w:rPr>
                <w:sz w:val="20"/>
                <w:szCs w:val="20"/>
                <w:lang w:eastAsia="en-GB"/>
              </w:rPr>
              <w:t>0.26</w:t>
            </w:r>
          </w:p>
        </w:tc>
        <w:tc>
          <w:tcPr>
            <w:tcW w:w="510" w:type="dxa"/>
            <w:noWrap/>
            <w:hideMark/>
          </w:tcPr>
          <w:p w14:paraId="1AACE25D" w14:textId="77777777" w:rsidR="00FB64D6" w:rsidRPr="002D4A16" w:rsidRDefault="00FB64D6" w:rsidP="00E36F1D">
            <w:pPr>
              <w:jc w:val="center"/>
              <w:rPr>
                <w:sz w:val="20"/>
                <w:szCs w:val="20"/>
                <w:lang w:eastAsia="en-GB"/>
              </w:rPr>
            </w:pPr>
            <w:r w:rsidRPr="002D4A16">
              <w:rPr>
                <w:sz w:val="20"/>
                <w:szCs w:val="20"/>
                <w:lang w:eastAsia="en-GB"/>
              </w:rPr>
              <w:t>0.31</w:t>
            </w:r>
          </w:p>
        </w:tc>
        <w:tc>
          <w:tcPr>
            <w:tcW w:w="510" w:type="dxa"/>
            <w:noWrap/>
            <w:hideMark/>
          </w:tcPr>
          <w:p w14:paraId="7574DB74" w14:textId="77777777" w:rsidR="00FB64D6" w:rsidRPr="00825721" w:rsidRDefault="00FB64D6" w:rsidP="00E36F1D">
            <w:pPr>
              <w:jc w:val="center"/>
              <w:rPr>
                <w:bCs/>
                <w:sz w:val="20"/>
                <w:szCs w:val="20"/>
                <w:lang w:eastAsia="en-GB"/>
              </w:rPr>
            </w:pPr>
            <w:r w:rsidRPr="00825721">
              <w:rPr>
                <w:bCs/>
                <w:sz w:val="20"/>
                <w:szCs w:val="20"/>
                <w:lang w:eastAsia="en-GB"/>
              </w:rPr>
              <w:t>0.53</w:t>
            </w:r>
          </w:p>
        </w:tc>
        <w:tc>
          <w:tcPr>
            <w:tcW w:w="510" w:type="dxa"/>
            <w:noWrap/>
            <w:hideMark/>
          </w:tcPr>
          <w:p w14:paraId="1F13F0E5" w14:textId="77777777" w:rsidR="00FB64D6" w:rsidRPr="00825721" w:rsidRDefault="00FB64D6" w:rsidP="00E36F1D">
            <w:pPr>
              <w:jc w:val="center"/>
              <w:rPr>
                <w:bCs/>
                <w:sz w:val="20"/>
                <w:szCs w:val="20"/>
                <w:lang w:eastAsia="en-GB"/>
              </w:rPr>
            </w:pPr>
            <w:r w:rsidRPr="00825721">
              <w:rPr>
                <w:bCs/>
                <w:sz w:val="20"/>
                <w:szCs w:val="20"/>
                <w:lang w:eastAsia="en-GB"/>
              </w:rPr>
              <w:t>0.49</w:t>
            </w:r>
          </w:p>
        </w:tc>
        <w:tc>
          <w:tcPr>
            <w:tcW w:w="510" w:type="dxa"/>
            <w:noWrap/>
            <w:hideMark/>
          </w:tcPr>
          <w:p w14:paraId="5B0D4F7D" w14:textId="77777777" w:rsidR="00FB64D6" w:rsidRPr="002D4A16" w:rsidRDefault="00FB64D6" w:rsidP="00E36F1D">
            <w:pPr>
              <w:jc w:val="center"/>
              <w:rPr>
                <w:sz w:val="20"/>
                <w:szCs w:val="20"/>
                <w:lang w:eastAsia="en-GB"/>
              </w:rPr>
            </w:pPr>
            <w:r w:rsidRPr="002D4A16">
              <w:rPr>
                <w:sz w:val="20"/>
                <w:szCs w:val="20"/>
                <w:lang w:eastAsia="en-GB"/>
              </w:rPr>
              <w:t>0.15</w:t>
            </w:r>
          </w:p>
        </w:tc>
        <w:tc>
          <w:tcPr>
            <w:tcW w:w="510" w:type="dxa"/>
            <w:noWrap/>
            <w:hideMark/>
          </w:tcPr>
          <w:p w14:paraId="28AF677F" w14:textId="77777777" w:rsidR="00FB64D6" w:rsidRPr="002D4A16" w:rsidRDefault="00FB64D6" w:rsidP="00E36F1D">
            <w:pPr>
              <w:jc w:val="center"/>
              <w:rPr>
                <w:sz w:val="20"/>
                <w:szCs w:val="20"/>
                <w:lang w:eastAsia="en-GB"/>
              </w:rPr>
            </w:pPr>
            <w:r w:rsidRPr="002D4A16">
              <w:rPr>
                <w:sz w:val="20"/>
                <w:szCs w:val="20"/>
                <w:lang w:eastAsia="en-GB"/>
              </w:rPr>
              <w:t>0.13</w:t>
            </w:r>
          </w:p>
        </w:tc>
        <w:tc>
          <w:tcPr>
            <w:tcW w:w="510" w:type="dxa"/>
            <w:noWrap/>
            <w:hideMark/>
          </w:tcPr>
          <w:p w14:paraId="6C223AFE" w14:textId="77777777" w:rsidR="00FB64D6" w:rsidRPr="00881C94" w:rsidRDefault="00FB64D6" w:rsidP="00E36F1D">
            <w:pPr>
              <w:jc w:val="center"/>
              <w:rPr>
                <w:sz w:val="20"/>
                <w:szCs w:val="20"/>
                <w:lang w:eastAsia="en-GB"/>
              </w:rPr>
            </w:pPr>
            <w:r w:rsidRPr="002D4A16">
              <w:rPr>
                <w:sz w:val="20"/>
                <w:szCs w:val="20"/>
                <w:lang w:eastAsia="en-GB"/>
              </w:rPr>
              <w:t>-0</w:t>
            </w:r>
            <w:r w:rsidRPr="00881C94">
              <w:rPr>
                <w:sz w:val="20"/>
                <w:szCs w:val="20"/>
                <w:lang w:eastAsia="en-GB"/>
              </w:rPr>
              <w:t>.02</w:t>
            </w:r>
          </w:p>
        </w:tc>
        <w:tc>
          <w:tcPr>
            <w:tcW w:w="510" w:type="dxa"/>
            <w:noWrap/>
            <w:hideMark/>
          </w:tcPr>
          <w:p w14:paraId="783E0387" w14:textId="77777777" w:rsidR="00FB64D6" w:rsidRPr="002D4A16" w:rsidRDefault="00FB64D6" w:rsidP="00E36F1D">
            <w:pPr>
              <w:jc w:val="center"/>
              <w:rPr>
                <w:sz w:val="20"/>
                <w:szCs w:val="20"/>
                <w:lang w:eastAsia="en-GB"/>
              </w:rPr>
            </w:pPr>
            <w:r w:rsidRPr="00762BA9">
              <w:rPr>
                <w:sz w:val="20"/>
                <w:szCs w:val="20"/>
                <w:lang w:eastAsia="en-GB"/>
              </w:rPr>
              <w:t>0</w:t>
            </w:r>
            <w:r w:rsidRPr="002D4A16">
              <w:rPr>
                <w:sz w:val="20"/>
                <w:szCs w:val="20"/>
                <w:lang w:eastAsia="en-GB"/>
              </w:rPr>
              <w:t>.14</w:t>
            </w:r>
          </w:p>
        </w:tc>
        <w:tc>
          <w:tcPr>
            <w:tcW w:w="510" w:type="dxa"/>
            <w:noWrap/>
            <w:hideMark/>
          </w:tcPr>
          <w:p w14:paraId="7E1A498D" w14:textId="77777777" w:rsidR="00FB64D6" w:rsidRPr="002D4A16" w:rsidRDefault="00FB64D6" w:rsidP="00E36F1D">
            <w:pPr>
              <w:jc w:val="center"/>
              <w:rPr>
                <w:sz w:val="20"/>
                <w:szCs w:val="20"/>
                <w:lang w:eastAsia="en-GB"/>
              </w:rPr>
            </w:pPr>
            <w:r w:rsidRPr="002D4A16">
              <w:rPr>
                <w:sz w:val="20"/>
                <w:szCs w:val="20"/>
                <w:lang w:eastAsia="en-GB"/>
              </w:rPr>
              <w:t>1.00</w:t>
            </w:r>
          </w:p>
        </w:tc>
        <w:tc>
          <w:tcPr>
            <w:tcW w:w="510" w:type="dxa"/>
            <w:noWrap/>
            <w:hideMark/>
          </w:tcPr>
          <w:p w14:paraId="51849BA2" w14:textId="77777777" w:rsidR="00FB64D6" w:rsidRPr="002D4A16" w:rsidRDefault="00FB64D6" w:rsidP="00E36F1D">
            <w:pPr>
              <w:jc w:val="center"/>
              <w:rPr>
                <w:sz w:val="20"/>
                <w:szCs w:val="20"/>
                <w:lang w:eastAsia="en-GB"/>
              </w:rPr>
            </w:pPr>
          </w:p>
        </w:tc>
      </w:tr>
      <w:tr w:rsidR="00FB64D6" w:rsidRPr="00003693" w14:paraId="68230D31" w14:textId="77777777" w:rsidTr="00DF034C">
        <w:trPr>
          <w:trHeight w:val="260"/>
        </w:trPr>
        <w:tc>
          <w:tcPr>
            <w:tcW w:w="510" w:type="dxa"/>
            <w:noWrap/>
            <w:hideMark/>
          </w:tcPr>
          <w:p w14:paraId="0A940113" w14:textId="77777777" w:rsidR="00FB64D6" w:rsidRPr="002D4A16" w:rsidRDefault="00FB64D6" w:rsidP="00E36F1D">
            <w:pPr>
              <w:jc w:val="center"/>
              <w:rPr>
                <w:sz w:val="20"/>
                <w:szCs w:val="20"/>
                <w:lang w:eastAsia="en-GB"/>
              </w:rPr>
            </w:pPr>
            <w:r w:rsidRPr="002D4A16">
              <w:rPr>
                <w:sz w:val="20"/>
                <w:szCs w:val="20"/>
                <w:lang w:eastAsia="en-GB"/>
              </w:rPr>
              <w:t>SG</w:t>
            </w:r>
          </w:p>
        </w:tc>
        <w:tc>
          <w:tcPr>
            <w:tcW w:w="510" w:type="dxa"/>
            <w:noWrap/>
            <w:hideMark/>
          </w:tcPr>
          <w:p w14:paraId="6AF9F06B" w14:textId="77777777" w:rsidR="00FB64D6" w:rsidRPr="002D4A16" w:rsidRDefault="00FB64D6" w:rsidP="00E36F1D">
            <w:pPr>
              <w:jc w:val="center"/>
              <w:rPr>
                <w:sz w:val="20"/>
                <w:szCs w:val="20"/>
                <w:lang w:eastAsia="en-GB"/>
              </w:rPr>
            </w:pPr>
            <w:r w:rsidRPr="002D4A16">
              <w:rPr>
                <w:sz w:val="20"/>
                <w:szCs w:val="20"/>
                <w:lang w:eastAsia="en-GB"/>
              </w:rPr>
              <w:t>0.01</w:t>
            </w:r>
          </w:p>
        </w:tc>
        <w:tc>
          <w:tcPr>
            <w:tcW w:w="510" w:type="dxa"/>
            <w:noWrap/>
            <w:hideMark/>
          </w:tcPr>
          <w:p w14:paraId="118933C2" w14:textId="77777777" w:rsidR="00FB64D6" w:rsidRPr="002D4A16" w:rsidRDefault="00FB64D6" w:rsidP="00E36F1D">
            <w:pPr>
              <w:jc w:val="center"/>
              <w:rPr>
                <w:sz w:val="20"/>
                <w:szCs w:val="20"/>
                <w:lang w:eastAsia="en-GB"/>
              </w:rPr>
            </w:pPr>
            <w:r w:rsidRPr="002D4A16">
              <w:rPr>
                <w:sz w:val="20"/>
                <w:szCs w:val="20"/>
                <w:lang w:eastAsia="en-GB"/>
              </w:rPr>
              <w:t>0.44</w:t>
            </w:r>
          </w:p>
        </w:tc>
        <w:tc>
          <w:tcPr>
            <w:tcW w:w="510" w:type="dxa"/>
            <w:noWrap/>
            <w:hideMark/>
          </w:tcPr>
          <w:p w14:paraId="579348C1" w14:textId="77777777" w:rsidR="00FB64D6" w:rsidRPr="002D4A16" w:rsidRDefault="00FB64D6" w:rsidP="00E36F1D">
            <w:pPr>
              <w:jc w:val="center"/>
              <w:rPr>
                <w:sz w:val="20"/>
                <w:szCs w:val="20"/>
                <w:lang w:eastAsia="en-GB"/>
              </w:rPr>
            </w:pPr>
            <w:r w:rsidRPr="002D4A16">
              <w:rPr>
                <w:sz w:val="20"/>
                <w:szCs w:val="20"/>
                <w:lang w:eastAsia="en-GB"/>
              </w:rPr>
              <w:t>0.32</w:t>
            </w:r>
          </w:p>
        </w:tc>
        <w:tc>
          <w:tcPr>
            <w:tcW w:w="510" w:type="dxa"/>
            <w:noWrap/>
            <w:hideMark/>
          </w:tcPr>
          <w:p w14:paraId="485B058E" w14:textId="77777777" w:rsidR="00FB64D6" w:rsidRPr="002D4A16" w:rsidRDefault="00FB64D6" w:rsidP="00E36F1D">
            <w:pPr>
              <w:jc w:val="center"/>
              <w:rPr>
                <w:sz w:val="20"/>
                <w:szCs w:val="20"/>
                <w:lang w:eastAsia="en-GB"/>
              </w:rPr>
            </w:pPr>
            <w:r w:rsidRPr="002D4A16">
              <w:rPr>
                <w:sz w:val="20"/>
                <w:szCs w:val="20"/>
                <w:lang w:eastAsia="en-GB"/>
              </w:rPr>
              <w:t>0.79</w:t>
            </w:r>
          </w:p>
        </w:tc>
        <w:tc>
          <w:tcPr>
            <w:tcW w:w="510" w:type="dxa"/>
            <w:noWrap/>
            <w:hideMark/>
          </w:tcPr>
          <w:p w14:paraId="66F0F293" w14:textId="77777777" w:rsidR="00FB64D6" w:rsidRPr="002D4A16" w:rsidRDefault="00FB64D6" w:rsidP="00E36F1D">
            <w:pPr>
              <w:jc w:val="center"/>
              <w:rPr>
                <w:sz w:val="20"/>
                <w:szCs w:val="20"/>
                <w:lang w:eastAsia="en-GB"/>
              </w:rPr>
            </w:pPr>
            <w:r w:rsidRPr="002D4A16">
              <w:rPr>
                <w:sz w:val="20"/>
                <w:szCs w:val="20"/>
                <w:lang w:eastAsia="en-GB"/>
              </w:rPr>
              <w:t>0.67</w:t>
            </w:r>
          </w:p>
        </w:tc>
        <w:tc>
          <w:tcPr>
            <w:tcW w:w="510" w:type="dxa"/>
            <w:noWrap/>
            <w:hideMark/>
          </w:tcPr>
          <w:p w14:paraId="4496D103" w14:textId="77777777" w:rsidR="00FB64D6" w:rsidRPr="002D4A16" w:rsidRDefault="00FB64D6" w:rsidP="00E36F1D">
            <w:pPr>
              <w:jc w:val="center"/>
              <w:rPr>
                <w:sz w:val="20"/>
                <w:szCs w:val="20"/>
                <w:lang w:eastAsia="en-GB"/>
              </w:rPr>
            </w:pPr>
            <w:r w:rsidRPr="002D4A16">
              <w:rPr>
                <w:sz w:val="20"/>
                <w:szCs w:val="20"/>
                <w:lang w:eastAsia="en-GB"/>
              </w:rPr>
              <w:t>-0.02</w:t>
            </w:r>
          </w:p>
        </w:tc>
        <w:tc>
          <w:tcPr>
            <w:tcW w:w="510" w:type="dxa"/>
            <w:noWrap/>
            <w:hideMark/>
          </w:tcPr>
          <w:p w14:paraId="68DD313C" w14:textId="77777777" w:rsidR="00FB64D6" w:rsidRPr="002D4A16" w:rsidRDefault="00FB64D6" w:rsidP="00E36F1D">
            <w:pPr>
              <w:jc w:val="center"/>
              <w:rPr>
                <w:sz w:val="20"/>
                <w:szCs w:val="20"/>
                <w:lang w:eastAsia="en-GB"/>
              </w:rPr>
            </w:pPr>
            <w:r w:rsidRPr="002D4A16">
              <w:rPr>
                <w:sz w:val="20"/>
                <w:szCs w:val="20"/>
                <w:lang w:eastAsia="en-GB"/>
              </w:rPr>
              <w:t>0.03</w:t>
            </w:r>
          </w:p>
        </w:tc>
        <w:tc>
          <w:tcPr>
            <w:tcW w:w="510" w:type="dxa"/>
            <w:noWrap/>
            <w:hideMark/>
          </w:tcPr>
          <w:p w14:paraId="08B6C023" w14:textId="77777777" w:rsidR="00FB64D6" w:rsidRPr="002D4A16" w:rsidRDefault="00FB64D6" w:rsidP="00E36F1D">
            <w:pPr>
              <w:jc w:val="center"/>
              <w:rPr>
                <w:sz w:val="20"/>
                <w:szCs w:val="20"/>
                <w:lang w:eastAsia="en-GB"/>
              </w:rPr>
            </w:pPr>
            <w:r w:rsidRPr="002D4A16">
              <w:rPr>
                <w:sz w:val="20"/>
                <w:szCs w:val="20"/>
                <w:lang w:eastAsia="en-GB"/>
              </w:rPr>
              <w:t>-0.12</w:t>
            </w:r>
          </w:p>
        </w:tc>
        <w:tc>
          <w:tcPr>
            <w:tcW w:w="510" w:type="dxa"/>
            <w:noWrap/>
            <w:hideMark/>
          </w:tcPr>
          <w:p w14:paraId="65F5C36C" w14:textId="77777777" w:rsidR="00FB64D6" w:rsidRPr="002D4A16" w:rsidRDefault="00FB64D6" w:rsidP="00E36F1D">
            <w:pPr>
              <w:jc w:val="center"/>
              <w:rPr>
                <w:sz w:val="20"/>
                <w:szCs w:val="20"/>
                <w:lang w:eastAsia="en-GB"/>
              </w:rPr>
            </w:pPr>
            <w:r w:rsidRPr="002D4A16">
              <w:rPr>
                <w:sz w:val="20"/>
                <w:szCs w:val="20"/>
                <w:lang w:eastAsia="en-GB"/>
              </w:rPr>
              <w:t>-0.01</w:t>
            </w:r>
          </w:p>
        </w:tc>
        <w:tc>
          <w:tcPr>
            <w:tcW w:w="510" w:type="dxa"/>
            <w:noWrap/>
            <w:hideMark/>
          </w:tcPr>
          <w:p w14:paraId="2056F5BB" w14:textId="77777777" w:rsidR="00FB64D6" w:rsidRPr="002D4A16" w:rsidRDefault="00FB64D6" w:rsidP="00E36F1D">
            <w:pPr>
              <w:jc w:val="center"/>
              <w:rPr>
                <w:sz w:val="20"/>
                <w:szCs w:val="20"/>
                <w:lang w:eastAsia="en-GB"/>
              </w:rPr>
            </w:pPr>
            <w:r w:rsidRPr="002D4A16">
              <w:rPr>
                <w:sz w:val="20"/>
                <w:szCs w:val="20"/>
                <w:lang w:eastAsia="en-GB"/>
              </w:rPr>
              <w:t>0.48</w:t>
            </w:r>
          </w:p>
        </w:tc>
        <w:tc>
          <w:tcPr>
            <w:tcW w:w="510" w:type="dxa"/>
            <w:noWrap/>
            <w:hideMark/>
          </w:tcPr>
          <w:p w14:paraId="431DC533" w14:textId="77777777" w:rsidR="00FB64D6" w:rsidRPr="002D4A16" w:rsidRDefault="00FB64D6" w:rsidP="00E36F1D">
            <w:pPr>
              <w:jc w:val="center"/>
              <w:rPr>
                <w:sz w:val="20"/>
                <w:szCs w:val="20"/>
                <w:lang w:eastAsia="en-GB"/>
              </w:rPr>
            </w:pPr>
            <w:r w:rsidRPr="002D4A16">
              <w:rPr>
                <w:sz w:val="20"/>
                <w:szCs w:val="20"/>
                <w:lang w:eastAsia="en-GB"/>
              </w:rPr>
              <w:t>1.00</w:t>
            </w:r>
          </w:p>
        </w:tc>
      </w:tr>
    </w:tbl>
    <w:p w14:paraId="23BDFE93" w14:textId="77777777" w:rsidR="00FB64D6" w:rsidRPr="00461E72" w:rsidRDefault="00FB64D6" w:rsidP="00E36F1D">
      <w:pPr>
        <w:widowControl w:val="0"/>
        <w:autoSpaceDE w:val="0"/>
        <w:autoSpaceDN w:val="0"/>
        <w:adjustRightInd w:val="0"/>
        <w:rPr>
          <w:sz w:val="20"/>
          <w:szCs w:val="20"/>
        </w:rPr>
      </w:pPr>
      <w:r w:rsidRPr="00461E72">
        <w:rPr>
          <w:sz w:val="20"/>
          <w:szCs w:val="20"/>
        </w:rPr>
        <w:t xml:space="preserve">Abbreviations; BP3:benzophenone-3, BPA: bisphenol A, BPS: bisphenol S, DC4; 2,4-dichlorophenol, DC5: 2,5-dichlorophenol, MP: methylparaben, EP: ethylparaben, PP: propylparaben, BP: butylparaben, TCS: triclosan, SG: </w:t>
      </w:r>
      <w:proofErr w:type="spellStart"/>
      <w:r w:rsidRPr="00461E72">
        <w:rPr>
          <w:sz w:val="20"/>
          <w:szCs w:val="20"/>
        </w:rPr>
        <w:t>specific</w:t>
      </w:r>
      <w:proofErr w:type="spellEnd"/>
      <w:r w:rsidRPr="00461E72">
        <w:rPr>
          <w:sz w:val="20"/>
          <w:szCs w:val="20"/>
        </w:rPr>
        <w:t xml:space="preserve"> </w:t>
      </w:r>
      <w:proofErr w:type="spellStart"/>
      <w:r w:rsidRPr="00461E72">
        <w:rPr>
          <w:sz w:val="20"/>
          <w:szCs w:val="20"/>
        </w:rPr>
        <w:t>gravity</w:t>
      </w:r>
      <w:proofErr w:type="spellEnd"/>
    </w:p>
    <w:p w14:paraId="4ADC04D9" w14:textId="77777777" w:rsidR="00FB64D6" w:rsidRPr="00461E72" w:rsidRDefault="00FB64D6" w:rsidP="00E36F1D">
      <w:pPr>
        <w:widowControl w:val="0"/>
        <w:autoSpaceDE w:val="0"/>
        <w:autoSpaceDN w:val="0"/>
        <w:adjustRightInd w:val="0"/>
        <w:jc w:val="center"/>
        <w:rPr>
          <w:sz w:val="20"/>
          <w:szCs w:val="20"/>
        </w:rPr>
      </w:pPr>
    </w:p>
    <w:p w14:paraId="0910A223" w14:textId="77777777" w:rsidR="001E2C46" w:rsidRDefault="001E2C46" w:rsidP="00F94424">
      <w:pPr>
        <w:widowControl w:val="0"/>
        <w:autoSpaceDE w:val="0"/>
        <w:autoSpaceDN w:val="0"/>
        <w:adjustRightInd w:val="0"/>
        <w:rPr>
          <w:sz w:val="20"/>
          <w:szCs w:val="20"/>
        </w:rPr>
        <w:sectPr w:rsidR="001E2C46" w:rsidSect="00F94424">
          <w:pgSz w:w="11900" w:h="16840"/>
          <w:pgMar w:top="1417" w:right="1417" w:bottom="1417" w:left="1417" w:header="708" w:footer="708" w:gutter="0"/>
          <w:cols w:space="708"/>
          <w:docGrid w:linePitch="360"/>
        </w:sectPr>
      </w:pPr>
    </w:p>
    <w:p w14:paraId="02CF3444" w14:textId="5471C3A2" w:rsidR="00D02206" w:rsidRPr="00B52B16" w:rsidRDefault="001E1325" w:rsidP="005058CE">
      <w:pPr>
        <w:jc w:val="center"/>
        <w:rPr>
          <w:lang w:val="en-US"/>
        </w:rPr>
      </w:pPr>
      <w:r>
        <w:rPr>
          <w:noProof/>
          <w:lang w:val="en-US"/>
        </w:rPr>
        <w:lastRenderedPageBreak/>
        <w:drawing>
          <wp:inline distT="0" distB="0" distL="0" distR="0" wp14:anchorId="2B6AEF9A" wp14:editId="06B6CE90">
            <wp:extent cx="4880229" cy="829621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cp_plot_w1.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880566" cy="8296784"/>
                    </a:xfrm>
                    <a:prstGeom prst="rect">
                      <a:avLst/>
                    </a:prstGeom>
                  </pic:spPr>
                </pic:pic>
              </a:graphicData>
            </a:graphic>
          </wp:inline>
        </w:drawing>
      </w:r>
    </w:p>
    <w:p w14:paraId="6214C7E1" w14:textId="0B6A2F88" w:rsidR="00D02206" w:rsidRPr="000F1C28" w:rsidRDefault="00D02206" w:rsidP="000F1C28">
      <w:pPr>
        <w:pStyle w:val="Heading1"/>
        <w:rPr>
          <w:rFonts w:ascii="Times New Roman" w:hAnsi="Times New Roman" w:cs="Times New Roman"/>
          <w:sz w:val="24"/>
          <w:szCs w:val="24"/>
          <w:lang w:val="en-US"/>
        </w:rPr>
      </w:pPr>
      <w:bookmarkStart w:id="4" w:name="_Toc30534412"/>
      <w:r w:rsidRPr="000F1C28">
        <w:rPr>
          <w:rFonts w:ascii="Times New Roman" w:hAnsi="Times New Roman" w:cs="Times New Roman"/>
          <w:b/>
          <w:color w:val="000000" w:themeColor="text1"/>
          <w:sz w:val="24"/>
          <w:szCs w:val="24"/>
          <w:lang w:val="en-US"/>
        </w:rPr>
        <w:t>Figure S1:</w:t>
      </w:r>
      <w:r w:rsidRPr="000F1C28">
        <w:rPr>
          <w:rFonts w:ascii="Times New Roman" w:hAnsi="Times New Roman" w:cs="Times New Roman"/>
          <w:color w:val="000000" w:themeColor="text1"/>
          <w:sz w:val="24"/>
          <w:szCs w:val="24"/>
          <w:shd w:val="clear" w:color="auto" w:fill="FFFCF0"/>
          <w:lang w:val="en-US"/>
        </w:rPr>
        <w:t xml:space="preserve"> </w:t>
      </w:r>
      <w:r w:rsidRPr="000F1C28">
        <w:rPr>
          <w:rFonts w:ascii="Times New Roman" w:hAnsi="Times New Roman" w:cs="Times New Roman"/>
          <w:color w:val="000000" w:themeColor="text1"/>
          <w:sz w:val="24"/>
          <w:szCs w:val="24"/>
          <w:lang w:val="en-US"/>
        </w:rPr>
        <w:t>Variability of urinary concentrations of 10 phenols (</w:t>
      </w:r>
      <w:r w:rsidRPr="000F1C28">
        <w:rPr>
          <w:rFonts w:ascii="Times New Roman" w:hAnsi="Times New Roman" w:cs="Times New Roman"/>
          <w:color w:val="000000" w:themeColor="text1"/>
          <w:sz w:val="24"/>
          <w:szCs w:val="24"/>
        </w:rPr>
        <w:t>μ</w:t>
      </w:r>
      <w:r w:rsidRPr="000F1C28">
        <w:rPr>
          <w:rFonts w:ascii="Times New Roman" w:hAnsi="Times New Roman" w:cs="Times New Roman"/>
          <w:color w:val="000000" w:themeColor="text1"/>
          <w:sz w:val="24"/>
          <w:szCs w:val="24"/>
          <w:lang w:val="en-US"/>
        </w:rPr>
        <w:t xml:space="preserve">g/L) in spot urine samples for </w:t>
      </w:r>
      <w:r w:rsidR="00F56E1F">
        <w:rPr>
          <w:rFonts w:ascii="Times New Roman" w:hAnsi="Times New Roman" w:cs="Times New Roman"/>
          <w:color w:val="000000" w:themeColor="text1"/>
          <w:sz w:val="24"/>
          <w:szCs w:val="24"/>
          <w:lang w:val="en-US"/>
        </w:rPr>
        <w:t xml:space="preserve">one woman </w:t>
      </w:r>
      <w:r w:rsidR="001E2C46" w:rsidRPr="000F1C28">
        <w:rPr>
          <w:rFonts w:ascii="Times New Roman" w:hAnsi="Times New Roman" w:cs="Times New Roman"/>
          <w:color w:val="000000" w:themeColor="text1"/>
          <w:sz w:val="24"/>
          <w:szCs w:val="24"/>
          <w:lang w:val="en-US"/>
        </w:rPr>
        <w:t xml:space="preserve">collected over a week of follow up </w:t>
      </w:r>
      <w:r w:rsidRPr="000F1C28">
        <w:rPr>
          <w:rFonts w:ascii="Times New Roman" w:hAnsi="Times New Roman" w:cs="Times New Roman"/>
          <w:color w:val="000000" w:themeColor="text1"/>
          <w:sz w:val="24"/>
          <w:szCs w:val="24"/>
          <w:lang w:val="en-US"/>
        </w:rPr>
        <w:t xml:space="preserve">(N </w:t>
      </w:r>
      <w:r w:rsidR="001E2C46" w:rsidRPr="000F1C28">
        <w:rPr>
          <w:rFonts w:ascii="Times New Roman" w:hAnsi="Times New Roman" w:cs="Times New Roman"/>
          <w:color w:val="000000" w:themeColor="text1"/>
          <w:sz w:val="24"/>
          <w:szCs w:val="24"/>
          <w:lang w:val="en-US"/>
        </w:rPr>
        <w:t xml:space="preserve">of </w:t>
      </w:r>
      <w:r w:rsidRPr="000F1C28">
        <w:rPr>
          <w:rFonts w:ascii="Times New Roman" w:hAnsi="Times New Roman" w:cs="Times New Roman"/>
          <w:color w:val="000000" w:themeColor="text1"/>
          <w:sz w:val="24"/>
          <w:szCs w:val="24"/>
          <w:lang w:val="en-US"/>
        </w:rPr>
        <w:t>woman 1 =72 )</w:t>
      </w:r>
      <w:bookmarkEnd w:id="4"/>
    </w:p>
    <w:p w14:paraId="202E6F00" w14:textId="77777777" w:rsidR="001E2C46" w:rsidRDefault="001E2C46">
      <w:pPr>
        <w:spacing w:after="160" w:line="259" w:lineRule="auto"/>
        <w:ind w:left="709" w:right="1128"/>
        <w:rPr>
          <w:b/>
          <w:sz w:val="20"/>
          <w:szCs w:val="20"/>
          <w:lang w:val="en-US"/>
        </w:rPr>
        <w:sectPr w:rsidR="001E2C46" w:rsidSect="000F1C28">
          <w:pgSz w:w="11900" w:h="16840"/>
          <w:pgMar w:top="1417" w:right="1417" w:bottom="1417" w:left="1417" w:header="708" w:footer="708" w:gutter="0"/>
          <w:cols w:space="708"/>
          <w:docGrid w:linePitch="360"/>
        </w:sectPr>
      </w:pPr>
    </w:p>
    <w:p w14:paraId="67985D98" w14:textId="77777777" w:rsidR="00FB64D6" w:rsidRPr="00B960F8" w:rsidRDefault="00FB64D6" w:rsidP="00FB64D6">
      <w:pPr>
        <w:spacing w:line="360" w:lineRule="auto"/>
        <w:jc w:val="center"/>
        <w:rPr>
          <w:iCs/>
          <w:lang w:val="en-US"/>
        </w:rPr>
      </w:pPr>
    </w:p>
    <w:p w14:paraId="16749573" w14:textId="68CDD97C" w:rsidR="00132A5F" w:rsidRPr="00FD0204" w:rsidRDefault="00FB64D6" w:rsidP="00E36F1D">
      <w:pPr>
        <w:pStyle w:val="Heading1"/>
        <w:ind w:left="1560" w:right="1390"/>
        <w:jc w:val="center"/>
        <w:rPr>
          <w:rFonts w:ascii="Times New Roman" w:hAnsi="Times New Roman" w:cs="Times New Roman"/>
          <w:color w:val="auto"/>
          <w:sz w:val="24"/>
          <w:szCs w:val="24"/>
          <w:lang w:val="en-US"/>
        </w:rPr>
      </w:pPr>
      <w:bookmarkStart w:id="5" w:name="_Toc9347850"/>
      <w:bookmarkStart w:id="6" w:name="_Toc30534413"/>
      <w:r w:rsidRPr="00FD0204">
        <w:rPr>
          <w:rFonts w:ascii="Times New Roman" w:hAnsi="Times New Roman" w:cs="Times New Roman"/>
          <w:b/>
          <w:color w:val="auto"/>
          <w:sz w:val="24"/>
          <w:szCs w:val="24"/>
          <w:lang w:val="en-US"/>
        </w:rPr>
        <w:t>Table S</w:t>
      </w:r>
      <w:r w:rsidR="001E1325">
        <w:rPr>
          <w:rFonts w:ascii="Times New Roman" w:hAnsi="Times New Roman" w:cs="Times New Roman"/>
          <w:b/>
          <w:color w:val="auto"/>
          <w:sz w:val="24"/>
          <w:szCs w:val="24"/>
          <w:lang w:val="en-US"/>
        </w:rPr>
        <w:t>4</w:t>
      </w:r>
      <w:r w:rsidRPr="00FD0204">
        <w:rPr>
          <w:rFonts w:ascii="Times New Roman" w:hAnsi="Times New Roman" w:cs="Times New Roman"/>
          <w:color w:val="auto"/>
          <w:sz w:val="24"/>
          <w:szCs w:val="24"/>
          <w:lang w:val="en-US"/>
        </w:rPr>
        <w:t xml:space="preserve">: </w:t>
      </w:r>
      <w:r w:rsidR="00132A5F" w:rsidRPr="00FD0204">
        <w:rPr>
          <w:rFonts w:ascii="Times New Roman" w:hAnsi="Times New Roman" w:cs="Times New Roman"/>
          <w:color w:val="auto"/>
          <w:sz w:val="24"/>
          <w:szCs w:val="24"/>
          <w:lang w:val="en-US"/>
        </w:rPr>
        <w:t xml:space="preserve">Adjusted </w:t>
      </w:r>
      <w:r w:rsidR="009B56C0">
        <w:rPr>
          <w:rFonts w:ascii="Times New Roman" w:hAnsi="Times New Roman" w:cs="Times New Roman"/>
          <w:color w:val="auto"/>
          <w:sz w:val="24"/>
          <w:szCs w:val="24"/>
          <w:lang w:val="en-US"/>
        </w:rPr>
        <w:t xml:space="preserve">percent </w:t>
      </w:r>
      <w:r w:rsidR="00132A5F" w:rsidRPr="00FD0204">
        <w:rPr>
          <w:rFonts w:ascii="Times New Roman" w:hAnsi="Times New Roman" w:cs="Times New Roman"/>
          <w:color w:val="auto"/>
          <w:sz w:val="24"/>
          <w:szCs w:val="24"/>
          <w:lang w:val="en-US"/>
        </w:rPr>
        <w:t>change (</w:t>
      </w:r>
      <w:r w:rsidR="00132A5F" w:rsidRPr="00FD0204">
        <w:rPr>
          <w:rFonts w:ascii="Times New Roman" w:hAnsi="Times New Roman" w:cs="Times New Roman"/>
          <w:i/>
          <w:color w:val="auto"/>
          <w:sz w:val="24"/>
          <w:szCs w:val="24"/>
        </w:rPr>
        <w:t>β</w:t>
      </w:r>
      <w:r w:rsidR="00132A5F" w:rsidRPr="00FD0204">
        <w:rPr>
          <w:rFonts w:ascii="Times New Roman" w:hAnsi="Times New Roman" w:cs="Times New Roman"/>
          <w:color w:val="auto"/>
          <w:sz w:val="24"/>
          <w:szCs w:val="24"/>
          <w:lang w:val="en-US"/>
        </w:rPr>
        <w:t>) in the ln-transformed phenol urinary concentrations in relation to the total number of times PCPs were used in last 0 to 24 (N= 178 urine samples of 8 women)</w:t>
      </w:r>
      <w:r w:rsidR="004F71EC" w:rsidRPr="00FD0204">
        <w:rPr>
          <w:rFonts w:ascii="Times New Roman" w:hAnsi="Times New Roman" w:cs="Times New Roman"/>
          <w:color w:val="auto"/>
          <w:sz w:val="24"/>
          <w:szCs w:val="24"/>
          <w:lang w:val="en-US"/>
        </w:rPr>
        <w:t>; adjust</w:t>
      </w:r>
      <w:r w:rsidR="00E36F1D">
        <w:rPr>
          <w:rFonts w:ascii="Times New Roman" w:hAnsi="Times New Roman" w:cs="Times New Roman"/>
          <w:color w:val="auto"/>
          <w:sz w:val="24"/>
          <w:szCs w:val="24"/>
          <w:lang w:val="en-US"/>
        </w:rPr>
        <w:t>ed for</w:t>
      </w:r>
      <w:r w:rsidR="004F71EC" w:rsidRPr="00FD0204">
        <w:rPr>
          <w:rFonts w:ascii="Times New Roman" w:hAnsi="Times New Roman" w:cs="Times New Roman"/>
          <w:color w:val="auto"/>
          <w:sz w:val="24"/>
          <w:szCs w:val="24"/>
          <w:lang w:val="en-US"/>
        </w:rPr>
        <w:t xml:space="preserve"> time since last meal</w:t>
      </w:r>
      <w:bookmarkEnd w:id="5"/>
      <w:bookmarkEnd w:id="6"/>
    </w:p>
    <w:p w14:paraId="77F09B27" w14:textId="226BA3B8" w:rsidR="00FB64D6" w:rsidRDefault="00FB64D6" w:rsidP="00D04112">
      <w:pPr>
        <w:spacing w:line="360" w:lineRule="auto"/>
        <w:ind w:left="1560" w:right="1532"/>
        <w:jc w:val="center"/>
        <w:rPr>
          <w:iCs/>
          <w:sz w:val="20"/>
          <w:szCs w:val="20"/>
          <w:lang w:val="en-US"/>
        </w:rPr>
      </w:pPr>
      <w:r>
        <w:rPr>
          <w:iCs/>
          <w:sz w:val="20"/>
          <w:szCs w:val="20"/>
          <w:lang w:val="en-US"/>
        </w:rPr>
        <w:t>.</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1"/>
        <w:gridCol w:w="867"/>
        <w:gridCol w:w="1862"/>
        <w:gridCol w:w="520"/>
        <w:gridCol w:w="934"/>
        <w:gridCol w:w="1760"/>
        <w:gridCol w:w="440"/>
        <w:gridCol w:w="977"/>
        <w:gridCol w:w="1741"/>
      </w:tblGrid>
      <w:tr w:rsidR="00D04112" w:rsidRPr="00D55D60" w14:paraId="7B9B04D4" w14:textId="77777777" w:rsidTr="00036462">
        <w:trPr>
          <w:trHeight w:val="320"/>
          <w:jc w:val="center"/>
        </w:trPr>
        <w:tc>
          <w:tcPr>
            <w:tcW w:w="1731" w:type="dxa"/>
            <w:tcBorders>
              <w:top w:val="single" w:sz="4" w:space="0" w:color="auto"/>
              <w:bottom w:val="single" w:sz="4" w:space="0" w:color="auto"/>
            </w:tcBorders>
            <w:noWrap/>
          </w:tcPr>
          <w:p w14:paraId="358069F0" w14:textId="77777777" w:rsidR="00D04112" w:rsidRPr="00651111" w:rsidRDefault="00D04112" w:rsidP="00D04112">
            <w:pPr>
              <w:spacing w:line="360" w:lineRule="auto"/>
              <w:jc w:val="center"/>
              <w:rPr>
                <w:iCs/>
                <w:sz w:val="20"/>
                <w:szCs w:val="20"/>
              </w:rPr>
            </w:pPr>
          </w:p>
        </w:tc>
        <w:tc>
          <w:tcPr>
            <w:tcW w:w="2729" w:type="dxa"/>
            <w:gridSpan w:val="2"/>
            <w:tcBorders>
              <w:top w:val="single" w:sz="4" w:space="0" w:color="auto"/>
              <w:bottom w:val="single" w:sz="4" w:space="0" w:color="auto"/>
            </w:tcBorders>
            <w:noWrap/>
          </w:tcPr>
          <w:p w14:paraId="611BBCBB" w14:textId="192B806C" w:rsidR="00D04112" w:rsidRPr="00651111" w:rsidRDefault="00D04112" w:rsidP="00D04112">
            <w:pPr>
              <w:spacing w:line="360" w:lineRule="auto"/>
              <w:jc w:val="center"/>
              <w:rPr>
                <w:noProof/>
                <w:sz w:val="20"/>
                <w:szCs w:val="20"/>
                <w:lang w:eastAsia="en-GB"/>
              </w:rPr>
            </w:pPr>
            <w:r>
              <w:rPr>
                <w:noProof/>
                <w:sz w:val="20"/>
                <w:szCs w:val="20"/>
                <w:lang w:eastAsia="en-GB"/>
              </w:rPr>
              <w:t>0 to 6</w:t>
            </w:r>
          </w:p>
        </w:tc>
        <w:tc>
          <w:tcPr>
            <w:tcW w:w="520" w:type="dxa"/>
            <w:tcBorders>
              <w:top w:val="single" w:sz="4" w:space="0" w:color="auto"/>
              <w:bottom w:val="single" w:sz="4" w:space="0" w:color="auto"/>
            </w:tcBorders>
            <w:noWrap/>
          </w:tcPr>
          <w:p w14:paraId="00243BD0" w14:textId="77777777" w:rsidR="00D04112" w:rsidRPr="00651111" w:rsidRDefault="00D04112" w:rsidP="00D04112">
            <w:pPr>
              <w:spacing w:line="360" w:lineRule="auto"/>
              <w:jc w:val="center"/>
              <w:rPr>
                <w:iCs/>
                <w:sz w:val="20"/>
                <w:szCs w:val="20"/>
              </w:rPr>
            </w:pPr>
          </w:p>
        </w:tc>
        <w:tc>
          <w:tcPr>
            <w:tcW w:w="2694" w:type="dxa"/>
            <w:gridSpan w:val="2"/>
            <w:tcBorders>
              <w:top w:val="single" w:sz="4" w:space="0" w:color="auto"/>
              <w:bottom w:val="single" w:sz="4" w:space="0" w:color="auto"/>
            </w:tcBorders>
            <w:noWrap/>
          </w:tcPr>
          <w:p w14:paraId="5C229DF0" w14:textId="4E45CD71" w:rsidR="00D04112" w:rsidRPr="00651111" w:rsidRDefault="00D04112" w:rsidP="00D04112">
            <w:pPr>
              <w:spacing w:line="360" w:lineRule="auto"/>
              <w:jc w:val="center"/>
              <w:rPr>
                <w:noProof/>
                <w:sz w:val="20"/>
                <w:szCs w:val="20"/>
                <w:lang w:eastAsia="en-GB"/>
              </w:rPr>
            </w:pPr>
            <w:r>
              <w:rPr>
                <w:noProof/>
                <w:sz w:val="20"/>
                <w:szCs w:val="20"/>
                <w:lang w:eastAsia="en-GB"/>
              </w:rPr>
              <w:t>6 to 12</w:t>
            </w:r>
          </w:p>
        </w:tc>
        <w:tc>
          <w:tcPr>
            <w:tcW w:w="440" w:type="dxa"/>
            <w:tcBorders>
              <w:top w:val="single" w:sz="4" w:space="0" w:color="auto"/>
              <w:bottom w:val="single" w:sz="4" w:space="0" w:color="auto"/>
            </w:tcBorders>
            <w:noWrap/>
          </w:tcPr>
          <w:p w14:paraId="3711E03D" w14:textId="77777777" w:rsidR="00D04112" w:rsidRPr="00651111" w:rsidRDefault="00D04112" w:rsidP="00D04112">
            <w:pPr>
              <w:spacing w:line="360" w:lineRule="auto"/>
              <w:jc w:val="center"/>
              <w:rPr>
                <w:iCs/>
                <w:sz w:val="20"/>
                <w:szCs w:val="20"/>
              </w:rPr>
            </w:pPr>
          </w:p>
        </w:tc>
        <w:tc>
          <w:tcPr>
            <w:tcW w:w="2718" w:type="dxa"/>
            <w:gridSpan w:val="2"/>
            <w:tcBorders>
              <w:top w:val="single" w:sz="4" w:space="0" w:color="auto"/>
              <w:bottom w:val="single" w:sz="4" w:space="0" w:color="auto"/>
            </w:tcBorders>
            <w:noWrap/>
          </w:tcPr>
          <w:p w14:paraId="42135B1B" w14:textId="589600FF" w:rsidR="00D04112" w:rsidRPr="00651111" w:rsidRDefault="00D04112" w:rsidP="00D04112">
            <w:pPr>
              <w:spacing w:line="360" w:lineRule="auto"/>
              <w:jc w:val="center"/>
              <w:rPr>
                <w:noProof/>
                <w:sz w:val="20"/>
                <w:szCs w:val="20"/>
                <w:lang w:eastAsia="en-GB"/>
              </w:rPr>
            </w:pPr>
            <w:r>
              <w:rPr>
                <w:noProof/>
                <w:sz w:val="20"/>
                <w:szCs w:val="20"/>
                <w:lang w:eastAsia="en-GB"/>
              </w:rPr>
              <w:t>12 to 24</w:t>
            </w:r>
          </w:p>
        </w:tc>
      </w:tr>
      <w:tr w:rsidR="00FB64D6" w:rsidRPr="00D55D60" w14:paraId="5889B6CA" w14:textId="77777777" w:rsidTr="00435113">
        <w:trPr>
          <w:trHeight w:val="320"/>
          <w:jc w:val="center"/>
        </w:trPr>
        <w:tc>
          <w:tcPr>
            <w:tcW w:w="1731" w:type="dxa"/>
            <w:tcBorders>
              <w:top w:val="nil"/>
              <w:bottom w:val="single" w:sz="4" w:space="0" w:color="auto"/>
            </w:tcBorders>
            <w:noWrap/>
            <w:hideMark/>
          </w:tcPr>
          <w:p w14:paraId="0F8BD5A9" w14:textId="77777777" w:rsidR="00FB64D6" w:rsidRPr="00651111" w:rsidRDefault="00FB64D6" w:rsidP="00DF034C">
            <w:pPr>
              <w:spacing w:line="360" w:lineRule="auto"/>
              <w:jc w:val="both"/>
              <w:rPr>
                <w:iCs/>
                <w:sz w:val="20"/>
                <w:szCs w:val="20"/>
              </w:rPr>
            </w:pPr>
          </w:p>
        </w:tc>
        <w:tc>
          <w:tcPr>
            <w:tcW w:w="867" w:type="dxa"/>
            <w:tcBorders>
              <w:top w:val="single" w:sz="4" w:space="0" w:color="auto"/>
              <w:bottom w:val="single" w:sz="4" w:space="0" w:color="auto"/>
            </w:tcBorders>
            <w:noWrap/>
            <w:hideMark/>
          </w:tcPr>
          <w:p w14:paraId="029065B4" w14:textId="77777777" w:rsidR="00FB64D6" w:rsidRPr="00651111" w:rsidRDefault="00FB64D6" w:rsidP="00DF034C">
            <w:pPr>
              <w:spacing w:line="360" w:lineRule="auto"/>
              <w:jc w:val="right"/>
              <w:rPr>
                <w:iCs/>
                <w:sz w:val="20"/>
                <w:szCs w:val="20"/>
              </w:rPr>
            </w:pPr>
            <w:r w:rsidRPr="00651111">
              <w:rPr>
                <w:i/>
                <w:iCs/>
                <w:color w:val="222222"/>
                <w:sz w:val="20"/>
                <w:szCs w:val="20"/>
                <w:shd w:val="clear" w:color="auto" w:fill="FFFFFF"/>
                <w:lang w:eastAsia="fr-FR"/>
              </w:rPr>
              <w:t>β</w:t>
            </w:r>
          </w:p>
        </w:tc>
        <w:tc>
          <w:tcPr>
            <w:tcW w:w="1862" w:type="dxa"/>
            <w:tcBorders>
              <w:top w:val="single" w:sz="4" w:space="0" w:color="auto"/>
              <w:bottom w:val="single" w:sz="4" w:space="0" w:color="auto"/>
            </w:tcBorders>
            <w:noWrap/>
            <w:hideMark/>
          </w:tcPr>
          <w:p w14:paraId="789A4B6E" w14:textId="77777777" w:rsidR="00FB64D6" w:rsidRPr="00651111" w:rsidRDefault="00FB64D6" w:rsidP="00DF034C">
            <w:pPr>
              <w:spacing w:line="360" w:lineRule="auto"/>
              <w:rPr>
                <w:iCs/>
                <w:sz w:val="20"/>
                <w:szCs w:val="20"/>
              </w:rPr>
            </w:pPr>
            <w:r w:rsidRPr="00651111">
              <w:rPr>
                <w:noProof/>
                <w:sz w:val="20"/>
                <w:szCs w:val="20"/>
                <w:lang w:eastAsia="en-GB"/>
              </w:rPr>
              <w:t>95%CI</w:t>
            </w:r>
          </w:p>
        </w:tc>
        <w:tc>
          <w:tcPr>
            <w:tcW w:w="520" w:type="dxa"/>
            <w:tcBorders>
              <w:top w:val="nil"/>
              <w:bottom w:val="single" w:sz="4" w:space="0" w:color="auto"/>
            </w:tcBorders>
            <w:noWrap/>
            <w:hideMark/>
          </w:tcPr>
          <w:p w14:paraId="524CBF23" w14:textId="77777777" w:rsidR="00FB64D6" w:rsidRPr="00651111" w:rsidRDefault="00FB64D6" w:rsidP="00DF034C">
            <w:pPr>
              <w:spacing w:line="360" w:lineRule="auto"/>
              <w:jc w:val="both"/>
              <w:rPr>
                <w:iCs/>
                <w:sz w:val="20"/>
                <w:szCs w:val="20"/>
              </w:rPr>
            </w:pPr>
          </w:p>
        </w:tc>
        <w:tc>
          <w:tcPr>
            <w:tcW w:w="934" w:type="dxa"/>
            <w:tcBorders>
              <w:top w:val="single" w:sz="4" w:space="0" w:color="auto"/>
              <w:bottom w:val="single" w:sz="4" w:space="0" w:color="auto"/>
            </w:tcBorders>
            <w:noWrap/>
            <w:hideMark/>
          </w:tcPr>
          <w:p w14:paraId="654D7C27" w14:textId="77777777" w:rsidR="00FB64D6" w:rsidRPr="00651111" w:rsidRDefault="00FB64D6" w:rsidP="00DF034C">
            <w:pPr>
              <w:spacing w:line="360" w:lineRule="auto"/>
              <w:jc w:val="right"/>
              <w:rPr>
                <w:iCs/>
                <w:sz w:val="20"/>
                <w:szCs w:val="20"/>
              </w:rPr>
            </w:pPr>
            <w:r w:rsidRPr="00651111">
              <w:rPr>
                <w:i/>
                <w:iCs/>
                <w:color w:val="222222"/>
                <w:sz w:val="20"/>
                <w:szCs w:val="20"/>
                <w:shd w:val="clear" w:color="auto" w:fill="FFFFFF"/>
                <w:lang w:eastAsia="fr-FR"/>
              </w:rPr>
              <w:t>β</w:t>
            </w:r>
          </w:p>
        </w:tc>
        <w:tc>
          <w:tcPr>
            <w:tcW w:w="1760" w:type="dxa"/>
            <w:tcBorders>
              <w:top w:val="single" w:sz="4" w:space="0" w:color="auto"/>
              <w:bottom w:val="single" w:sz="4" w:space="0" w:color="auto"/>
            </w:tcBorders>
            <w:noWrap/>
            <w:hideMark/>
          </w:tcPr>
          <w:p w14:paraId="68A0C739" w14:textId="77777777" w:rsidR="00FB64D6" w:rsidRPr="00651111" w:rsidRDefault="00FB64D6" w:rsidP="00DF034C">
            <w:pPr>
              <w:spacing w:line="360" w:lineRule="auto"/>
              <w:jc w:val="both"/>
              <w:rPr>
                <w:iCs/>
                <w:sz w:val="20"/>
                <w:szCs w:val="20"/>
              </w:rPr>
            </w:pPr>
            <w:r w:rsidRPr="00651111">
              <w:rPr>
                <w:noProof/>
                <w:sz w:val="20"/>
                <w:szCs w:val="20"/>
                <w:lang w:eastAsia="en-GB"/>
              </w:rPr>
              <w:t>95%CI</w:t>
            </w:r>
          </w:p>
        </w:tc>
        <w:tc>
          <w:tcPr>
            <w:tcW w:w="440" w:type="dxa"/>
            <w:tcBorders>
              <w:top w:val="nil"/>
              <w:bottom w:val="single" w:sz="4" w:space="0" w:color="auto"/>
            </w:tcBorders>
            <w:noWrap/>
            <w:hideMark/>
          </w:tcPr>
          <w:p w14:paraId="7B07B47D" w14:textId="77777777" w:rsidR="00FB64D6" w:rsidRPr="00651111" w:rsidRDefault="00FB64D6" w:rsidP="00DF034C">
            <w:pPr>
              <w:spacing w:line="360" w:lineRule="auto"/>
              <w:jc w:val="both"/>
              <w:rPr>
                <w:iCs/>
                <w:sz w:val="20"/>
                <w:szCs w:val="20"/>
              </w:rPr>
            </w:pPr>
          </w:p>
        </w:tc>
        <w:tc>
          <w:tcPr>
            <w:tcW w:w="977" w:type="dxa"/>
            <w:tcBorders>
              <w:top w:val="single" w:sz="4" w:space="0" w:color="auto"/>
              <w:bottom w:val="single" w:sz="4" w:space="0" w:color="auto"/>
            </w:tcBorders>
            <w:noWrap/>
            <w:hideMark/>
          </w:tcPr>
          <w:p w14:paraId="71A416FE" w14:textId="77777777" w:rsidR="00FB64D6" w:rsidRPr="00651111" w:rsidRDefault="00FB64D6" w:rsidP="00DF034C">
            <w:pPr>
              <w:spacing w:line="360" w:lineRule="auto"/>
              <w:jc w:val="right"/>
              <w:rPr>
                <w:iCs/>
                <w:sz w:val="20"/>
                <w:szCs w:val="20"/>
              </w:rPr>
            </w:pPr>
            <w:r w:rsidRPr="00651111">
              <w:rPr>
                <w:i/>
                <w:iCs/>
                <w:color w:val="222222"/>
                <w:sz w:val="20"/>
                <w:szCs w:val="20"/>
                <w:shd w:val="clear" w:color="auto" w:fill="FFFFFF"/>
                <w:lang w:eastAsia="fr-FR"/>
              </w:rPr>
              <w:t>β</w:t>
            </w:r>
          </w:p>
        </w:tc>
        <w:tc>
          <w:tcPr>
            <w:tcW w:w="1741" w:type="dxa"/>
            <w:tcBorders>
              <w:top w:val="single" w:sz="4" w:space="0" w:color="auto"/>
              <w:bottom w:val="single" w:sz="4" w:space="0" w:color="auto"/>
            </w:tcBorders>
            <w:noWrap/>
            <w:hideMark/>
          </w:tcPr>
          <w:p w14:paraId="3F130A94" w14:textId="77777777" w:rsidR="00FB64D6" w:rsidRPr="00651111" w:rsidRDefault="00FB64D6" w:rsidP="00DF034C">
            <w:pPr>
              <w:spacing w:line="360" w:lineRule="auto"/>
              <w:jc w:val="both"/>
              <w:rPr>
                <w:iCs/>
                <w:sz w:val="20"/>
                <w:szCs w:val="20"/>
              </w:rPr>
            </w:pPr>
            <w:r w:rsidRPr="00651111">
              <w:rPr>
                <w:noProof/>
                <w:sz w:val="20"/>
                <w:szCs w:val="20"/>
                <w:lang w:eastAsia="en-GB"/>
              </w:rPr>
              <w:t>95%CI</w:t>
            </w:r>
          </w:p>
        </w:tc>
      </w:tr>
      <w:tr w:rsidR="004B5B9A" w:rsidRPr="00D55D60" w14:paraId="0419DA4B" w14:textId="77777777" w:rsidTr="00036462">
        <w:trPr>
          <w:trHeight w:val="320"/>
          <w:jc w:val="center"/>
        </w:trPr>
        <w:tc>
          <w:tcPr>
            <w:tcW w:w="1731" w:type="dxa"/>
            <w:tcBorders>
              <w:top w:val="single" w:sz="4" w:space="0" w:color="auto"/>
            </w:tcBorders>
            <w:noWrap/>
            <w:hideMark/>
          </w:tcPr>
          <w:p w14:paraId="36365A38" w14:textId="77777777" w:rsidR="004B5B9A" w:rsidRPr="00651111" w:rsidRDefault="004B5B9A" w:rsidP="004B5B9A">
            <w:pPr>
              <w:spacing w:line="360" w:lineRule="auto"/>
              <w:jc w:val="both"/>
              <w:rPr>
                <w:iCs/>
                <w:sz w:val="20"/>
                <w:szCs w:val="20"/>
              </w:rPr>
            </w:pPr>
            <w:r w:rsidRPr="00651111">
              <w:rPr>
                <w:iCs/>
                <w:sz w:val="20"/>
                <w:szCs w:val="20"/>
              </w:rPr>
              <w:t>Bisphenol A</w:t>
            </w:r>
          </w:p>
        </w:tc>
        <w:tc>
          <w:tcPr>
            <w:tcW w:w="867" w:type="dxa"/>
            <w:tcBorders>
              <w:top w:val="single" w:sz="4" w:space="0" w:color="auto"/>
            </w:tcBorders>
            <w:noWrap/>
            <w:vAlign w:val="bottom"/>
            <w:hideMark/>
          </w:tcPr>
          <w:p w14:paraId="5E2FF354" w14:textId="52D5D9A4" w:rsidR="004B5B9A" w:rsidRPr="00651111" w:rsidRDefault="004B5B9A" w:rsidP="004B5B9A">
            <w:pPr>
              <w:spacing w:line="360" w:lineRule="auto"/>
              <w:jc w:val="right"/>
              <w:rPr>
                <w:iCs/>
                <w:sz w:val="20"/>
                <w:szCs w:val="20"/>
              </w:rPr>
            </w:pPr>
            <w:r w:rsidRPr="00D87305">
              <w:rPr>
                <w:color w:val="000000"/>
                <w:sz w:val="20"/>
                <w:szCs w:val="20"/>
              </w:rPr>
              <w:t>-2</w:t>
            </w:r>
            <w:r>
              <w:rPr>
                <w:color w:val="000000"/>
                <w:sz w:val="20"/>
                <w:szCs w:val="20"/>
              </w:rPr>
              <w:t>.</w:t>
            </w:r>
            <w:r w:rsidRPr="00D87305">
              <w:rPr>
                <w:color w:val="000000"/>
                <w:sz w:val="20"/>
                <w:szCs w:val="20"/>
              </w:rPr>
              <w:t>0</w:t>
            </w:r>
          </w:p>
        </w:tc>
        <w:tc>
          <w:tcPr>
            <w:tcW w:w="1862" w:type="dxa"/>
            <w:tcBorders>
              <w:top w:val="single" w:sz="4" w:space="0" w:color="auto"/>
            </w:tcBorders>
            <w:noWrap/>
            <w:vAlign w:val="bottom"/>
            <w:hideMark/>
          </w:tcPr>
          <w:p w14:paraId="7096C750" w14:textId="57255E5F" w:rsidR="004B5B9A" w:rsidRPr="00651111" w:rsidRDefault="004B5B9A" w:rsidP="004B5B9A">
            <w:pPr>
              <w:spacing w:line="360" w:lineRule="auto"/>
              <w:rPr>
                <w:iCs/>
                <w:sz w:val="20"/>
                <w:szCs w:val="20"/>
              </w:rPr>
            </w:pPr>
            <w:r w:rsidRPr="00D87305">
              <w:rPr>
                <w:color w:val="000000"/>
                <w:sz w:val="20"/>
                <w:szCs w:val="20"/>
              </w:rPr>
              <w:t>[-7.8 ; 4.3]</w:t>
            </w:r>
          </w:p>
        </w:tc>
        <w:tc>
          <w:tcPr>
            <w:tcW w:w="520" w:type="dxa"/>
            <w:tcBorders>
              <w:top w:val="single" w:sz="4" w:space="0" w:color="auto"/>
            </w:tcBorders>
            <w:noWrap/>
            <w:vAlign w:val="center"/>
            <w:hideMark/>
          </w:tcPr>
          <w:p w14:paraId="6369342F" w14:textId="77777777" w:rsidR="004B5B9A" w:rsidRPr="00651111" w:rsidRDefault="004B5B9A" w:rsidP="004B5B9A">
            <w:pPr>
              <w:spacing w:line="360" w:lineRule="auto"/>
              <w:jc w:val="both"/>
              <w:rPr>
                <w:iCs/>
                <w:sz w:val="20"/>
                <w:szCs w:val="20"/>
              </w:rPr>
            </w:pPr>
          </w:p>
        </w:tc>
        <w:tc>
          <w:tcPr>
            <w:tcW w:w="934" w:type="dxa"/>
            <w:tcBorders>
              <w:top w:val="single" w:sz="4" w:space="0" w:color="auto"/>
            </w:tcBorders>
            <w:noWrap/>
            <w:vAlign w:val="bottom"/>
            <w:hideMark/>
          </w:tcPr>
          <w:p w14:paraId="5603CD1C" w14:textId="1ED81006" w:rsidR="004B5B9A" w:rsidRPr="00651111" w:rsidRDefault="004B5B9A" w:rsidP="004B5B9A">
            <w:pPr>
              <w:spacing w:line="360" w:lineRule="auto"/>
              <w:jc w:val="right"/>
              <w:rPr>
                <w:iCs/>
                <w:sz w:val="20"/>
                <w:szCs w:val="20"/>
              </w:rPr>
            </w:pPr>
            <w:r w:rsidRPr="00D87305">
              <w:rPr>
                <w:color w:val="000000"/>
                <w:sz w:val="20"/>
                <w:szCs w:val="20"/>
              </w:rPr>
              <w:t>-6</w:t>
            </w:r>
            <w:r>
              <w:rPr>
                <w:color w:val="000000"/>
                <w:sz w:val="20"/>
                <w:szCs w:val="20"/>
              </w:rPr>
              <w:t>.</w:t>
            </w:r>
            <w:r w:rsidRPr="00D87305">
              <w:rPr>
                <w:color w:val="000000"/>
                <w:sz w:val="20"/>
                <w:szCs w:val="20"/>
              </w:rPr>
              <w:t>8</w:t>
            </w:r>
          </w:p>
        </w:tc>
        <w:tc>
          <w:tcPr>
            <w:tcW w:w="1760" w:type="dxa"/>
            <w:tcBorders>
              <w:top w:val="single" w:sz="4" w:space="0" w:color="auto"/>
            </w:tcBorders>
            <w:noWrap/>
            <w:vAlign w:val="bottom"/>
            <w:hideMark/>
          </w:tcPr>
          <w:p w14:paraId="6AE0836F" w14:textId="2185C995" w:rsidR="004B5B9A" w:rsidRPr="00651111" w:rsidRDefault="004B5B9A" w:rsidP="004B5B9A">
            <w:pPr>
              <w:spacing w:line="360" w:lineRule="auto"/>
              <w:jc w:val="both"/>
              <w:rPr>
                <w:iCs/>
                <w:sz w:val="20"/>
                <w:szCs w:val="20"/>
              </w:rPr>
            </w:pPr>
            <w:r w:rsidRPr="00D87305">
              <w:rPr>
                <w:color w:val="000000"/>
                <w:sz w:val="20"/>
                <w:szCs w:val="20"/>
              </w:rPr>
              <w:t>[-12.3 ; -0.9]</w:t>
            </w:r>
          </w:p>
        </w:tc>
        <w:tc>
          <w:tcPr>
            <w:tcW w:w="440" w:type="dxa"/>
            <w:tcBorders>
              <w:top w:val="single" w:sz="4" w:space="0" w:color="auto"/>
            </w:tcBorders>
            <w:noWrap/>
            <w:vAlign w:val="center"/>
            <w:hideMark/>
          </w:tcPr>
          <w:p w14:paraId="421F387A" w14:textId="77777777" w:rsidR="004B5B9A" w:rsidRPr="00651111" w:rsidRDefault="004B5B9A" w:rsidP="004B5B9A">
            <w:pPr>
              <w:spacing w:line="360" w:lineRule="auto"/>
              <w:jc w:val="both"/>
              <w:rPr>
                <w:iCs/>
                <w:sz w:val="20"/>
                <w:szCs w:val="20"/>
              </w:rPr>
            </w:pPr>
          </w:p>
        </w:tc>
        <w:tc>
          <w:tcPr>
            <w:tcW w:w="977" w:type="dxa"/>
            <w:tcBorders>
              <w:top w:val="single" w:sz="4" w:space="0" w:color="auto"/>
            </w:tcBorders>
            <w:noWrap/>
            <w:vAlign w:val="bottom"/>
            <w:hideMark/>
          </w:tcPr>
          <w:p w14:paraId="42C6839A" w14:textId="3A00D4D7" w:rsidR="004B5B9A" w:rsidRPr="00651111" w:rsidRDefault="004B5B9A" w:rsidP="004B5B9A">
            <w:pPr>
              <w:spacing w:line="360" w:lineRule="auto"/>
              <w:jc w:val="right"/>
              <w:rPr>
                <w:iCs/>
                <w:sz w:val="20"/>
                <w:szCs w:val="20"/>
              </w:rPr>
            </w:pPr>
            <w:r w:rsidRPr="00D87305">
              <w:rPr>
                <w:color w:val="000000"/>
                <w:sz w:val="20"/>
                <w:szCs w:val="20"/>
              </w:rPr>
              <w:t>3</w:t>
            </w:r>
            <w:r>
              <w:rPr>
                <w:color w:val="000000"/>
                <w:sz w:val="20"/>
                <w:szCs w:val="20"/>
              </w:rPr>
              <w:t>.</w:t>
            </w:r>
            <w:r w:rsidRPr="00D87305">
              <w:rPr>
                <w:color w:val="000000"/>
                <w:sz w:val="20"/>
                <w:szCs w:val="20"/>
              </w:rPr>
              <w:t>7</w:t>
            </w:r>
          </w:p>
        </w:tc>
        <w:tc>
          <w:tcPr>
            <w:tcW w:w="1741" w:type="dxa"/>
            <w:tcBorders>
              <w:top w:val="single" w:sz="4" w:space="0" w:color="auto"/>
            </w:tcBorders>
            <w:noWrap/>
            <w:vAlign w:val="bottom"/>
            <w:hideMark/>
          </w:tcPr>
          <w:p w14:paraId="54B37845" w14:textId="7EC4F0A2" w:rsidR="004B5B9A" w:rsidRPr="00651111" w:rsidRDefault="004B5B9A" w:rsidP="004B5B9A">
            <w:pPr>
              <w:spacing w:line="360" w:lineRule="auto"/>
              <w:jc w:val="both"/>
              <w:rPr>
                <w:iCs/>
                <w:sz w:val="20"/>
                <w:szCs w:val="20"/>
              </w:rPr>
            </w:pPr>
            <w:r w:rsidRPr="00D87305">
              <w:rPr>
                <w:color w:val="000000"/>
                <w:sz w:val="20"/>
                <w:szCs w:val="20"/>
              </w:rPr>
              <w:t>[-0.6 ; 8.1]</w:t>
            </w:r>
          </w:p>
        </w:tc>
      </w:tr>
      <w:tr w:rsidR="004B5B9A" w:rsidRPr="00D55D60" w14:paraId="7358007E" w14:textId="77777777" w:rsidTr="00036462">
        <w:trPr>
          <w:trHeight w:val="320"/>
          <w:jc w:val="center"/>
        </w:trPr>
        <w:tc>
          <w:tcPr>
            <w:tcW w:w="1731" w:type="dxa"/>
            <w:noWrap/>
            <w:hideMark/>
          </w:tcPr>
          <w:p w14:paraId="6ED81FF2" w14:textId="77777777" w:rsidR="004B5B9A" w:rsidRPr="00651111" w:rsidRDefault="004B5B9A" w:rsidP="004B5B9A">
            <w:pPr>
              <w:spacing w:line="360" w:lineRule="auto"/>
              <w:jc w:val="both"/>
              <w:rPr>
                <w:iCs/>
                <w:sz w:val="20"/>
                <w:szCs w:val="20"/>
              </w:rPr>
            </w:pPr>
            <w:r w:rsidRPr="00651111">
              <w:rPr>
                <w:iCs/>
                <w:sz w:val="20"/>
                <w:szCs w:val="20"/>
              </w:rPr>
              <w:t>Bisphenol S</w:t>
            </w:r>
          </w:p>
        </w:tc>
        <w:tc>
          <w:tcPr>
            <w:tcW w:w="867" w:type="dxa"/>
            <w:noWrap/>
            <w:vAlign w:val="bottom"/>
            <w:hideMark/>
          </w:tcPr>
          <w:p w14:paraId="744E89A9" w14:textId="7E3922BA" w:rsidR="004B5B9A" w:rsidRPr="00651111" w:rsidRDefault="004B5B9A" w:rsidP="004B5B9A">
            <w:pPr>
              <w:spacing w:line="360" w:lineRule="auto"/>
              <w:jc w:val="right"/>
              <w:rPr>
                <w:iCs/>
                <w:sz w:val="20"/>
                <w:szCs w:val="20"/>
              </w:rPr>
            </w:pPr>
            <w:r w:rsidRPr="00D87305">
              <w:rPr>
                <w:color w:val="000000"/>
                <w:sz w:val="20"/>
                <w:szCs w:val="20"/>
              </w:rPr>
              <w:t>-3</w:t>
            </w:r>
            <w:r>
              <w:rPr>
                <w:color w:val="000000"/>
                <w:sz w:val="20"/>
                <w:szCs w:val="20"/>
              </w:rPr>
              <w:t>.</w:t>
            </w:r>
            <w:r w:rsidRPr="00D87305">
              <w:rPr>
                <w:color w:val="000000"/>
                <w:sz w:val="20"/>
                <w:szCs w:val="20"/>
              </w:rPr>
              <w:t>4</w:t>
            </w:r>
          </w:p>
        </w:tc>
        <w:tc>
          <w:tcPr>
            <w:tcW w:w="1862" w:type="dxa"/>
            <w:noWrap/>
            <w:vAlign w:val="bottom"/>
            <w:hideMark/>
          </w:tcPr>
          <w:p w14:paraId="04041741" w14:textId="2EBA6DC8" w:rsidR="004B5B9A" w:rsidRPr="00651111" w:rsidRDefault="004B5B9A" w:rsidP="004B5B9A">
            <w:pPr>
              <w:spacing w:line="360" w:lineRule="auto"/>
              <w:rPr>
                <w:iCs/>
                <w:sz w:val="20"/>
                <w:szCs w:val="20"/>
              </w:rPr>
            </w:pPr>
            <w:r w:rsidRPr="00D87305">
              <w:rPr>
                <w:color w:val="000000"/>
                <w:sz w:val="20"/>
                <w:szCs w:val="20"/>
              </w:rPr>
              <w:t>[-10.4 ; 4.2]</w:t>
            </w:r>
          </w:p>
        </w:tc>
        <w:tc>
          <w:tcPr>
            <w:tcW w:w="520" w:type="dxa"/>
            <w:noWrap/>
            <w:vAlign w:val="center"/>
            <w:hideMark/>
          </w:tcPr>
          <w:p w14:paraId="2BFCB9A9" w14:textId="77777777" w:rsidR="004B5B9A" w:rsidRPr="00651111" w:rsidRDefault="004B5B9A" w:rsidP="004B5B9A">
            <w:pPr>
              <w:spacing w:line="360" w:lineRule="auto"/>
              <w:jc w:val="both"/>
              <w:rPr>
                <w:iCs/>
                <w:sz w:val="20"/>
                <w:szCs w:val="20"/>
              </w:rPr>
            </w:pPr>
          </w:p>
        </w:tc>
        <w:tc>
          <w:tcPr>
            <w:tcW w:w="934" w:type="dxa"/>
            <w:noWrap/>
            <w:vAlign w:val="bottom"/>
            <w:hideMark/>
          </w:tcPr>
          <w:p w14:paraId="196B3FD8" w14:textId="799345BD" w:rsidR="004B5B9A" w:rsidRPr="00651111" w:rsidRDefault="004B5B9A" w:rsidP="004B5B9A">
            <w:pPr>
              <w:spacing w:line="360" w:lineRule="auto"/>
              <w:jc w:val="right"/>
              <w:rPr>
                <w:iCs/>
                <w:sz w:val="20"/>
                <w:szCs w:val="20"/>
              </w:rPr>
            </w:pPr>
            <w:r w:rsidRPr="00D87305">
              <w:rPr>
                <w:color w:val="000000"/>
                <w:sz w:val="20"/>
                <w:szCs w:val="20"/>
              </w:rPr>
              <w:t>-4</w:t>
            </w:r>
            <w:r>
              <w:rPr>
                <w:color w:val="000000"/>
                <w:sz w:val="20"/>
                <w:szCs w:val="20"/>
              </w:rPr>
              <w:t>.</w:t>
            </w:r>
            <w:r w:rsidRPr="00D87305">
              <w:rPr>
                <w:color w:val="000000"/>
                <w:sz w:val="20"/>
                <w:szCs w:val="20"/>
              </w:rPr>
              <w:t>6</w:t>
            </w:r>
          </w:p>
        </w:tc>
        <w:tc>
          <w:tcPr>
            <w:tcW w:w="1760" w:type="dxa"/>
            <w:noWrap/>
            <w:vAlign w:val="bottom"/>
            <w:hideMark/>
          </w:tcPr>
          <w:p w14:paraId="427D04D4" w14:textId="436238E1" w:rsidR="004B5B9A" w:rsidRPr="00651111" w:rsidRDefault="004B5B9A" w:rsidP="004B5B9A">
            <w:pPr>
              <w:spacing w:line="360" w:lineRule="auto"/>
              <w:jc w:val="both"/>
              <w:rPr>
                <w:iCs/>
                <w:sz w:val="20"/>
                <w:szCs w:val="20"/>
              </w:rPr>
            </w:pPr>
            <w:r w:rsidRPr="00D87305">
              <w:rPr>
                <w:color w:val="000000"/>
                <w:sz w:val="20"/>
                <w:szCs w:val="20"/>
              </w:rPr>
              <w:t>[-11.5 ; 2.8]</w:t>
            </w:r>
          </w:p>
        </w:tc>
        <w:tc>
          <w:tcPr>
            <w:tcW w:w="440" w:type="dxa"/>
            <w:noWrap/>
            <w:vAlign w:val="center"/>
            <w:hideMark/>
          </w:tcPr>
          <w:p w14:paraId="512F1E2B" w14:textId="77777777" w:rsidR="004B5B9A" w:rsidRPr="00651111" w:rsidRDefault="004B5B9A" w:rsidP="004B5B9A">
            <w:pPr>
              <w:spacing w:line="360" w:lineRule="auto"/>
              <w:jc w:val="both"/>
              <w:rPr>
                <w:iCs/>
                <w:sz w:val="20"/>
                <w:szCs w:val="20"/>
              </w:rPr>
            </w:pPr>
          </w:p>
        </w:tc>
        <w:tc>
          <w:tcPr>
            <w:tcW w:w="977" w:type="dxa"/>
            <w:noWrap/>
            <w:vAlign w:val="bottom"/>
            <w:hideMark/>
          </w:tcPr>
          <w:p w14:paraId="17A539B4" w14:textId="180104D4" w:rsidR="004B5B9A" w:rsidRPr="00651111" w:rsidRDefault="004B5B9A" w:rsidP="004B5B9A">
            <w:pPr>
              <w:spacing w:line="360" w:lineRule="auto"/>
              <w:jc w:val="right"/>
              <w:rPr>
                <w:iCs/>
                <w:sz w:val="20"/>
                <w:szCs w:val="20"/>
              </w:rPr>
            </w:pPr>
            <w:r w:rsidRPr="00D87305">
              <w:rPr>
                <w:color w:val="000000"/>
                <w:sz w:val="20"/>
                <w:szCs w:val="20"/>
              </w:rPr>
              <w:t>10</w:t>
            </w:r>
            <w:r>
              <w:rPr>
                <w:color w:val="000000"/>
                <w:sz w:val="20"/>
                <w:szCs w:val="20"/>
              </w:rPr>
              <w:t>.</w:t>
            </w:r>
            <w:r w:rsidRPr="00D87305">
              <w:rPr>
                <w:color w:val="000000"/>
                <w:sz w:val="20"/>
                <w:szCs w:val="20"/>
              </w:rPr>
              <w:t>0</w:t>
            </w:r>
          </w:p>
        </w:tc>
        <w:tc>
          <w:tcPr>
            <w:tcW w:w="1741" w:type="dxa"/>
            <w:noWrap/>
            <w:vAlign w:val="bottom"/>
            <w:hideMark/>
          </w:tcPr>
          <w:p w14:paraId="38A37F50" w14:textId="2AA07AE2" w:rsidR="004B5B9A" w:rsidRPr="00651111" w:rsidRDefault="004B5B9A" w:rsidP="004B5B9A">
            <w:pPr>
              <w:spacing w:line="360" w:lineRule="auto"/>
              <w:jc w:val="both"/>
              <w:rPr>
                <w:iCs/>
                <w:sz w:val="20"/>
                <w:szCs w:val="20"/>
              </w:rPr>
            </w:pPr>
            <w:r w:rsidRPr="00D87305">
              <w:rPr>
                <w:color w:val="000000"/>
                <w:sz w:val="20"/>
                <w:szCs w:val="20"/>
              </w:rPr>
              <w:t>[4.5 ; 15.7]</w:t>
            </w:r>
          </w:p>
        </w:tc>
      </w:tr>
      <w:tr w:rsidR="004B5B9A" w:rsidRPr="00D55D60" w14:paraId="5A7773B8" w14:textId="77777777" w:rsidTr="00036462">
        <w:trPr>
          <w:trHeight w:val="320"/>
          <w:jc w:val="center"/>
        </w:trPr>
        <w:tc>
          <w:tcPr>
            <w:tcW w:w="1731" w:type="dxa"/>
            <w:noWrap/>
            <w:hideMark/>
          </w:tcPr>
          <w:p w14:paraId="1217D936" w14:textId="77777777" w:rsidR="004B5B9A" w:rsidRPr="00651111" w:rsidRDefault="004B5B9A" w:rsidP="004B5B9A">
            <w:pPr>
              <w:spacing w:line="360" w:lineRule="auto"/>
              <w:jc w:val="both"/>
              <w:rPr>
                <w:iCs/>
                <w:sz w:val="20"/>
                <w:szCs w:val="20"/>
              </w:rPr>
            </w:pPr>
            <w:r w:rsidRPr="00651111">
              <w:rPr>
                <w:iCs/>
                <w:sz w:val="20"/>
                <w:szCs w:val="20"/>
              </w:rPr>
              <w:t xml:space="preserve">Methylparaben </w:t>
            </w:r>
          </w:p>
        </w:tc>
        <w:tc>
          <w:tcPr>
            <w:tcW w:w="867" w:type="dxa"/>
            <w:noWrap/>
            <w:vAlign w:val="bottom"/>
            <w:hideMark/>
          </w:tcPr>
          <w:p w14:paraId="37F4B4C6" w14:textId="61E0FA2B" w:rsidR="004B5B9A" w:rsidRPr="00651111" w:rsidRDefault="004B5B9A" w:rsidP="004B5B9A">
            <w:pPr>
              <w:spacing w:line="360" w:lineRule="auto"/>
              <w:jc w:val="right"/>
              <w:rPr>
                <w:iCs/>
                <w:sz w:val="20"/>
                <w:szCs w:val="20"/>
              </w:rPr>
            </w:pPr>
            <w:r w:rsidRPr="00D87305">
              <w:rPr>
                <w:color w:val="000000"/>
                <w:sz w:val="20"/>
                <w:szCs w:val="20"/>
              </w:rPr>
              <w:t>-4</w:t>
            </w:r>
            <w:r>
              <w:rPr>
                <w:color w:val="000000"/>
                <w:sz w:val="20"/>
                <w:szCs w:val="20"/>
              </w:rPr>
              <w:t>.</w:t>
            </w:r>
            <w:r w:rsidRPr="00D87305">
              <w:rPr>
                <w:color w:val="000000"/>
                <w:sz w:val="20"/>
                <w:szCs w:val="20"/>
              </w:rPr>
              <w:t>2</w:t>
            </w:r>
          </w:p>
        </w:tc>
        <w:tc>
          <w:tcPr>
            <w:tcW w:w="1862" w:type="dxa"/>
            <w:noWrap/>
            <w:vAlign w:val="bottom"/>
            <w:hideMark/>
          </w:tcPr>
          <w:p w14:paraId="41C7E6B2" w14:textId="4BD14BFB" w:rsidR="004B5B9A" w:rsidRPr="00651111" w:rsidRDefault="004B5B9A" w:rsidP="004B5B9A">
            <w:pPr>
              <w:spacing w:line="360" w:lineRule="auto"/>
              <w:rPr>
                <w:iCs/>
                <w:sz w:val="20"/>
                <w:szCs w:val="20"/>
              </w:rPr>
            </w:pPr>
            <w:r w:rsidRPr="00D87305">
              <w:rPr>
                <w:color w:val="000000"/>
                <w:sz w:val="20"/>
                <w:szCs w:val="20"/>
              </w:rPr>
              <w:t>[-11.3 ; 3.5]</w:t>
            </w:r>
          </w:p>
        </w:tc>
        <w:tc>
          <w:tcPr>
            <w:tcW w:w="520" w:type="dxa"/>
            <w:noWrap/>
            <w:vAlign w:val="center"/>
            <w:hideMark/>
          </w:tcPr>
          <w:p w14:paraId="2CEA218B" w14:textId="77777777" w:rsidR="004B5B9A" w:rsidRPr="00651111" w:rsidRDefault="004B5B9A" w:rsidP="004B5B9A">
            <w:pPr>
              <w:spacing w:line="360" w:lineRule="auto"/>
              <w:jc w:val="both"/>
              <w:rPr>
                <w:iCs/>
                <w:sz w:val="20"/>
                <w:szCs w:val="20"/>
              </w:rPr>
            </w:pPr>
          </w:p>
        </w:tc>
        <w:tc>
          <w:tcPr>
            <w:tcW w:w="934" w:type="dxa"/>
            <w:noWrap/>
            <w:vAlign w:val="bottom"/>
            <w:hideMark/>
          </w:tcPr>
          <w:p w14:paraId="2D159409" w14:textId="79EB1F6B" w:rsidR="004B5B9A" w:rsidRPr="00651111" w:rsidRDefault="004B5B9A" w:rsidP="004B5B9A">
            <w:pPr>
              <w:spacing w:line="360" w:lineRule="auto"/>
              <w:jc w:val="right"/>
              <w:rPr>
                <w:iCs/>
                <w:sz w:val="20"/>
                <w:szCs w:val="20"/>
              </w:rPr>
            </w:pPr>
            <w:r w:rsidRPr="00D87305">
              <w:rPr>
                <w:color w:val="000000"/>
                <w:sz w:val="20"/>
                <w:szCs w:val="20"/>
              </w:rPr>
              <w:t>-0</w:t>
            </w:r>
            <w:r>
              <w:rPr>
                <w:color w:val="000000"/>
                <w:sz w:val="20"/>
                <w:szCs w:val="20"/>
              </w:rPr>
              <w:t>.</w:t>
            </w:r>
            <w:r w:rsidRPr="00D87305">
              <w:rPr>
                <w:color w:val="000000"/>
                <w:sz w:val="20"/>
                <w:szCs w:val="20"/>
              </w:rPr>
              <w:t>2</w:t>
            </w:r>
          </w:p>
        </w:tc>
        <w:tc>
          <w:tcPr>
            <w:tcW w:w="1760" w:type="dxa"/>
            <w:noWrap/>
            <w:vAlign w:val="bottom"/>
            <w:hideMark/>
          </w:tcPr>
          <w:p w14:paraId="2FDCDC23" w14:textId="34144ACA" w:rsidR="004B5B9A" w:rsidRPr="00651111" w:rsidRDefault="004B5B9A" w:rsidP="004B5B9A">
            <w:pPr>
              <w:spacing w:line="360" w:lineRule="auto"/>
              <w:jc w:val="both"/>
              <w:rPr>
                <w:iCs/>
                <w:sz w:val="20"/>
                <w:szCs w:val="20"/>
              </w:rPr>
            </w:pPr>
            <w:r w:rsidRPr="00D87305">
              <w:rPr>
                <w:color w:val="000000"/>
                <w:sz w:val="20"/>
                <w:szCs w:val="20"/>
              </w:rPr>
              <w:t>[-7.6 ; 7.8]</w:t>
            </w:r>
          </w:p>
        </w:tc>
        <w:tc>
          <w:tcPr>
            <w:tcW w:w="440" w:type="dxa"/>
            <w:noWrap/>
            <w:vAlign w:val="center"/>
            <w:hideMark/>
          </w:tcPr>
          <w:p w14:paraId="46F5ED67" w14:textId="77777777" w:rsidR="004B5B9A" w:rsidRPr="00651111" w:rsidRDefault="004B5B9A" w:rsidP="004B5B9A">
            <w:pPr>
              <w:spacing w:line="360" w:lineRule="auto"/>
              <w:jc w:val="both"/>
              <w:rPr>
                <w:iCs/>
                <w:sz w:val="20"/>
                <w:szCs w:val="20"/>
              </w:rPr>
            </w:pPr>
          </w:p>
        </w:tc>
        <w:tc>
          <w:tcPr>
            <w:tcW w:w="977" w:type="dxa"/>
            <w:noWrap/>
            <w:vAlign w:val="bottom"/>
            <w:hideMark/>
          </w:tcPr>
          <w:p w14:paraId="63A15538" w14:textId="72A7F35F" w:rsidR="004B5B9A" w:rsidRPr="00651111" w:rsidRDefault="004B5B9A" w:rsidP="004B5B9A">
            <w:pPr>
              <w:spacing w:line="360" w:lineRule="auto"/>
              <w:jc w:val="right"/>
              <w:rPr>
                <w:iCs/>
                <w:sz w:val="20"/>
                <w:szCs w:val="20"/>
              </w:rPr>
            </w:pPr>
            <w:r w:rsidRPr="00D87305">
              <w:rPr>
                <w:color w:val="000000"/>
                <w:sz w:val="20"/>
                <w:szCs w:val="20"/>
              </w:rPr>
              <w:t>2</w:t>
            </w:r>
            <w:r>
              <w:rPr>
                <w:color w:val="000000"/>
                <w:sz w:val="20"/>
                <w:szCs w:val="20"/>
              </w:rPr>
              <w:t>.</w:t>
            </w:r>
            <w:r w:rsidRPr="00D87305">
              <w:rPr>
                <w:color w:val="000000"/>
                <w:sz w:val="20"/>
                <w:szCs w:val="20"/>
              </w:rPr>
              <w:t>7</w:t>
            </w:r>
          </w:p>
        </w:tc>
        <w:tc>
          <w:tcPr>
            <w:tcW w:w="1741" w:type="dxa"/>
            <w:noWrap/>
            <w:vAlign w:val="bottom"/>
            <w:hideMark/>
          </w:tcPr>
          <w:p w14:paraId="3F4F2627" w14:textId="4DCFD0F5" w:rsidR="004B5B9A" w:rsidRPr="00651111" w:rsidRDefault="004B5B9A" w:rsidP="004B5B9A">
            <w:pPr>
              <w:spacing w:line="360" w:lineRule="auto"/>
              <w:jc w:val="both"/>
              <w:rPr>
                <w:iCs/>
                <w:sz w:val="20"/>
                <w:szCs w:val="20"/>
              </w:rPr>
            </w:pPr>
            <w:r w:rsidRPr="00D87305">
              <w:rPr>
                <w:color w:val="000000"/>
                <w:sz w:val="20"/>
                <w:szCs w:val="20"/>
              </w:rPr>
              <w:t>[-2.5 ; 8.3]</w:t>
            </w:r>
          </w:p>
        </w:tc>
      </w:tr>
      <w:tr w:rsidR="004B5B9A" w:rsidRPr="00D55D60" w14:paraId="787C24EF" w14:textId="77777777" w:rsidTr="00036462">
        <w:trPr>
          <w:trHeight w:val="320"/>
          <w:jc w:val="center"/>
        </w:trPr>
        <w:tc>
          <w:tcPr>
            <w:tcW w:w="1731" w:type="dxa"/>
            <w:noWrap/>
            <w:hideMark/>
          </w:tcPr>
          <w:p w14:paraId="339F339C" w14:textId="42617815" w:rsidR="004B5B9A" w:rsidRPr="00651111" w:rsidRDefault="004B5B9A" w:rsidP="004B5B9A">
            <w:pPr>
              <w:spacing w:line="360" w:lineRule="auto"/>
              <w:jc w:val="both"/>
              <w:rPr>
                <w:iCs/>
                <w:sz w:val="20"/>
                <w:szCs w:val="20"/>
              </w:rPr>
            </w:pPr>
            <w:r>
              <w:rPr>
                <w:iCs/>
                <w:sz w:val="20"/>
                <w:szCs w:val="20"/>
              </w:rPr>
              <w:t>E</w:t>
            </w:r>
            <w:r w:rsidRPr="00651111">
              <w:rPr>
                <w:iCs/>
                <w:sz w:val="20"/>
                <w:szCs w:val="20"/>
              </w:rPr>
              <w:t>thylparaben</w:t>
            </w:r>
          </w:p>
        </w:tc>
        <w:tc>
          <w:tcPr>
            <w:tcW w:w="867" w:type="dxa"/>
            <w:noWrap/>
            <w:vAlign w:val="bottom"/>
            <w:hideMark/>
          </w:tcPr>
          <w:p w14:paraId="7D8BB25F" w14:textId="0CC46A95" w:rsidR="004B5B9A" w:rsidRPr="00651111" w:rsidRDefault="004B5B9A" w:rsidP="004B5B9A">
            <w:pPr>
              <w:spacing w:line="360" w:lineRule="auto"/>
              <w:jc w:val="right"/>
              <w:rPr>
                <w:iCs/>
                <w:sz w:val="20"/>
                <w:szCs w:val="20"/>
              </w:rPr>
            </w:pPr>
            <w:r w:rsidRPr="00D87305">
              <w:rPr>
                <w:color w:val="000000"/>
                <w:sz w:val="20"/>
                <w:szCs w:val="20"/>
              </w:rPr>
              <w:t>10</w:t>
            </w:r>
            <w:r>
              <w:rPr>
                <w:color w:val="000000"/>
                <w:sz w:val="20"/>
                <w:szCs w:val="20"/>
              </w:rPr>
              <w:t>.</w:t>
            </w:r>
            <w:r w:rsidRPr="00D87305">
              <w:rPr>
                <w:color w:val="000000"/>
                <w:sz w:val="20"/>
                <w:szCs w:val="20"/>
              </w:rPr>
              <w:t>0</w:t>
            </w:r>
          </w:p>
        </w:tc>
        <w:tc>
          <w:tcPr>
            <w:tcW w:w="1862" w:type="dxa"/>
            <w:noWrap/>
            <w:vAlign w:val="bottom"/>
            <w:hideMark/>
          </w:tcPr>
          <w:p w14:paraId="7346EA62" w14:textId="4A80188A" w:rsidR="004B5B9A" w:rsidRPr="00651111" w:rsidRDefault="004B5B9A" w:rsidP="004B5B9A">
            <w:pPr>
              <w:spacing w:line="360" w:lineRule="auto"/>
              <w:rPr>
                <w:iCs/>
                <w:sz w:val="20"/>
                <w:szCs w:val="20"/>
              </w:rPr>
            </w:pPr>
            <w:r w:rsidRPr="00D87305">
              <w:rPr>
                <w:color w:val="000000"/>
                <w:sz w:val="20"/>
                <w:szCs w:val="20"/>
              </w:rPr>
              <w:t>[1.8 ; 18.8]</w:t>
            </w:r>
          </w:p>
        </w:tc>
        <w:tc>
          <w:tcPr>
            <w:tcW w:w="520" w:type="dxa"/>
            <w:noWrap/>
            <w:vAlign w:val="center"/>
            <w:hideMark/>
          </w:tcPr>
          <w:p w14:paraId="029AA5D2" w14:textId="77777777" w:rsidR="004B5B9A" w:rsidRPr="00651111" w:rsidRDefault="004B5B9A" w:rsidP="004B5B9A">
            <w:pPr>
              <w:spacing w:line="360" w:lineRule="auto"/>
              <w:jc w:val="both"/>
              <w:rPr>
                <w:iCs/>
                <w:sz w:val="20"/>
                <w:szCs w:val="20"/>
              </w:rPr>
            </w:pPr>
          </w:p>
        </w:tc>
        <w:tc>
          <w:tcPr>
            <w:tcW w:w="934" w:type="dxa"/>
            <w:noWrap/>
            <w:vAlign w:val="bottom"/>
            <w:hideMark/>
          </w:tcPr>
          <w:p w14:paraId="01D81247" w14:textId="66E639F3" w:rsidR="004B5B9A" w:rsidRPr="00651111" w:rsidRDefault="004B5B9A" w:rsidP="004B5B9A">
            <w:pPr>
              <w:spacing w:line="360" w:lineRule="auto"/>
              <w:jc w:val="right"/>
              <w:rPr>
                <w:iCs/>
                <w:sz w:val="20"/>
                <w:szCs w:val="20"/>
              </w:rPr>
            </w:pPr>
            <w:r w:rsidRPr="00D87305">
              <w:rPr>
                <w:color w:val="000000"/>
                <w:sz w:val="20"/>
                <w:szCs w:val="20"/>
              </w:rPr>
              <w:t>0</w:t>
            </w:r>
            <w:r>
              <w:rPr>
                <w:color w:val="000000"/>
                <w:sz w:val="20"/>
                <w:szCs w:val="20"/>
              </w:rPr>
              <w:t>.</w:t>
            </w:r>
            <w:r w:rsidRPr="00D87305">
              <w:rPr>
                <w:color w:val="000000"/>
                <w:sz w:val="20"/>
                <w:szCs w:val="20"/>
              </w:rPr>
              <w:t>2</w:t>
            </w:r>
          </w:p>
        </w:tc>
        <w:tc>
          <w:tcPr>
            <w:tcW w:w="1760" w:type="dxa"/>
            <w:noWrap/>
            <w:vAlign w:val="bottom"/>
            <w:hideMark/>
          </w:tcPr>
          <w:p w14:paraId="5941EEFB" w14:textId="178792D2" w:rsidR="004B5B9A" w:rsidRPr="00651111" w:rsidRDefault="004B5B9A" w:rsidP="004B5B9A">
            <w:pPr>
              <w:spacing w:line="360" w:lineRule="auto"/>
              <w:jc w:val="both"/>
              <w:rPr>
                <w:iCs/>
                <w:sz w:val="20"/>
                <w:szCs w:val="20"/>
              </w:rPr>
            </w:pPr>
            <w:r w:rsidRPr="00D87305">
              <w:rPr>
                <w:color w:val="000000"/>
                <w:sz w:val="20"/>
                <w:szCs w:val="20"/>
              </w:rPr>
              <w:t>[-7.2 ; 8.2]</w:t>
            </w:r>
          </w:p>
        </w:tc>
        <w:tc>
          <w:tcPr>
            <w:tcW w:w="440" w:type="dxa"/>
            <w:noWrap/>
            <w:vAlign w:val="center"/>
            <w:hideMark/>
          </w:tcPr>
          <w:p w14:paraId="517A0512" w14:textId="77777777" w:rsidR="004B5B9A" w:rsidRPr="00651111" w:rsidRDefault="004B5B9A" w:rsidP="004B5B9A">
            <w:pPr>
              <w:spacing w:line="360" w:lineRule="auto"/>
              <w:jc w:val="both"/>
              <w:rPr>
                <w:iCs/>
                <w:sz w:val="20"/>
                <w:szCs w:val="20"/>
              </w:rPr>
            </w:pPr>
          </w:p>
        </w:tc>
        <w:tc>
          <w:tcPr>
            <w:tcW w:w="977" w:type="dxa"/>
            <w:noWrap/>
            <w:vAlign w:val="bottom"/>
            <w:hideMark/>
          </w:tcPr>
          <w:p w14:paraId="51215955" w14:textId="0931F697" w:rsidR="004B5B9A" w:rsidRPr="00651111" w:rsidRDefault="004B5B9A" w:rsidP="004B5B9A">
            <w:pPr>
              <w:spacing w:line="360" w:lineRule="auto"/>
              <w:jc w:val="right"/>
              <w:rPr>
                <w:iCs/>
                <w:sz w:val="20"/>
                <w:szCs w:val="20"/>
              </w:rPr>
            </w:pPr>
            <w:r w:rsidRPr="00D87305">
              <w:rPr>
                <w:color w:val="000000"/>
                <w:sz w:val="20"/>
                <w:szCs w:val="20"/>
              </w:rPr>
              <w:t>-1</w:t>
            </w:r>
            <w:r>
              <w:rPr>
                <w:color w:val="000000"/>
                <w:sz w:val="20"/>
                <w:szCs w:val="20"/>
              </w:rPr>
              <w:t>.</w:t>
            </w:r>
            <w:r w:rsidRPr="00D87305">
              <w:rPr>
                <w:color w:val="000000"/>
                <w:sz w:val="20"/>
                <w:szCs w:val="20"/>
              </w:rPr>
              <w:t>3</w:t>
            </w:r>
          </w:p>
        </w:tc>
        <w:tc>
          <w:tcPr>
            <w:tcW w:w="1741" w:type="dxa"/>
            <w:noWrap/>
            <w:vAlign w:val="bottom"/>
            <w:hideMark/>
          </w:tcPr>
          <w:p w14:paraId="076CEAE6" w14:textId="5C198336" w:rsidR="004B5B9A" w:rsidRPr="00651111" w:rsidRDefault="004B5B9A" w:rsidP="004B5B9A">
            <w:pPr>
              <w:spacing w:line="360" w:lineRule="auto"/>
              <w:jc w:val="both"/>
              <w:rPr>
                <w:iCs/>
                <w:sz w:val="20"/>
                <w:szCs w:val="20"/>
              </w:rPr>
            </w:pPr>
            <w:r w:rsidRPr="00D87305">
              <w:rPr>
                <w:color w:val="000000"/>
                <w:sz w:val="20"/>
                <w:szCs w:val="20"/>
              </w:rPr>
              <w:t>[-6.3 ; 4.0]</w:t>
            </w:r>
          </w:p>
        </w:tc>
      </w:tr>
      <w:tr w:rsidR="004B5B9A" w:rsidRPr="00D55D60" w14:paraId="42209A0D" w14:textId="77777777" w:rsidTr="00036462">
        <w:trPr>
          <w:trHeight w:val="320"/>
          <w:jc w:val="center"/>
        </w:trPr>
        <w:tc>
          <w:tcPr>
            <w:tcW w:w="1731" w:type="dxa"/>
            <w:noWrap/>
            <w:hideMark/>
          </w:tcPr>
          <w:p w14:paraId="4DA1EB8B" w14:textId="77777777" w:rsidR="004B5B9A" w:rsidRPr="00651111" w:rsidRDefault="004B5B9A" w:rsidP="004B5B9A">
            <w:pPr>
              <w:spacing w:line="360" w:lineRule="auto"/>
              <w:jc w:val="both"/>
              <w:rPr>
                <w:iCs/>
                <w:sz w:val="20"/>
                <w:szCs w:val="20"/>
              </w:rPr>
            </w:pPr>
            <w:r w:rsidRPr="00651111">
              <w:rPr>
                <w:iCs/>
                <w:sz w:val="20"/>
                <w:szCs w:val="20"/>
              </w:rPr>
              <w:t xml:space="preserve">Propylparaben </w:t>
            </w:r>
          </w:p>
        </w:tc>
        <w:tc>
          <w:tcPr>
            <w:tcW w:w="867" w:type="dxa"/>
            <w:noWrap/>
            <w:vAlign w:val="bottom"/>
            <w:hideMark/>
          </w:tcPr>
          <w:p w14:paraId="57D6241D" w14:textId="71C2D0B7" w:rsidR="004B5B9A" w:rsidRPr="00651111" w:rsidRDefault="004B5B9A" w:rsidP="004B5B9A">
            <w:pPr>
              <w:spacing w:line="360" w:lineRule="auto"/>
              <w:jc w:val="right"/>
              <w:rPr>
                <w:iCs/>
                <w:sz w:val="20"/>
                <w:szCs w:val="20"/>
              </w:rPr>
            </w:pPr>
            <w:r w:rsidRPr="00D87305">
              <w:rPr>
                <w:color w:val="000000"/>
                <w:sz w:val="20"/>
                <w:szCs w:val="20"/>
              </w:rPr>
              <w:t>-3</w:t>
            </w:r>
            <w:r>
              <w:rPr>
                <w:color w:val="000000"/>
                <w:sz w:val="20"/>
                <w:szCs w:val="20"/>
              </w:rPr>
              <w:t>.</w:t>
            </w:r>
            <w:r w:rsidRPr="00D87305">
              <w:rPr>
                <w:color w:val="000000"/>
                <w:sz w:val="20"/>
                <w:szCs w:val="20"/>
              </w:rPr>
              <w:t>1</w:t>
            </w:r>
          </w:p>
        </w:tc>
        <w:tc>
          <w:tcPr>
            <w:tcW w:w="1862" w:type="dxa"/>
            <w:noWrap/>
            <w:vAlign w:val="bottom"/>
            <w:hideMark/>
          </w:tcPr>
          <w:p w14:paraId="4D344699" w14:textId="4B6F9942" w:rsidR="004B5B9A" w:rsidRPr="00651111" w:rsidRDefault="004B5B9A" w:rsidP="004B5B9A">
            <w:pPr>
              <w:spacing w:line="360" w:lineRule="auto"/>
              <w:rPr>
                <w:iCs/>
                <w:sz w:val="20"/>
                <w:szCs w:val="20"/>
              </w:rPr>
            </w:pPr>
            <w:r w:rsidRPr="00D87305">
              <w:rPr>
                <w:color w:val="000000"/>
                <w:sz w:val="20"/>
                <w:szCs w:val="20"/>
              </w:rPr>
              <w:t>[-12.9 ; 7.6]</w:t>
            </w:r>
          </w:p>
        </w:tc>
        <w:tc>
          <w:tcPr>
            <w:tcW w:w="520" w:type="dxa"/>
            <w:noWrap/>
            <w:vAlign w:val="center"/>
            <w:hideMark/>
          </w:tcPr>
          <w:p w14:paraId="69854228" w14:textId="77777777" w:rsidR="004B5B9A" w:rsidRPr="00651111" w:rsidRDefault="004B5B9A" w:rsidP="004B5B9A">
            <w:pPr>
              <w:spacing w:line="360" w:lineRule="auto"/>
              <w:jc w:val="both"/>
              <w:rPr>
                <w:iCs/>
                <w:sz w:val="20"/>
                <w:szCs w:val="20"/>
              </w:rPr>
            </w:pPr>
          </w:p>
        </w:tc>
        <w:tc>
          <w:tcPr>
            <w:tcW w:w="934" w:type="dxa"/>
            <w:noWrap/>
            <w:vAlign w:val="bottom"/>
            <w:hideMark/>
          </w:tcPr>
          <w:p w14:paraId="3847EBEC" w14:textId="19727DB1" w:rsidR="004B5B9A" w:rsidRPr="00651111" w:rsidRDefault="004B5B9A" w:rsidP="004B5B9A">
            <w:pPr>
              <w:spacing w:line="360" w:lineRule="auto"/>
              <w:jc w:val="right"/>
              <w:rPr>
                <w:iCs/>
                <w:sz w:val="20"/>
                <w:szCs w:val="20"/>
              </w:rPr>
            </w:pPr>
            <w:r w:rsidRPr="00D87305">
              <w:rPr>
                <w:color w:val="000000"/>
                <w:sz w:val="20"/>
                <w:szCs w:val="20"/>
              </w:rPr>
              <w:t>1</w:t>
            </w:r>
            <w:r>
              <w:rPr>
                <w:color w:val="000000"/>
                <w:sz w:val="20"/>
                <w:szCs w:val="20"/>
              </w:rPr>
              <w:t>.</w:t>
            </w:r>
            <w:r w:rsidRPr="00D87305">
              <w:rPr>
                <w:color w:val="000000"/>
                <w:sz w:val="20"/>
                <w:szCs w:val="20"/>
              </w:rPr>
              <w:t>0</w:t>
            </w:r>
          </w:p>
        </w:tc>
        <w:tc>
          <w:tcPr>
            <w:tcW w:w="1760" w:type="dxa"/>
            <w:noWrap/>
            <w:vAlign w:val="bottom"/>
            <w:hideMark/>
          </w:tcPr>
          <w:p w14:paraId="3A328C16" w14:textId="1382AAA0" w:rsidR="004B5B9A" w:rsidRPr="00651111" w:rsidRDefault="004B5B9A" w:rsidP="004B5B9A">
            <w:pPr>
              <w:spacing w:line="360" w:lineRule="auto"/>
              <w:jc w:val="both"/>
              <w:rPr>
                <w:iCs/>
                <w:sz w:val="20"/>
                <w:szCs w:val="20"/>
              </w:rPr>
            </w:pPr>
            <w:r w:rsidRPr="00D87305">
              <w:rPr>
                <w:color w:val="000000"/>
                <w:sz w:val="20"/>
                <w:szCs w:val="20"/>
              </w:rPr>
              <w:t>[-9.1 ; 12.1]</w:t>
            </w:r>
          </w:p>
        </w:tc>
        <w:tc>
          <w:tcPr>
            <w:tcW w:w="440" w:type="dxa"/>
            <w:noWrap/>
            <w:vAlign w:val="center"/>
            <w:hideMark/>
          </w:tcPr>
          <w:p w14:paraId="4034E92E" w14:textId="77777777" w:rsidR="004B5B9A" w:rsidRPr="00651111" w:rsidRDefault="004B5B9A" w:rsidP="004B5B9A">
            <w:pPr>
              <w:spacing w:line="360" w:lineRule="auto"/>
              <w:jc w:val="both"/>
              <w:rPr>
                <w:iCs/>
                <w:sz w:val="20"/>
                <w:szCs w:val="20"/>
              </w:rPr>
            </w:pPr>
          </w:p>
        </w:tc>
        <w:tc>
          <w:tcPr>
            <w:tcW w:w="977" w:type="dxa"/>
            <w:noWrap/>
            <w:vAlign w:val="bottom"/>
            <w:hideMark/>
          </w:tcPr>
          <w:p w14:paraId="48E26499" w14:textId="0A3541FD" w:rsidR="004B5B9A" w:rsidRPr="00651111" w:rsidRDefault="004B5B9A" w:rsidP="004B5B9A">
            <w:pPr>
              <w:spacing w:line="360" w:lineRule="auto"/>
              <w:jc w:val="right"/>
              <w:rPr>
                <w:iCs/>
                <w:sz w:val="20"/>
                <w:szCs w:val="20"/>
              </w:rPr>
            </w:pPr>
            <w:r w:rsidRPr="00D87305">
              <w:rPr>
                <w:color w:val="000000"/>
                <w:sz w:val="20"/>
                <w:szCs w:val="20"/>
              </w:rPr>
              <w:t>8</w:t>
            </w:r>
            <w:r>
              <w:rPr>
                <w:color w:val="000000"/>
                <w:sz w:val="20"/>
                <w:szCs w:val="20"/>
              </w:rPr>
              <w:t>.</w:t>
            </w:r>
            <w:r w:rsidRPr="00D87305">
              <w:rPr>
                <w:color w:val="000000"/>
                <w:sz w:val="20"/>
                <w:szCs w:val="20"/>
              </w:rPr>
              <w:t>7</w:t>
            </w:r>
          </w:p>
        </w:tc>
        <w:tc>
          <w:tcPr>
            <w:tcW w:w="1741" w:type="dxa"/>
            <w:noWrap/>
            <w:vAlign w:val="bottom"/>
            <w:hideMark/>
          </w:tcPr>
          <w:p w14:paraId="303A2816" w14:textId="54B08D17" w:rsidR="004B5B9A" w:rsidRPr="00651111" w:rsidRDefault="004B5B9A" w:rsidP="004B5B9A">
            <w:pPr>
              <w:spacing w:line="360" w:lineRule="auto"/>
              <w:jc w:val="both"/>
              <w:rPr>
                <w:iCs/>
                <w:sz w:val="20"/>
                <w:szCs w:val="20"/>
              </w:rPr>
            </w:pPr>
            <w:r w:rsidRPr="00D87305">
              <w:rPr>
                <w:color w:val="000000"/>
                <w:sz w:val="20"/>
                <w:szCs w:val="20"/>
              </w:rPr>
              <w:t>[1.2 ; 16.8]</w:t>
            </w:r>
          </w:p>
        </w:tc>
      </w:tr>
      <w:tr w:rsidR="004B5B9A" w:rsidRPr="00D55D60" w14:paraId="589FC081" w14:textId="77777777" w:rsidTr="00036462">
        <w:trPr>
          <w:trHeight w:val="320"/>
          <w:jc w:val="center"/>
        </w:trPr>
        <w:tc>
          <w:tcPr>
            <w:tcW w:w="1731" w:type="dxa"/>
            <w:noWrap/>
            <w:hideMark/>
          </w:tcPr>
          <w:p w14:paraId="77C2B831" w14:textId="77777777" w:rsidR="004B5B9A" w:rsidRPr="00651111" w:rsidRDefault="004B5B9A" w:rsidP="004B5B9A">
            <w:pPr>
              <w:spacing w:line="360" w:lineRule="auto"/>
              <w:jc w:val="both"/>
              <w:rPr>
                <w:iCs/>
                <w:sz w:val="20"/>
                <w:szCs w:val="20"/>
              </w:rPr>
            </w:pPr>
            <w:r w:rsidRPr="00651111">
              <w:rPr>
                <w:iCs/>
                <w:sz w:val="20"/>
                <w:szCs w:val="20"/>
              </w:rPr>
              <w:t xml:space="preserve">Butylparaben </w:t>
            </w:r>
          </w:p>
        </w:tc>
        <w:tc>
          <w:tcPr>
            <w:tcW w:w="867" w:type="dxa"/>
            <w:noWrap/>
            <w:vAlign w:val="bottom"/>
            <w:hideMark/>
          </w:tcPr>
          <w:p w14:paraId="042116FB" w14:textId="68441B33" w:rsidR="004B5B9A" w:rsidRPr="00651111" w:rsidRDefault="004B5B9A" w:rsidP="004B5B9A">
            <w:pPr>
              <w:spacing w:line="360" w:lineRule="auto"/>
              <w:jc w:val="right"/>
              <w:rPr>
                <w:iCs/>
                <w:sz w:val="20"/>
                <w:szCs w:val="20"/>
              </w:rPr>
            </w:pPr>
            <w:r w:rsidRPr="00D87305">
              <w:rPr>
                <w:color w:val="000000"/>
                <w:sz w:val="20"/>
                <w:szCs w:val="20"/>
              </w:rPr>
              <w:t>12</w:t>
            </w:r>
            <w:r>
              <w:rPr>
                <w:color w:val="000000"/>
                <w:sz w:val="20"/>
                <w:szCs w:val="20"/>
              </w:rPr>
              <w:t>.</w:t>
            </w:r>
            <w:r w:rsidRPr="00D87305">
              <w:rPr>
                <w:color w:val="000000"/>
                <w:sz w:val="20"/>
                <w:szCs w:val="20"/>
              </w:rPr>
              <w:t>9</w:t>
            </w:r>
          </w:p>
        </w:tc>
        <w:tc>
          <w:tcPr>
            <w:tcW w:w="1862" w:type="dxa"/>
            <w:noWrap/>
            <w:vAlign w:val="bottom"/>
            <w:hideMark/>
          </w:tcPr>
          <w:p w14:paraId="047B534F" w14:textId="4AD91095" w:rsidR="004B5B9A" w:rsidRPr="00651111" w:rsidRDefault="004B5B9A" w:rsidP="004B5B9A">
            <w:pPr>
              <w:spacing w:line="360" w:lineRule="auto"/>
              <w:rPr>
                <w:iCs/>
                <w:sz w:val="20"/>
                <w:szCs w:val="20"/>
              </w:rPr>
            </w:pPr>
            <w:r w:rsidRPr="00D87305">
              <w:rPr>
                <w:color w:val="000000"/>
                <w:sz w:val="20"/>
                <w:szCs w:val="20"/>
              </w:rPr>
              <w:t>[2.9 ; 23.8]</w:t>
            </w:r>
          </w:p>
        </w:tc>
        <w:tc>
          <w:tcPr>
            <w:tcW w:w="520" w:type="dxa"/>
            <w:noWrap/>
            <w:vAlign w:val="center"/>
            <w:hideMark/>
          </w:tcPr>
          <w:p w14:paraId="0A37B30D" w14:textId="77777777" w:rsidR="004B5B9A" w:rsidRPr="00651111" w:rsidRDefault="004B5B9A" w:rsidP="004B5B9A">
            <w:pPr>
              <w:spacing w:line="360" w:lineRule="auto"/>
              <w:jc w:val="both"/>
              <w:rPr>
                <w:iCs/>
                <w:sz w:val="20"/>
                <w:szCs w:val="20"/>
              </w:rPr>
            </w:pPr>
          </w:p>
        </w:tc>
        <w:tc>
          <w:tcPr>
            <w:tcW w:w="934" w:type="dxa"/>
            <w:noWrap/>
            <w:vAlign w:val="bottom"/>
            <w:hideMark/>
          </w:tcPr>
          <w:p w14:paraId="15DCB9CA" w14:textId="246F0A12" w:rsidR="004B5B9A" w:rsidRPr="00651111" w:rsidRDefault="004B5B9A" w:rsidP="004B5B9A">
            <w:pPr>
              <w:spacing w:line="360" w:lineRule="auto"/>
              <w:jc w:val="right"/>
              <w:rPr>
                <w:iCs/>
                <w:sz w:val="20"/>
                <w:szCs w:val="20"/>
              </w:rPr>
            </w:pPr>
            <w:r w:rsidRPr="00D87305">
              <w:rPr>
                <w:color w:val="000000"/>
                <w:sz w:val="20"/>
                <w:szCs w:val="20"/>
              </w:rPr>
              <w:t>9</w:t>
            </w:r>
            <w:r>
              <w:rPr>
                <w:color w:val="000000"/>
                <w:sz w:val="20"/>
                <w:szCs w:val="20"/>
              </w:rPr>
              <w:t>.</w:t>
            </w:r>
            <w:r w:rsidRPr="00D87305">
              <w:rPr>
                <w:color w:val="000000"/>
                <w:sz w:val="20"/>
                <w:szCs w:val="20"/>
              </w:rPr>
              <w:t>4</w:t>
            </w:r>
          </w:p>
        </w:tc>
        <w:tc>
          <w:tcPr>
            <w:tcW w:w="1760" w:type="dxa"/>
            <w:noWrap/>
            <w:vAlign w:val="bottom"/>
            <w:hideMark/>
          </w:tcPr>
          <w:p w14:paraId="4FD03979" w14:textId="469C1921" w:rsidR="004B5B9A" w:rsidRPr="00651111" w:rsidRDefault="004B5B9A" w:rsidP="004B5B9A">
            <w:pPr>
              <w:spacing w:line="360" w:lineRule="auto"/>
              <w:jc w:val="both"/>
              <w:rPr>
                <w:iCs/>
                <w:sz w:val="20"/>
                <w:szCs w:val="20"/>
              </w:rPr>
            </w:pPr>
            <w:r w:rsidRPr="00D87305">
              <w:rPr>
                <w:color w:val="000000"/>
                <w:sz w:val="20"/>
                <w:szCs w:val="20"/>
              </w:rPr>
              <w:t>[-0.1 ; 19.8]</w:t>
            </w:r>
          </w:p>
        </w:tc>
        <w:tc>
          <w:tcPr>
            <w:tcW w:w="440" w:type="dxa"/>
            <w:noWrap/>
            <w:vAlign w:val="center"/>
            <w:hideMark/>
          </w:tcPr>
          <w:p w14:paraId="0239AE8D" w14:textId="77777777" w:rsidR="004B5B9A" w:rsidRPr="00651111" w:rsidRDefault="004B5B9A" w:rsidP="004B5B9A">
            <w:pPr>
              <w:spacing w:line="360" w:lineRule="auto"/>
              <w:jc w:val="both"/>
              <w:rPr>
                <w:iCs/>
                <w:sz w:val="20"/>
                <w:szCs w:val="20"/>
              </w:rPr>
            </w:pPr>
          </w:p>
        </w:tc>
        <w:tc>
          <w:tcPr>
            <w:tcW w:w="977" w:type="dxa"/>
            <w:noWrap/>
            <w:vAlign w:val="bottom"/>
            <w:hideMark/>
          </w:tcPr>
          <w:p w14:paraId="79EA17A8" w14:textId="6D117C6F" w:rsidR="004B5B9A" w:rsidRPr="00651111" w:rsidRDefault="004B5B9A" w:rsidP="004B5B9A">
            <w:pPr>
              <w:spacing w:line="360" w:lineRule="auto"/>
              <w:jc w:val="right"/>
              <w:rPr>
                <w:iCs/>
                <w:sz w:val="20"/>
                <w:szCs w:val="20"/>
              </w:rPr>
            </w:pPr>
            <w:r w:rsidRPr="00D87305">
              <w:rPr>
                <w:color w:val="000000"/>
                <w:sz w:val="20"/>
                <w:szCs w:val="20"/>
              </w:rPr>
              <w:t>-4</w:t>
            </w:r>
            <w:r>
              <w:rPr>
                <w:color w:val="000000"/>
                <w:sz w:val="20"/>
                <w:szCs w:val="20"/>
              </w:rPr>
              <w:t>.</w:t>
            </w:r>
            <w:r w:rsidRPr="00D87305">
              <w:rPr>
                <w:color w:val="000000"/>
                <w:sz w:val="20"/>
                <w:szCs w:val="20"/>
              </w:rPr>
              <w:t>4</w:t>
            </w:r>
          </w:p>
        </w:tc>
        <w:tc>
          <w:tcPr>
            <w:tcW w:w="1741" w:type="dxa"/>
            <w:noWrap/>
            <w:vAlign w:val="bottom"/>
            <w:hideMark/>
          </w:tcPr>
          <w:p w14:paraId="249A9055" w14:textId="6585B8D9" w:rsidR="004B5B9A" w:rsidRPr="00651111" w:rsidRDefault="004B5B9A" w:rsidP="004B5B9A">
            <w:pPr>
              <w:spacing w:line="360" w:lineRule="auto"/>
              <w:jc w:val="both"/>
              <w:rPr>
                <w:iCs/>
                <w:sz w:val="20"/>
                <w:szCs w:val="20"/>
              </w:rPr>
            </w:pPr>
            <w:r w:rsidRPr="00D87305">
              <w:rPr>
                <w:color w:val="000000"/>
                <w:sz w:val="20"/>
                <w:szCs w:val="20"/>
              </w:rPr>
              <w:t>[-10.2 ; 1.7]</w:t>
            </w:r>
          </w:p>
        </w:tc>
      </w:tr>
    </w:tbl>
    <w:p w14:paraId="5E1E83EE" w14:textId="791D861A" w:rsidR="000F1C28" w:rsidRPr="000F1C28" w:rsidRDefault="001E1325" w:rsidP="001E1325">
      <w:pPr>
        <w:widowControl w:val="0"/>
        <w:autoSpaceDE w:val="0"/>
        <w:autoSpaceDN w:val="0"/>
        <w:adjustRightInd w:val="0"/>
        <w:ind w:left="1560" w:right="1532"/>
        <w:jc w:val="both"/>
        <w:rPr>
          <w:iCs/>
          <w:sz w:val="20"/>
          <w:szCs w:val="20"/>
          <w:lang w:val="en-US"/>
        </w:rPr>
      </w:pPr>
      <w:r w:rsidRPr="001E1325">
        <w:rPr>
          <w:iCs/>
          <w:sz w:val="20"/>
          <w:szCs w:val="20"/>
          <w:lang w:val="en-US"/>
        </w:rPr>
        <w:t>Effect estimates are reported as the percent change in phenol urinary concentration for an additional PCP application in the studied time window.</w:t>
      </w:r>
    </w:p>
    <w:p w14:paraId="045F4A29" w14:textId="77777777" w:rsidR="004F71EC" w:rsidRDefault="00FB64D6" w:rsidP="004F71EC">
      <w:pPr>
        <w:widowControl w:val="0"/>
        <w:autoSpaceDE w:val="0"/>
        <w:autoSpaceDN w:val="0"/>
        <w:adjustRightInd w:val="0"/>
        <w:ind w:left="1560" w:right="1532"/>
        <w:jc w:val="both"/>
        <w:rPr>
          <w:noProof/>
          <w:sz w:val="20"/>
          <w:szCs w:val="20"/>
          <w:lang w:val="en-US" w:eastAsia="en-GB"/>
        </w:rPr>
      </w:pPr>
      <w:r w:rsidRPr="00D46BE8">
        <w:rPr>
          <w:iCs/>
          <w:sz w:val="20"/>
          <w:szCs w:val="20"/>
          <w:lang w:val="en-US"/>
        </w:rPr>
        <w:t>Adjustment factors</w:t>
      </w:r>
      <w:r>
        <w:rPr>
          <w:iCs/>
          <w:sz w:val="20"/>
          <w:szCs w:val="20"/>
          <w:lang w:val="en-US"/>
        </w:rPr>
        <w:t xml:space="preserve"> </w:t>
      </w:r>
      <w:r w:rsidR="004F71EC">
        <w:rPr>
          <w:iCs/>
          <w:sz w:val="20"/>
          <w:szCs w:val="20"/>
          <w:lang w:val="en-US"/>
        </w:rPr>
        <w:t>were</w:t>
      </w:r>
      <w:r>
        <w:rPr>
          <w:iCs/>
          <w:sz w:val="20"/>
          <w:szCs w:val="20"/>
          <w:lang w:val="en-US"/>
        </w:rPr>
        <w:t xml:space="preserve"> </w:t>
      </w:r>
      <w:r w:rsidRPr="00D46BE8">
        <w:rPr>
          <w:iCs/>
          <w:sz w:val="20"/>
          <w:szCs w:val="20"/>
          <w:lang w:val="en-US"/>
        </w:rPr>
        <w:t>woman</w:t>
      </w:r>
      <w:r w:rsidR="004F71EC">
        <w:rPr>
          <w:iCs/>
          <w:sz w:val="20"/>
          <w:szCs w:val="20"/>
          <w:lang w:val="en-US"/>
        </w:rPr>
        <w:t xml:space="preserve"> (fixed effect)</w:t>
      </w:r>
      <w:r w:rsidRPr="00D46BE8">
        <w:rPr>
          <w:iCs/>
          <w:sz w:val="20"/>
          <w:szCs w:val="20"/>
          <w:lang w:val="en-US"/>
        </w:rPr>
        <w:t>, specific gravity, time</w:t>
      </w:r>
      <w:r>
        <w:rPr>
          <w:iCs/>
          <w:sz w:val="20"/>
          <w:szCs w:val="20"/>
          <w:lang w:val="en-US"/>
        </w:rPr>
        <w:t xml:space="preserve"> of urine sample collection, </w:t>
      </w:r>
      <w:r w:rsidRPr="00D46BE8">
        <w:rPr>
          <w:iCs/>
          <w:sz w:val="20"/>
          <w:szCs w:val="20"/>
          <w:lang w:val="en-US"/>
        </w:rPr>
        <w:t xml:space="preserve">hour of urine </w:t>
      </w:r>
      <w:r>
        <w:rPr>
          <w:iCs/>
          <w:sz w:val="20"/>
          <w:szCs w:val="20"/>
          <w:lang w:val="en-US"/>
        </w:rPr>
        <w:t xml:space="preserve">sample </w:t>
      </w:r>
      <w:r w:rsidRPr="00D46BE8">
        <w:rPr>
          <w:iCs/>
          <w:sz w:val="20"/>
          <w:szCs w:val="20"/>
          <w:lang w:val="en-US"/>
        </w:rPr>
        <w:t>collection</w:t>
      </w:r>
      <w:r>
        <w:rPr>
          <w:iCs/>
          <w:sz w:val="20"/>
          <w:szCs w:val="20"/>
          <w:lang w:val="en-US"/>
        </w:rPr>
        <w:t xml:space="preserve">, </w:t>
      </w:r>
      <w:r w:rsidRPr="00083F1C">
        <w:rPr>
          <w:iCs/>
          <w:color w:val="000000" w:themeColor="text1"/>
          <w:sz w:val="20"/>
          <w:szCs w:val="20"/>
          <w:lang w:val="en-US"/>
        </w:rPr>
        <w:t>time elapse since last meal, and</w:t>
      </w:r>
      <w:r>
        <w:rPr>
          <w:iCs/>
          <w:sz w:val="20"/>
          <w:szCs w:val="20"/>
          <w:lang w:val="en-US"/>
        </w:rPr>
        <w:t xml:space="preserve"> </w:t>
      </w:r>
      <w:r w:rsidRPr="0081308A">
        <w:rPr>
          <w:noProof/>
          <w:sz w:val="20"/>
          <w:szCs w:val="20"/>
          <w:lang w:val="en-US" w:eastAsia="en-GB"/>
        </w:rPr>
        <w:t xml:space="preserve">use of PCP in other windows other than the window </w:t>
      </w:r>
      <w:r>
        <w:rPr>
          <w:noProof/>
          <w:sz w:val="20"/>
          <w:szCs w:val="20"/>
          <w:lang w:val="en-US" w:eastAsia="en-GB"/>
        </w:rPr>
        <w:t>considered</w:t>
      </w:r>
      <w:r w:rsidR="004F71EC">
        <w:rPr>
          <w:noProof/>
          <w:sz w:val="20"/>
          <w:szCs w:val="20"/>
          <w:lang w:val="en-US" w:eastAsia="en-GB"/>
        </w:rPr>
        <w:t>.</w:t>
      </w:r>
      <w:r>
        <w:rPr>
          <w:noProof/>
          <w:sz w:val="20"/>
          <w:szCs w:val="20"/>
          <w:lang w:val="en-US" w:eastAsia="en-GB"/>
        </w:rPr>
        <w:t xml:space="preserve"> </w:t>
      </w:r>
    </w:p>
    <w:p w14:paraId="204F200A" w14:textId="334F4D90" w:rsidR="004F71EC" w:rsidRPr="004F71EC" w:rsidRDefault="004F71EC" w:rsidP="004F71EC">
      <w:pPr>
        <w:widowControl w:val="0"/>
        <w:autoSpaceDE w:val="0"/>
        <w:autoSpaceDN w:val="0"/>
        <w:adjustRightInd w:val="0"/>
        <w:ind w:left="1560" w:right="1532"/>
        <w:jc w:val="both"/>
        <w:rPr>
          <w:noProof/>
          <w:sz w:val="20"/>
          <w:szCs w:val="20"/>
          <w:lang w:val="en-US" w:eastAsia="en-GB"/>
        </w:rPr>
      </w:pPr>
      <w:r>
        <w:rPr>
          <w:iCs/>
          <w:sz w:val="20"/>
          <w:szCs w:val="20"/>
          <w:lang w:val="en-US"/>
        </w:rPr>
        <w:t>Effect estimates correspond to the change in the ln concentration of phenols for one additional application of PCPs in the given time windows.</w:t>
      </w:r>
    </w:p>
    <w:p w14:paraId="3D632A00" w14:textId="77777777" w:rsidR="004F71EC" w:rsidRDefault="004F71EC" w:rsidP="004F71EC">
      <w:pPr>
        <w:widowControl w:val="0"/>
        <w:autoSpaceDE w:val="0"/>
        <w:autoSpaceDN w:val="0"/>
        <w:adjustRightInd w:val="0"/>
        <w:ind w:left="1560" w:right="1532"/>
        <w:jc w:val="center"/>
        <w:rPr>
          <w:noProof/>
          <w:sz w:val="20"/>
          <w:szCs w:val="20"/>
          <w:lang w:val="en-US" w:eastAsia="en-GB"/>
        </w:rPr>
      </w:pPr>
    </w:p>
    <w:p w14:paraId="0F46A4BB" w14:textId="77777777" w:rsidR="00FB64D6" w:rsidRDefault="00FB64D6" w:rsidP="00FB64D6">
      <w:pPr>
        <w:widowControl w:val="0"/>
        <w:autoSpaceDE w:val="0"/>
        <w:autoSpaceDN w:val="0"/>
        <w:adjustRightInd w:val="0"/>
        <w:ind w:left="-425"/>
        <w:jc w:val="both"/>
        <w:rPr>
          <w:sz w:val="20"/>
          <w:szCs w:val="20"/>
          <w:lang w:val="en-US"/>
        </w:rPr>
        <w:sectPr w:rsidR="00FB64D6" w:rsidSect="00DF034C">
          <w:pgSz w:w="16840" w:h="11900" w:orient="landscape"/>
          <w:pgMar w:top="1417" w:right="1417" w:bottom="1417" w:left="1417" w:header="708" w:footer="708" w:gutter="0"/>
          <w:cols w:space="708"/>
          <w:docGrid w:linePitch="360"/>
        </w:sectPr>
      </w:pPr>
    </w:p>
    <w:p w14:paraId="242A6311" w14:textId="77777777" w:rsidR="00FB64D6" w:rsidRPr="00700462" w:rsidRDefault="00FB64D6" w:rsidP="009C3A58">
      <w:pPr>
        <w:rPr>
          <w:sz w:val="20"/>
          <w:szCs w:val="20"/>
          <w:lang w:val="en-US"/>
        </w:rPr>
      </w:pPr>
    </w:p>
    <w:p w14:paraId="09274172" w14:textId="77777777" w:rsidR="00FB64D6" w:rsidRDefault="00FB64D6" w:rsidP="00F94424">
      <w:pPr>
        <w:widowControl w:val="0"/>
        <w:autoSpaceDE w:val="0"/>
        <w:autoSpaceDN w:val="0"/>
        <w:adjustRightInd w:val="0"/>
        <w:rPr>
          <w:noProof/>
          <w:sz w:val="20"/>
          <w:szCs w:val="20"/>
          <w:lang w:val="en-US"/>
        </w:rPr>
      </w:pPr>
    </w:p>
    <w:p w14:paraId="36343294" w14:textId="77777777" w:rsidR="004746BE" w:rsidRDefault="009C3A58" w:rsidP="004746BE">
      <w:pPr>
        <w:ind w:left="142" w:right="-573" w:hanging="142"/>
        <w:jc w:val="center"/>
        <w:rPr>
          <w:b/>
          <w:sz w:val="20"/>
          <w:szCs w:val="20"/>
          <w:lang w:val="en-US"/>
        </w:rPr>
      </w:pPr>
      <w:r>
        <w:rPr>
          <w:b/>
          <w:iCs/>
          <w:noProof/>
          <w:sz w:val="20"/>
          <w:szCs w:val="20"/>
          <w:lang w:val="en-US"/>
        </w:rPr>
        <w:drawing>
          <wp:inline distT="0" distB="0" distL="0" distR="0" wp14:anchorId="68A58E04" wp14:editId="46902C86">
            <wp:extent cx="8477475" cy="3856382"/>
            <wp:effectExtent l="0" t="0" r="635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cp_matrixs2.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478528" cy="3856861"/>
                    </a:xfrm>
                    <a:prstGeom prst="rect">
                      <a:avLst/>
                    </a:prstGeom>
                  </pic:spPr>
                </pic:pic>
              </a:graphicData>
            </a:graphic>
          </wp:inline>
        </w:drawing>
      </w:r>
      <w:bookmarkStart w:id="7" w:name="_Toc9347851"/>
      <w:bookmarkStart w:id="8" w:name="_Toc30534414"/>
    </w:p>
    <w:p w14:paraId="56907E69" w14:textId="352060F4" w:rsidR="000F1C28" w:rsidRPr="004746BE" w:rsidRDefault="00FB64D6" w:rsidP="004746BE">
      <w:pPr>
        <w:ind w:right="-573"/>
        <w:jc w:val="both"/>
        <w:rPr>
          <w:b/>
          <w:iCs/>
          <w:sz w:val="20"/>
          <w:szCs w:val="20"/>
          <w:lang w:val="en-US"/>
        </w:rPr>
      </w:pPr>
      <w:r w:rsidRPr="004746BE">
        <w:rPr>
          <w:b/>
          <w:sz w:val="20"/>
          <w:szCs w:val="20"/>
          <w:lang w:val="en-US"/>
        </w:rPr>
        <w:t>Figure S</w:t>
      </w:r>
      <w:r w:rsidR="00BB7F58" w:rsidRPr="004746BE">
        <w:rPr>
          <w:b/>
          <w:sz w:val="20"/>
          <w:szCs w:val="20"/>
          <w:lang w:val="en-US"/>
        </w:rPr>
        <w:t>2</w:t>
      </w:r>
      <w:r w:rsidRPr="004746BE">
        <w:rPr>
          <w:sz w:val="20"/>
          <w:szCs w:val="20"/>
          <w:lang w:val="en-US"/>
        </w:rPr>
        <w:t xml:space="preserve">: </w:t>
      </w:r>
      <w:r w:rsidR="001E1325" w:rsidRPr="004746BE">
        <w:rPr>
          <w:bCs/>
          <w:iCs/>
          <w:sz w:val="20"/>
          <w:szCs w:val="20"/>
          <w:lang w:val="en-US"/>
        </w:rPr>
        <w:t xml:space="preserve">Adjusted percent change in </w:t>
      </w:r>
      <w:r w:rsidR="001E1325" w:rsidRPr="004746BE">
        <w:rPr>
          <w:iCs/>
          <w:sz w:val="20"/>
          <w:szCs w:val="20"/>
          <w:lang w:val="en-US"/>
        </w:rPr>
        <w:t>phenol urinary concentrations with specific PCP (yes / no) and the total number of PCP applications in the past 0 to 6, 6 to 12 and 12 to 24 hours</w:t>
      </w:r>
      <w:r w:rsidR="001E1325" w:rsidRPr="004746BE">
        <w:rPr>
          <w:sz w:val="20"/>
          <w:szCs w:val="20"/>
          <w:lang w:val="en-US"/>
        </w:rPr>
        <w:t xml:space="preserve">, additionally adjusted for </w:t>
      </w:r>
      <w:r w:rsidR="00113A9C" w:rsidRPr="004746BE">
        <w:rPr>
          <w:sz w:val="20"/>
          <w:szCs w:val="20"/>
          <w:lang w:val="en-US"/>
        </w:rPr>
        <w:t>time since last meal</w:t>
      </w:r>
      <w:bookmarkEnd w:id="7"/>
      <w:r w:rsidR="000F1C28" w:rsidRPr="004746BE">
        <w:rPr>
          <w:sz w:val="20"/>
          <w:szCs w:val="20"/>
          <w:lang w:val="en-US"/>
        </w:rPr>
        <w:t>.</w:t>
      </w:r>
      <w:bookmarkEnd w:id="8"/>
      <w:r w:rsidR="000F1C28" w:rsidRPr="004746BE">
        <w:rPr>
          <w:sz w:val="20"/>
          <w:szCs w:val="20"/>
          <w:lang w:val="en-US"/>
        </w:rPr>
        <w:t xml:space="preserve"> </w:t>
      </w:r>
    </w:p>
    <w:p w14:paraId="6135E20F" w14:textId="7ACDD4A8" w:rsidR="00FB64D6" w:rsidRPr="004746BE" w:rsidRDefault="00FB64D6" w:rsidP="004746BE">
      <w:pPr>
        <w:ind w:right="-573"/>
        <w:jc w:val="both"/>
        <w:rPr>
          <w:sz w:val="20"/>
          <w:szCs w:val="20"/>
          <w:lang w:val="en-US"/>
        </w:rPr>
      </w:pPr>
      <w:r w:rsidRPr="004746BE">
        <w:rPr>
          <w:iCs/>
          <w:sz w:val="20"/>
          <w:szCs w:val="20"/>
          <w:lang w:val="en-US"/>
        </w:rPr>
        <w:t xml:space="preserve">Adjustment factors </w:t>
      </w:r>
      <w:r w:rsidR="004F71EC" w:rsidRPr="004746BE">
        <w:rPr>
          <w:iCs/>
          <w:sz w:val="20"/>
          <w:szCs w:val="20"/>
          <w:lang w:val="en-US"/>
        </w:rPr>
        <w:t xml:space="preserve">were </w:t>
      </w:r>
      <w:r w:rsidRPr="004746BE">
        <w:rPr>
          <w:iCs/>
          <w:sz w:val="20"/>
          <w:szCs w:val="20"/>
          <w:lang w:val="en-US"/>
        </w:rPr>
        <w:t xml:space="preserve"> woman</w:t>
      </w:r>
      <w:r w:rsidR="004F71EC" w:rsidRPr="004746BE">
        <w:rPr>
          <w:iCs/>
          <w:sz w:val="20"/>
          <w:szCs w:val="20"/>
          <w:lang w:val="en-US"/>
        </w:rPr>
        <w:t xml:space="preserve"> (fixed effect)</w:t>
      </w:r>
      <w:r w:rsidRPr="004746BE">
        <w:rPr>
          <w:iCs/>
          <w:sz w:val="20"/>
          <w:szCs w:val="20"/>
          <w:lang w:val="en-US"/>
        </w:rPr>
        <w:t xml:space="preserve">, specific gravity, time of urine sample collection, hour of urine sample collection time since last meal and </w:t>
      </w:r>
      <w:r w:rsidRPr="004746BE">
        <w:rPr>
          <w:noProof/>
          <w:sz w:val="20"/>
          <w:szCs w:val="20"/>
          <w:lang w:val="en-US" w:eastAsia="en-GB"/>
        </w:rPr>
        <w:t>use of PCP in windows other than the window considered</w:t>
      </w:r>
      <w:r w:rsidR="004F71EC" w:rsidRPr="004746BE">
        <w:rPr>
          <w:noProof/>
          <w:sz w:val="20"/>
          <w:szCs w:val="20"/>
          <w:lang w:val="en-US" w:eastAsia="en-GB"/>
        </w:rPr>
        <w:t>.</w:t>
      </w:r>
      <w:r w:rsidRPr="004746BE">
        <w:rPr>
          <w:noProof/>
          <w:sz w:val="20"/>
          <w:szCs w:val="20"/>
          <w:lang w:val="en-US" w:eastAsia="en-GB"/>
        </w:rPr>
        <w:t xml:space="preserve"> </w:t>
      </w:r>
    </w:p>
    <w:p w14:paraId="6B2E432C" w14:textId="77777777" w:rsidR="00FB64D6" w:rsidRPr="004746BE" w:rsidRDefault="00FB64D6" w:rsidP="004746BE">
      <w:pPr>
        <w:ind w:left="-425" w:right="-573"/>
        <w:jc w:val="both"/>
        <w:rPr>
          <w:sz w:val="20"/>
          <w:szCs w:val="20"/>
          <w:lang w:val="en-US"/>
        </w:rPr>
      </w:pPr>
    </w:p>
    <w:p w14:paraId="68D3D423" w14:textId="77777777" w:rsidR="00FB64D6" w:rsidRDefault="00FB64D6" w:rsidP="00FB64D6">
      <w:pPr>
        <w:widowControl w:val="0"/>
        <w:autoSpaceDE w:val="0"/>
        <w:autoSpaceDN w:val="0"/>
        <w:adjustRightInd w:val="0"/>
        <w:rPr>
          <w:sz w:val="20"/>
          <w:szCs w:val="20"/>
          <w:lang w:val="en-US"/>
        </w:rPr>
        <w:sectPr w:rsidR="00FB64D6" w:rsidSect="001E1325">
          <w:pgSz w:w="16840" w:h="11900" w:orient="landscape"/>
          <w:pgMar w:top="1417" w:right="1417" w:bottom="1417" w:left="1417" w:header="708" w:footer="708" w:gutter="0"/>
          <w:cols w:space="708"/>
          <w:docGrid w:linePitch="360"/>
        </w:sectPr>
      </w:pPr>
    </w:p>
    <w:p w14:paraId="7B752D8D" w14:textId="7E89DC02" w:rsidR="006502B8" w:rsidRDefault="006502B8" w:rsidP="006502B8">
      <w:pPr>
        <w:tabs>
          <w:tab w:val="left" w:pos="8647"/>
        </w:tabs>
        <w:ind w:left="851" w:right="1042"/>
        <w:jc w:val="center"/>
        <w:rPr>
          <w:rFonts w:eastAsiaTheme="majorEastAsia"/>
          <w:lang w:val="en-US"/>
        </w:rPr>
      </w:pPr>
      <w:bookmarkStart w:id="9" w:name="_Toc9347852"/>
      <w:r w:rsidRPr="006502B8">
        <w:rPr>
          <w:rFonts w:eastAsiaTheme="majorEastAsia"/>
          <w:b/>
          <w:lang w:val="en-US"/>
        </w:rPr>
        <w:lastRenderedPageBreak/>
        <w:t>Table S5</w:t>
      </w:r>
      <w:r w:rsidRPr="006502B8">
        <w:rPr>
          <w:rFonts w:eastAsiaTheme="majorEastAsia"/>
          <w:lang w:val="en-US"/>
        </w:rPr>
        <w:t>: Adjusted percent change (</w:t>
      </w:r>
      <w:r w:rsidRPr="006502B8">
        <w:rPr>
          <w:rFonts w:eastAsiaTheme="majorEastAsia"/>
          <w:i/>
        </w:rPr>
        <w:t>β</w:t>
      </w:r>
      <w:r w:rsidRPr="006502B8">
        <w:rPr>
          <w:rFonts w:eastAsiaTheme="majorEastAsia"/>
          <w:lang w:val="en-US"/>
        </w:rPr>
        <w:t>) in the ln-transformed phenol urinary concentrations in relation to the total number of times PCPs were used in last 0 to 24 (N= 178 urine samples of 8 women); adjusted for gestational age</w:t>
      </w:r>
      <w:bookmarkEnd w:id="9"/>
    </w:p>
    <w:p w14:paraId="4E2E2640" w14:textId="77777777" w:rsidR="006502B8" w:rsidRDefault="006502B8" w:rsidP="006502B8">
      <w:pPr>
        <w:rPr>
          <w:rFonts w:eastAsiaTheme="majorEastAsia"/>
          <w:lang w:val="en-US"/>
        </w:rPr>
      </w:pPr>
    </w:p>
    <w:tbl>
      <w:tblPr>
        <w:tblStyle w:val="TableGrid1"/>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7"/>
        <w:gridCol w:w="633"/>
        <w:gridCol w:w="1172"/>
        <w:gridCol w:w="266"/>
        <w:gridCol w:w="633"/>
        <w:gridCol w:w="1272"/>
        <w:gridCol w:w="266"/>
        <w:gridCol w:w="533"/>
        <w:gridCol w:w="1272"/>
      </w:tblGrid>
      <w:tr w:rsidR="006502B8" w:rsidRPr="006502B8" w14:paraId="0233EC8B" w14:textId="77777777" w:rsidTr="00036462">
        <w:trPr>
          <w:trHeight w:val="320"/>
          <w:jc w:val="center"/>
        </w:trPr>
        <w:tc>
          <w:tcPr>
            <w:tcW w:w="0" w:type="auto"/>
            <w:noWrap/>
          </w:tcPr>
          <w:p w14:paraId="221D19FC" w14:textId="77777777" w:rsidR="006502B8" w:rsidRPr="006502B8" w:rsidRDefault="006502B8" w:rsidP="006502B8">
            <w:pPr>
              <w:rPr>
                <w:b/>
                <w:iCs/>
                <w:sz w:val="20"/>
                <w:szCs w:val="20"/>
              </w:rPr>
            </w:pPr>
          </w:p>
        </w:tc>
        <w:tc>
          <w:tcPr>
            <w:tcW w:w="0" w:type="auto"/>
            <w:gridSpan w:val="2"/>
            <w:tcBorders>
              <w:top w:val="single" w:sz="4" w:space="0" w:color="auto"/>
              <w:bottom w:val="single" w:sz="4" w:space="0" w:color="auto"/>
            </w:tcBorders>
            <w:noWrap/>
          </w:tcPr>
          <w:p w14:paraId="517A9C0E" w14:textId="77777777" w:rsidR="006502B8" w:rsidRPr="006502B8" w:rsidRDefault="006502B8" w:rsidP="006502B8">
            <w:pPr>
              <w:rPr>
                <w:b/>
                <w:iCs/>
                <w:sz w:val="20"/>
                <w:szCs w:val="20"/>
              </w:rPr>
            </w:pPr>
            <w:r w:rsidRPr="006502B8">
              <w:rPr>
                <w:noProof/>
                <w:sz w:val="20"/>
                <w:szCs w:val="20"/>
                <w:lang w:eastAsia="en-GB"/>
              </w:rPr>
              <w:t>0 to 6 -hours</w:t>
            </w:r>
          </w:p>
        </w:tc>
        <w:tc>
          <w:tcPr>
            <w:tcW w:w="0" w:type="auto"/>
            <w:tcBorders>
              <w:top w:val="single" w:sz="4" w:space="0" w:color="auto"/>
              <w:bottom w:val="nil"/>
            </w:tcBorders>
            <w:noWrap/>
          </w:tcPr>
          <w:p w14:paraId="67C1B82C" w14:textId="77777777" w:rsidR="006502B8" w:rsidRPr="006502B8" w:rsidRDefault="006502B8" w:rsidP="006502B8">
            <w:pPr>
              <w:rPr>
                <w:b/>
                <w:iCs/>
                <w:sz w:val="20"/>
                <w:szCs w:val="20"/>
              </w:rPr>
            </w:pPr>
          </w:p>
        </w:tc>
        <w:tc>
          <w:tcPr>
            <w:tcW w:w="0" w:type="auto"/>
            <w:gridSpan w:val="2"/>
            <w:tcBorders>
              <w:top w:val="single" w:sz="4" w:space="0" w:color="auto"/>
              <w:bottom w:val="single" w:sz="4" w:space="0" w:color="auto"/>
            </w:tcBorders>
            <w:noWrap/>
          </w:tcPr>
          <w:p w14:paraId="0DC37031" w14:textId="77777777" w:rsidR="006502B8" w:rsidRPr="006502B8" w:rsidRDefault="006502B8" w:rsidP="006502B8">
            <w:pPr>
              <w:rPr>
                <w:b/>
                <w:iCs/>
                <w:sz w:val="20"/>
                <w:szCs w:val="20"/>
              </w:rPr>
            </w:pPr>
            <w:r w:rsidRPr="006502B8">
              <w:rPr>
                <w:noProof/>
                <w:sz w:val="20"/>
                <w:szCs w:val="20"/>
                <w:lang w:eastAsia="en-GB"/>
              </w:rPr>
              <w:t>6 to 12-hours</w:t>
            </w:r>
          </w:p>
        </w:tc>
        <w:tc>
          <w:tcPr>
            <w:tcW w:w="0" w:type="auto"/>
            <w:tcBorders>
              <w:top w:val="single" w:sz="4" w:space="0" w:color="auto"/>
              <w:bottom w:val="nil"/>
            </w:tcBorders>
            <w:noWrap/>
          </w:tcPr>
          <w:p w14:paraId="1DB3B31D" w14:textId="77777777" w:rsidR="006502B8" w:rsidRPr="006502B8" w:rsidRDefault="006502B8" w:rsidP="006502B8">
            <w:pPr>
              <w:rPr>
                <w:b/>
                <w:iCs/>
                <w:sz w:val="20"/>
                <w:szCs w:val="20"/>
              </w:rPr>
            </w:pPr>
          </w:p>
        </w:tc>
        <w:tc>
          <w:tcPr>
            <w:tcW w:w="0" w:type="auto"/>
            <w:gridSpan w:val="2"/>
            <w:tcBorders>
              <w:top w:val="single" w:sz="4" w:space="0" w:color="auto"/>
              <w:bottom w:val="single" w:sz="4" w:space="0" w:color="auto"/>
            </w:tcBorders>
            <w:noWrap/>
          </w:tcPr>
          <w:p w14:paraId="11EB1291" w14:textId="77777777" w:rsidR="006502B8" w:rsidRPr="006502B8" w:rsidRDefault="006502B8" w:rsidP="006502B8">
            <w:pPr>
              <w:rPr>
                <w:b/>
                <w:iCs/>
                <w:sz w:val="20"/>
                <w:szCs w:val="20"/>
              </w:rPr>
            </w:pPr>
            <w:r w:rsidRPr="006502B8">
              <w:rPr>
                <w:noProof/>
                <w:sz w:val="20"/>
                <w:szCs w:val="20"/>
                <w:lang w:eastAsia="en-GB"/>
              </w:rPr>
              <w:t>12 to 24-hours</w:t>
            </w:r>
          </w:p>
        </w:tc>
      </w:tr>
      <w:tr w:rsidR="006502B8" w:rsidRPr="006502B8" w14:paraId="185E9347" w14:textId="77777777" w:rsidTr="00036462">
        <w:trPr>
          <w:trHeight w:val="287"/>
          <w:jc w:val="center"/>
        </w:trPr>
        <w:tc>
          <w:tcPr>
            <w:tcW w:w="0" w:type="auto"/>
            <w:tcBorders>
              <w:bottom w:val="single" w:sz="4" w:space="0" w:color="auto"/>
            </w:tcBorders>
            <w:noWrap/>
          </w:tcPr>
          <w:p w14:paraId="1D0635E3" w14:textId="77777777" w:rsidR="006502B8" w:rsidRPr="006502B8" w:rsidRDefault="006502B8" w:rsidP="006502B8">
            <w:pPr>
              <w:rPr>
                <w:b/>
                <w:iCs/>
                <w:sz w:val="20"/>
                <w:szCs w:val="20"/>
              </w:rPr>
            </w:pPr>
          </w:p>
        </w:tc>
        <w:tc>
          <w:tcPr>
            <w:tcW w:w="0" w:type="auto"/>
            <w:tcBorders>
              <w:top w:val="single" w:sz="4" w:space="0" w:color="auto"/>
              <w:bottom w:val="single" w:sz="4" w:space="0" w:color="auto"/>
            </w:tcBorders>
            <w:noWrap/>
          </w:tcPr>
          <w:p w14:paraId="124E1173" w14:textId="77777777" w:rsidR="006502B8" w:rsidRPr="006502B8" w:rsidRDefault="006502B8" w:rsidP="006502B8">
            <w:pPr>
              <w:rPr>
                <w:sz w:val="20"/>
                <w:szCs w:val="20"/>
                <w:lang w:eastAsia="fr-FR"/>
              </w:rPr>
            </w:pPr>
            <w:r w:rsidRPr="006502B8">
              <w:rPr>
                <w:i/>
                <w:iCs/>
                <w:color w:val="222222"/>
                <w:sz w:val="20"/>
                <w:szCs w:val="20"/>
                <w:shd w:val="clear" w:color="auto" w:fill="FFFFFF"/>
                <w:lang w:eastAsia="fr-FR"/>
              </w:rPr>
              <w:t>β</w:t>
            </w:r>
          </w:p>
        </w:tc>
        <w:tc>
          <w:tcPr>
            <w:tcW w:w="0" w:type="auto"/>
            <w:tcBorders>
              <w:top w:val="single" w:sz="4" w:space="0" w:color="auto"/>
              <w:bottom w:val="single" w:sz="4" w:space="0" w:color="auto"/>
            </w:tcBorders>
            <w:noWrap/>
          </w:tcPr>
          <w:p w14:paraId="580013EF" w14:textId="77777777" w:rsidR="006502B8" w:rsidRPr="006502B8" w:rsidRDefault="006502B8" w:rsidP="006502B8">
            <w:pPr>
              <w:rPr>
                <w:b/>
                <w:iCs/>
                <w:sz w:val="20"/>
                <w:szCs w:val="20"/>
              </w:rPr>
            </w:pPr>
            <w:r w:rsidRPr="006502B8">
              <w:rPr>
                <w:noProof/>
                <w:sz w:val="20"/>
                <w:szCs w:val="20"/>
                <w:lang w:eastAsia="en-GB"/>
              </w:rPr>
              <w:t>95%CI</w:t>
            </w:r>
          </w:p>
        </w:tc>
        <w:tc>
          <w:tcPr>
            <w:tcW w:w="0" w:type="auto"/>
            <w:tcBorders>
              <w:top w:val="nil"/>
              <w:bottom w:val="single" w:sz="4" w:space="0" w:color="auto"/>
            </w:tcBorders>
            <w:noWrap/>
          </w:tcPr>
          <w:p w14:paraId="1609A9A5" w14:textId="77777777" w:rsidR="006502B8" w:rsidRPr="006502B8" w:rsidRDefault="006502B8" w:rsidP="006502B8">
            <w:pPr>
              <w:rPr>
                <w:b/>
                <w:iCs/>
                <w:sz w:val="20"/>
                <w:szCs w:val="20"/>
              </w:rPr>
            </w:pPr>
          </w:p>
        </w:tc>
        <w:tc>
          <w:tcPr>
            <w:tcW w:w="0" w:type="auto"/>
            <w:tcBorders>
              <w:top w:val="single" w:sz="4" w:space="0" w:color="auto"/>
              <w:bottom w:val="single" w:sz="4" w:space="0" w:color="auto"/>
            </w:tcBorders>
            <w:noWrap/>
          </w:tcPr>
          <w:p w14:paraId="0BBDCF0D" w14:textId="77777777" w:rsidR="006502B8" w:rsidRPr="006502B8" w:rsidRDefault="006502B8" w:rsidP="006502B8">
            <w:pPr>
              <w:rPr>
                <w:sz w:val="20"/>
                <w:szCs w:val="20"/>
                <w:lang w:eastAsia="fr-FR"/>
              </w:rPr>
            </w:pPr>
            <w:r w:rsidRPr="006502B8">
              <w:rPr>
                <w:i/>
                <w:iCs/>
                <w:color w:val="222222"/>
                <w:sz w:val="20"/>
                <w:szCs w:val="20"/>
                <w:shd w:val="clear" w:color="auto" w:fill="FFFFFF"/>
                <w:lang w:eastAsia="fr-FR"/>
              </w:rPr>
              <w:t>β</w:t>
            </w:r>
          </w:p>
        </w:tc>
        <w:tc>
          <w:tcPr>
            <w:tcW w:w="0" w:type="auto"/>
            <w:tcBorders>
              <w:top w:val="single" w:sz="4" w:space="0" w:color="auto"/>
              <w:bottom w:val="single" w:sz="4" w:space="0" w:color="auto"/>
            </w:tcBorders>
            <w:noWrap/>
          </w:tcPr>
          <w:p w14:paraId="0BBCCA5E" w14:textId="77777777" w:rsidR="006502B8" w:rsidRPr="006502B8" w:rsidRDefault="006502B8" w:rsidP="006502B8">
            <w:pPr>
              <w:rPr>
                <w:b/>
                <w:iCs/>
                <w:sz w:val="20"/>
                <w:szCs w:val="20"/>
              </w:rPr>
            </w:pPr>
            <w:r w:rsidRPr="006502B8">
              <w:rPr>
                <w:noProof/>
                <w:sz w:val="20"/>
                <w:szCs w:val="20"/>
                <w:lang w:eastAsia="en-GB"/>
              </w:rPr>
              <w:t>95%CI</w:t>
            </w:r>
          </w:p>
        </w:tc>
        <w:tc>
          <w:tcPr>
            <w:tcW w:w="0" w:type="auto"/>
            <w:tcBorders>
              <w:top w:val="nil"/>
              <w:bottom w:val="single" w:sz="4" w:space="0" w:color="auto"/>
            </w:tcBorders>
            <w:noWrap/>
          </w:tcPr>
          <w:p w14:paraId="64AC24CE" w14:textId="77777777" w:rsidR="006502B8" w:rsidRPr="006502B8" w:rsidRDefault="006502B8" w:rsidP="006502B8">
            <w:pPr>
              <w:rPr>
                <w:b/>
                <w:iCs/>
                <w:sz w:val="20"/>
                <w:szCs w:val="20"/>
              </w:rPr>
            </w:pPr>
          </w:p>
        </w:tc>
        <w:tc>
          <w:tcPr>
            <w:tcW w:w="0" w:type="auto"/>
            <w:tcBorders>
              <w:top w:val="single" w:sz="4" w:space="0" w:color="auto"/>
              <w:bottom w:val="single" w:sz="4" w:space="0" w:color="auto"/>
            </w:tcBorders>
            <w:noWrap/>
          </w:tcPr>
          <w:p w14:paraId="3B0CD691" w14:textId="77777777" w:rsidR="006502B8" w:rsidRPr="006502B8" w:rsidRDefault="006502B8" w:rsidP="006502B8">
            <w:pPr>
              <w:rPr>
                <w:sz w:val="20"/>
                <w:szCs w:val="20"/>
                <w:lang w:eastAsia="fr-FR"/>
              </w:rPr>
            </w:pPr>
            <w:r w:rsidRPr="006502B8">
              <w:rPr>
                <w:i/>
                <w:iCs/>
                <w:color w:val="222222"/>
                <w:sz w:val="20"/>
                <w:szCs w:val="20"/>
                <w:shd w:val="clear" w:color="auto" w:fill="FFFFFF"/>
                <w:lang w:eastAsia="fr-FR"/>
              </w:rPr>
              <w:t>β</w:t>
            </w:r>
          </w:p>
        </w:tc>
        <w:tc>
          <w:tcPr>
            <w:tcW w:w="0" w:type="auto"/>
            <w:tcBorders>
              <w:top w:val="single" w:sz="4" w:space="0" w:color="auto"/>
              <w:bottom w:val="single" w:sz="4" w:space="0" w:color="auto"/>
            </w:tcBorders>
            <w:noWrap/>
          </w:tcPr>
          <w:p w14:paraId="76904972" w14:textId="77777777" w:rsidR="006502B8" w:rsidRPr="006502B8" w:rsidRDefault="006502B8" w:rsidP="006502B8">
            <w:pPr>
              <w:rPr>
                <w:b/>
                <w:iCs/>
                <w:sz w:val="20"/>
                <w:szCs w:val="20"/>
              </w:rPr>
            </w:pPr>
            <w:r w:rsidRPr="006502B8">
              <w:rPr>
                <w:noProof/>
                <w:sz w:val="20"/>
                <w:szCs w:val="20"/>
                <w:lang w:eastAsia="en-GB"/>
              </w:rPr>
              <w:t>95%CI</w:t>
            </w:r>
          </w:p>
        </w:tc>
      </w:tr>
      <w:tr w:rsidR="006502B8" w:rsidRPr="006502B8" w14:paraId="0208E80C" w14:textId="77777777" w:rsidTr="00036462">
        <w:trPr>
          <w:trHeight w:val="320"/>
          <w:jc w:val="center"/>
        </w:trPr>
        <w:tc>
          <w:tcPr>
            <w:tcW w:w="0" w:type="auto"/>
            <w:tcBorders>
              <w:top w:val="single" w:sz="4" w:space="0" w:color="auto"/>
            </w:tcBorders>
            <w:noWrap/>
            <w:hideMark/>
          </w:tcPr>
          <w:p w14:paraId="7F44BDD1" w14:textId="77777777" w:rsidR="006502B8" w:rsidRPr="006502B8" w:rsidRDefault="006502B8" w:rsidP="006502B8">
            <w:pPr>
              <w:rPr>
                <w:b/>
                <w:iCs/>
                <w:sz w:val="20"/>
                <w:szCs w:val="20"/>
              </w:rPr>
            </w:pPr>
            <w:r w:rsidRPr="006502B8">
              <w:rPr>
                <w:noProof/>
                <w:sz w:val="20"/>
                <w:szCs w:val="20"/>
                <w:lang w:eastAsia="en-GB"/>
              </w:rPr>
              <w:t>Benzophenone-3</w:t>
            </w:r>
          </w:p>
        </w:tc>
        <w:tc>
          <w:tcPr>
            <w:tcW w:w="0" w:type="auto"/>
            <w:tcBorders>
              <w:top w:val="single" w:sz="4" w:space="0" w:color="auto"/>
            </w:tcBorders>
            <w:noWrap/>
            <w:hideMark/>
          </w:tcPr>
          <w:p w14:paraId="0B32EF85" w14:textId="77777777" w:rsidR="006502B8" w:rsidRPr="006502B8" w:rsidRDefault="006502B8" w:rsidP="006502B8">
            <w:pPr>
              <w:rPr>
                <w:noProof/>
                <w:sz w:val="20"/>
                <w:szCs w:val="20"/>
                <w:lang w:eastAsia="en-GB"/>
              </w:rPr>
            </w:pPr>
            <w:r w:rsidRPr="006502B8">
              <w:rPr>
                <w:color w:val="000000"/>
                <w:sz w:val="20"/>
                <w:szCs w:val="20"/>
              </w:rPr>
              <w:t>-23.9</w:t>
            </w:r>
          </w:p>
        </w:tc>
        <w:tc>
          <w:tcPr>
            <w:tcW w:w="0" w:type="auto"/>
            <w:tcBorders>
              <w:top w:val="single" w:sz="4" w:space="0" w:color="auto"/>
            </w:tcBorders>
            <w:noWrap/>
            <w:hideMark/>
          </w:tcPr>
          <w:p w14:paraId="3C1B66B5" w14:textId="77777777" w:rsidR="006502B8" w:rsidRPr="006502B8" w:rsidRDefault="006502B8" w:rsidP="006502B8">
            <w:pPr>
              <w:rPr>
                <w:noProof/>
                <w:sz w:val="20"/>
                <w:szCs w:val="20"/>
                <w:lang w:eastAsia="en-GB"/>
              </w:rPr>
            </w:pPr>
            <w:r w:rsidRPr="006502B8">
              <w:rPr>
                <w:color w:val="000000"/>
                <w:sz w:val="20"/>
                <w:szCs w:val="20"/>
              </w:rPr>
              <w:t>[-42.4 ; 0.4]</w:t>
            </w:r>
          </w:p>
        </w:tc>
        <w:tc>
          <w:tcPr>
            <w:tcW w:w="0" w:type="auto"/>
            <w:tcBorders>
              <w:top w:val="single" w:sz="4" w:space="0" w:color="auto"/>
            </w:tcBorders>
            <w:noWrap/>
            <w:hideMark/>
          </w:tcPr>
          <w:p w14:paraId="023FF9BC" w14:textId="77777777" w:rsidR="006502B8" w:rsidRPr="006502B8" w:rsidRDefault="006502B8" w:rsidP="006502B8">
            <w:pPr>
              <w:rPr>
                <w:noProof/>
                <w:sz w:val="20"/>
                <w:szCs w:val="20"/>
                <w:lang w:eastAsia="en-GB"/>
              </w:rPr>
            </w:pPr>
          </w:p>
        </w:tc>
        <w:tc>
          <w:tcPr>
            <w:tcW w:w="0" w:type="auto"/>
            <w:tcBorders>
              <w:top w:val="single" w:sz="4" w:space="0" w:color="auto"/>
            </w:tcBorders>
            <w:noWrap/>
            <w:hideMark/>
          </w:tcPr>
          <w:p w14:paraId="6B5C5BD0" w14:textId="77777777" w:rsidR="006502B8" w:rsidRPr="006502B8" w:rsidRDefault="006502B8" w:rsidP="006502B8">
            <w:pPr>
              <w:rPr>
                <w:noProof/>
                <w:sz w:val="20"/>
                <w:szCs w:val="20"/>
                <w:lang w:eastAsia="en-GB"/>
              </w:rPr>
            </w:pPr>
            <w:r w:rsidRPr="006502B8">
              <w:rPr>
                <w:color w:val="000000"/>
                <w:sz w:val="20"/>
                <w:szCs w:val="20"/>
              </w:rPr>
              <w:t>-13.8</w:t>
            </w:r>
          </w:p>
        </w:tc>
        <w:tc>
          <w:tcPr>
            <w:tcW w:w="0" w:type="auto"/>
            <w:tcBorders>
              <w:top w:val="single" w:sz="4" w:space="0" w:color="auto"/>
            </w:tcBorders>
            <w:noWrap/>
            <w:hideMark/>
          </w:tcPr>
          <w:p w14:paraId="513B3572" w14:textId="77777777" w:rsidR="006502B8" w:rsidRPr="006502B8" w:rsidRDefault="006502B8" w:rsidP="006502B8">
            <w:pPr>
              <w:rPr>
                <w:noProof/>
                <w:sz w:val="20"/>
                <w:szCs w:val="20"/>
                <w:lang w:eastAsia="en-GB"/>
              </w:rPr>
            </w:pPr>
            <w:r w:rsidRPr="006502B8">
              <w:rPr>
                <w:color w:val="000000"/>
                <w:sz w:val="20"/>
                <w:szCs w:val="20"/>
              </w:rPr>
              <w:t>[-34.0 ; 12.6]</w:t>
            </w:r>
          </w:p>
        </w:tc>
        <w:tc>
          <w:tcPr>
            <w:tcW w:w="0" w:type="auto"/>
            <w:tcBorders>
              <w:top w:val="single" w:sz="4" w:space="0" w:color="auto"/>
            </w:tcBorders>
            <w:noWrap/>
            <w:hideMark/>
          </w:tcPr>
          <w:p w14:paraId="677E4322" w14:textId="77777777" w:rsidR="006502B8" w:rsidRPr="006502B8" w:rsidRDefault="006502B8" w:rsidP="006502B8">
            <w:pPr>
              <w:rPr>
                <w:noProof/>
                <w:sz w:val="20"/>
                <w:szCs w:val="20"/>
                <w:lang w:eastAsia="en-GB"/>
              </w:rPr>
            </w:pPr>
          </w:p>
        </w:tc>
        <w:tc>
          <w:tcPr>
            <w:tcW w:w="0" w:type="auto"/>
            <w:tcBorders>
              <w:top w:val="single" w:sz="4" w:space="0" w:color="auto"/>
            </w:tcBorders>
            <w:noWrap/>
            <w:hideMark/>
          </w:tcPr>
          <w:p w14:paraId="71E25EB1" w14:textId="77777777" w:rsidR="006502B8" w:rsidRPr="006502B8" w:rsidRDefault="006502B8" w:rsidP="006502B8">
            <w:pPr>
              <w:rPr>
                <w:noProof/>
                <w:sz w:val="20"/>
                <w:szCs w:val="20"/>
                <w:lang w:eastAsia="en-GB"/>
              </w:rPr>
            </w:pPr>
            <w:r w:rsidRPr="006502B8">
              <w:rPr>
                <w:color w:val="000000"/>
                <w:sz w:val="20"/>
                <w:szCs w:val="20"/>
              </w:rPr>
              <w:t>2.4</w:t>
            </w:r>
          </w:p>
        </w:tc>
        <w:tc>
          <w:tcPr>
            <w:tcW w:w="0" w:type="auto"/>
            <w:tcBorders>
              <w:top w:val="single" w:sz="4" w:space="0" w:color="auto"/>
            </w:tcBorders>
            <w:noWrap/>
            <w:hideMark/>
          </w:tcPr>
          <w:p w14:paraId="1457A95C" w14:textId="77777777" w:rsidR="006502B8" w:rsidRPr="006502B8" w:rsidRDefault="006502B8" w:rsidP="006502B8">
            <w:pPr>
              <w:rPr>
                <w:noProof/>
                <w:sz w:val="20"/>
                <w:szCs w:val="20"/>
                <w:lang w:eastAsia="en-GB"/>
              </w:rPr>
            </w:pPr>
            <w:r w:rsidRPr="006502B8">
              <w:rPr>
                <w:color w:val="000000"/>
                <w:sz w:val="20"/>
                <w:szCs w:val="20"/>
              </w:rPr>
              <w:t>[-17.3 ; 26.7]</w:t>
            </w:r>
          </w:p>
        </w:tc>
      </w:tr>
      <w:tr w:rsidR="006502B8" w:rsidRPr="006502B8" w14:paraId="3D842612" w14:textId="77777777" w:rsidTr="00036462">
        <w:trPr>
          <w:trHeight w:val="320"/>
          <w:jc w:val="center"/>
        </w:trPr>
        <w:tc>
          <w:tcPr>
            <w:tcW w:w="0" w:type="auto"/>
            <w:noWrap/>
            <w:hideMark/>
          </w:tcPr>
          <w:p w14:paraId="2ABABBA0" w14:textId="77777777" w:rsidR="006502B8" w:rsidRPr="006502B8" w:rsidRDefault="006502B8" w:rsidP="006502B8">
            <w:pPr>
              <w:rPr>
                <w:b/>
                <w:iCs/>
                <w:sz w:val="20"/>
                <w:szCs w:val="20"/>
              </w:rPr>
            </w:pPr>
            <w:r w:rsidRPr="006502B8">
              <w:rPr>
                <w:noProof/>
                <w:sz w:val="20"/>
                <w:szCs w:val="20"/>
                <w:lang w:eastAsia="en-GB"/>
              </w:rPr>
              <w:t>Bisphenol A</w:t>
            </w:r>
          </w:p>
        </w:tc>
        <w:tc>
          <w:tcPr>
            <w:tcW w:w="0" w:type="auto"/>
            <w:noWrap/>
            <w:hideMark/>
          </w:tcPr>
          <w:p w14:paraId="58BCA37F" w14:textId="77777777" w:rsidR="006502B8" w:rsidRPr="006502B8" w:rsidRDefault="006502B8" w:rsidP="006502B8">
            <w:pPr>
              <w:rPr>
                <w:noProof/>
                <w:sz w:val="20"/>
                <w:szCs w:val="20"/>
                <w:lang w:eastAsia="en-GB"/>
              </w:rPr>
            </w:pPr>
            <w:r w:rsidRPr="006502B8">
              <w:rPr>
                <w:color w:val="000000"/>
                <w:sz w:val="20"/>
                <w:szCs w:val="20"/>
              </w:rPr>
              <w:t>-2.0</w:t>
            </w:r>
          </w:p>
        </w:tc>
        <w:tc>
          <w:tcPr>
            <w:tcW w:w="0" w:type="auto"/>
            <w:noWrap/>
            <w:hideMark/>
          </w:tcPr>
          <w:p w14:paraId="57D91CB9" w14:textId="77777777" w:rsidR="006502B8" w:rsidRPr="006502B8" w:rsidRDefault="006502B8" w:rsidP="006502B8">
            <w:pPr>
              <w:rPr>
                <w:noProof/>
                <w:sz w:val="20"/>
                <w:szCs w:val="20"/>
                <w:lang w:eastAsia="en-GB"/>
              </w:rPr>
            </w:pPr>
            <w:r w:rsidRPr="006502B8">
              <w:rPr>
                <w:color w:val="000000"/>
                <w:sz w:val="20"/>
                <w:szCs w:val="20"/>
              </w:rPr>
              <w:t>[-7.6 ; 4.0]</w:t>
            </w:r>
          </w:p>
        </w:tc>
        <w:tc>
          <w:tcPr>
            <w:tcW w:w="0" w:type="auto"/>
            <w:noWrap/>
            <w:hideMark/>
          </w:tcPr>
          <w:p w14:paraId="3F2FBA07" w14:textId="77777777" w:rsidR="006502B8" w:rsidRPr="006502B8" w:rsidRDefault="006502B8" w:rsidP="006502B8">
            <w:pPr>
              <w:rPr>
                <w:noProof/>
                <w:sz w:val="20"/>
                <w:szCs w:val="20"/>
                <w:lang w:eastAsia="en-GB"/>
              </w:rPr>
            </w:pPr>
          </w:p>
        </w:tc>
        <w:tc>
          <w:tcPr>
            <w:tcW w:w="0" w:type="auto"/>
            <w:noWrap/>
            <w:hideMark/>
          </w:tcPr>
          <w:p w14:paraId="250069B3" w14:textId="77777777" w:rsidR="006502B8" w:rsidRPr="006502B8" w:rsidRDefault="006502B8" w:rsidP="006502B8">
            <w:pPr>
              <w:rPr>
                <w:noProof/>
                <w:sz w:val="20"/>
                <w:szCs w:val="20"/>
                <w:lang w:eastAsia="en-GB"/>
              </w:rPr>
            </w:pPr>
            <w:r w:rsidRPr="006502B8">
              <w:rPr>
                <w:color w:val="000000"/>
                <w:sz w:val="20"/>
                <w:szCs w:val="20"/>
              </w:rPr>
              <w:t>-7.2</w:t>
            </w:r>
          </w:p>
        </w:tc>
        <w:tc>
          <w:tcPr>
            <w:tcW w:w="0" w:type="auto"/>
            <w:noWrap/>
            <w:hideMark/>
          </w:tcPr>
          <w:p w14:paraId="1BE3B2A0" w14:textId="77777777" w:rsidR="006502B8" w:rsidRPr="006502B8" w:rsidRDefault="006502B8" w:rsidP="006502B8">
            <w:pPr>
              <w:rPr>
                <w:noProof/>
                <w:sz w:val="20"/>
                <w:szCs w:val="20"/>
                <w:lang w:eastAsia="en-GB"/>
              </w:rPr>
            </w:pPr>
            <w:r w:rsidRPr="006502B8">
              <w:rPr>
                <w:color w:val="000000"/>
                <w:sz w:val="20"/>
                <w:szCs w:val="20"/>
              </w:rPr>
              <w:t>[-12.6 ; -1.4]</w:t>
            </w:r>
          </w:p>
        </w:tc>
        <w:tc>
          <w:tcPr>
            <w:tcW w:w="0" w:type="auto"/>
            <w:noWrap/>
            <w:hideMark/>
          </w:tcPr>
          <w:p w14:paraId="09485941" w14:textId="77777777" w:rsidR="006502B8" w:rsidRPr="006502B8" w:rsidRDefault="006502B8" w:rsidP="006502B8">
            <w:pPr>
              <w:rPr>
                <w:noProof/>
                <w:sz w:val="20"/>
                <w:szCs w:val="20"/>
                <w:lang w:eastAsia="en-GB"/>
              </w:rPr>
            </w:pPr>
          </w:p>
        </w:tc>
        <w:tc>
          <w:tcPr>
            <w:tcW w:w="0" w:type="auto"/>
            <w:noWrap/>
            <w:hideMark/>
          </w:tcPr>
          <w:p w14:paraId="3794BDC6" w14:textId="77777777" w:rsidR="006502B8" w:rsidRPr="006502B8" w:rsidRDefault="006502B8" w:rsidP="006502B8">
            <w:pPr>
              <w:rPr>
                <w:noProof/>
                <w:sz w:val="20"/>
                <w:szCs w:val="20"/>
                <w:lang w:eastAsia="en-GB"/>
              </w:rPr>
            </w:pPr>
            <w:r w:rsidRPr="006502B8">
              <w:rPr>
                <w:color w:val="000000"/>
                <w:sz w:val="20"/>
                <w:szCs w:val="20"/>
              </w:rPr>
              <w:t>3.9</w:t>
            </w:r>
          </w:p>
        </w:tc>
        <w:tc>
          <w:tcPr>
            <w:tcW w:w="0" w:type="auto"/>
            <w:noWrap/>
            <w:hideMark/>
          </w:tcPr>
          <w:p w14:paraId="60412061" w14:textId="77777777" w:rsidR="006502B8" w:rsidRPr="006502B8" w:rsidRDefault="006502B8" w:rsidP="006502B8">
            <w:pPr>
              <w:rPr>
                <w:noProof/>
                <w:sz w:val="20"/>
                <w:szCs w:val="20"/>
                <w:lang w:eastAsia="en-GB"/>
              </w:rPr>
            </w:pPr>
            <w:r w:rsidRPr="006502B8">
              <w:rPr>
                <w:color w:val="000000"/>
                <w:sz w:val="20"/>
                <w:szCs w:val="20"/>
              </w:rPr>
              <w:t>[-0.3 ; 8.3]</w:t>
            </w:r>
          </w:p>
        </w:tc>
      </w:tr>
      <w:tr w:rsidR="006502B8" w:rsidRPr="006502B8" w14:paraId="5AB05B39" w14:textId="77777777" w:rsidTr="00036462">
        <w:trPr>
          <w:trHeight w:val="320"/>
          <w:jc w:val="center"/>
        </w:trPr>
        <w:tc>
          <w:tcPr>
            <w:tcW w:w="0" w:type="auto"/>
            <w:noWrap/>
            <w:hideMark/>
          </w:tcPr>
          <w:p w14:paraId="11B54B8C" w14:textId="77777777" w:rsidR="006502B8" w:rsidRPr="006502B8" w:rsidRDefault="006502B8" w:rsidP="006502B8">
            <w:pPr>
              <w:rPr>
                <w:b/>
                <w:iCs/>
                <w:sz w:val="20"/>
                <w:szCs w:val="20"/>
              </w:rPr>
            </w:pPr>
            <w:r w:rsidRPr="006502B8">
              <w:rPr>
                <w:noProof/>
                <w:sz w:val="20"/>
                <w:szCs w:val="20"/>
                <w:lang w:eastAsia="en-GB"/>
              </w:rPr>
              <w:t>Bisphenol S</w:t>
            </w:r>
          </w:p>
        </w:tc>
        <w:tc>
          <w:tcPr>
            <w:tcW w:w="0" w:type="auto"/>
            <w:noWrap/>
            <w:hideMark/>
          </w:tcPr>
          <w:p w14:paraId="731FE684" w14:textId="77777777" w:rsidR="006502B8" w:rsidRPr="006502B8" w:rsidRDefault="006502B8" w:rsidP="006502B8">
            <w:pPr>
              <w:rPr>
                <w:noProof/>
                <w:sz w:val="20"/>
                <w:szCs w:val="20"/>
                <w:lang w:eastAsia="en-GB"/>
              </w:rPr>
            </w:pPr>
            <w:r w:rsidRPr="006502B8">
              <w:rPr>
                <w:color w:val="000000"/>
                <w:sz w:val="20"/>
                <w:szCs w:val="20"/>
              </w:rPr>
              <w:t>-3.6</w:t>
            </w:r>
          </w:p>
        </w:tc>
        <w:tc>
          <w:tcPr>
            <w:tcW w:w="0" w:type="auto"/>
            <w:noWrap/>
            <w:hideMark/>
          </w:tcPr>
          <w:p w14:paraId="29DB39AF" w14:textId="77777777" w:rsidR="006502B8" w:rsidRPr="006502B8" w:rsidRDefault="006502B8" w:rsidP="006502B8">
            <w:pPr>
              <w:rPr>
                <w:noProof/>
                <w:sz w:val="20"/>
                <w:szCs w:val="20"/>
                <w:lang w:eastAsia="en-GB"/>
              </w:rPr>
            </w:pPr>
            <w:r w:rsidRPr="006502B8">
              <w:rPr>
                <w:color w:val="000000"/>
                <w:sz w:val="20"/>
                <w:szCs w:val="20"/>
              </w:rPr>
              <w:t>[-10.3 ; 3.5]</w:t>
            </w:r>
          </w:p>
        </w:tc>
        <w:tc>
          <w:tcPr>
            <w:tcW w:w="0" w:type="auto"/>
            <w:noWrap/>
            <w:hideMark/>
          </w:tcPr>
          <w:p w14:paraId="5A40BF6C" w14:textId="77777777" w:rsidR="006502B8" w:rsidRPr="006502B8" w:rsidRDefault="006502B8" w:rsidP="006502B8">
            <w:pPr>
              <w:rPr>
                <w:noProof/>
                <w:sz w:val="20"/>
                <w:szCs w:val="20"/>
                <w:lang w:eastAsia="en-GB"/>
              </w:rPr>
            </w:pPr>
          </w:p>
        </w:tc>
        <w:tc>
          <w:tcPr>
            <w:tcW w:w="0" w:type="auto"/>
            <w:noWrap/>
            <w:hideMark/>
          </w:tcPr>
          <w:p w14:paraId="00FC6BB4" w14:textId="77777777" w:rsidR="006502B8" w:rsidRPr="006502B8" w:rsidRDefault="006502B8" w:rsidP="006502B8">
            <w:pPr>
              <w:rPr>
                <w:noProof/>
                <w:sz w:val="20"/>
                <w:szCs w:val="20"/>
                <w:lang w:eastAsia="en-GB"/>
              </w:rPr>
            </w:pPr>
            <w:r w:rsidRPr="006502B8">
              <w:rPr>
                <w:color w:val="000000"/>
                <w:sz w:val="20"/>
                <w:szCs w:val="20"/>
              </w:rPr>
              <w:t>-4.3</w:t>
            </w:r>
          </w:p>
        </w:tc>
        <w:tc>
          <w:tcPr>
            <w:tcW w:w="0" w:type="auto"/>
            <w:noWrap/>
            <w:hideMark/>
          </w:tcPr>
          <w:p w14:paraId="6EBC8738" w14:textId="77777777" w:rsidR="006502B8" w:rsidRPr="006502B8" w:rsidRDefault="006502B8" w:rsidP="006502B8">
            <w:pPr>
              <w:rPr>
                <w:noProof/>
                <w:sz w:val="20"/>
                <w:szCs w:val="20"/>
                <w:lang w:eastAsia="en-GB"/>
              </w:rPr>
            </w:pPr>
            <w:r w:rsidRPr="006502B8">
              <w:rPr>
                <w:color w:val="000000"/>
                <w:sz w:val="20"/>
                <w:szCs w:val="20"/>
              </w:rPr>
              <w:t>[-11.0 ; 3.0]</w:t>
            </w:r>
          </w:p>
        </w:tc>
        <w:tc>
          <w:tcPr>
            <w:tcW w:w="0" w:type="auto"/>
            <w:noWrap/>
            <w:hideMark/>
          </w:tcPr>
          <w:p w14:paraId="519C5D57" w14:textId="77777777" w:rsidR="006502B8" w:rsidRPr="006502B8" w:rsidRDefault="006502B8" w:rsidP="006502B8">
            <w:pPr>
              <w:rPr>
                <w:noProof/>
                <w:sz w:val="20"/>
                <w:szCs w:val="20"/>
                <w:lang w:eastAsia="en-GB"/>
              </w:rPr>
            </w:pPr>
          </w:p>
        </w:tc>
        <w:tc>
          <w:tcPr>
            <w:tcW w:w="0" w:type="auto"/>
            <w:noWrap/>
            <w:hideMark/>
          </w:tcPr>
          <w:p w14:paraId="76B5AA7E" w14:textId="77777777" w:rsidR="006502B8" w:rsidRPr="006502B8" w:rsidRDefault="006502B8" w:rsidP="006502B8">
            <w:pPr>
              <w:rPr>
                <w:noProof/>
                <w:sz w:val="20"/>
                <w:szCs w:val="20"/>
                <w:lang w:eastAsia="en-GB"/>
              </w:rPr>
            </w:pPr>
            <w:r w:rsidRPr="006502B8">
              <w:rPr>
                <w:color w:val="000000"/>
                <w:sz w:val="20"/>
                <w:szCs w:val="20"/>
              </w:rPr>
              <w:t>9.8</w:t>
            </w:r>
          </w:p>
        </w:tc>
        <w:tc>
          <w:tcPr>
            <w:tcW w:w="0" w:type="auto"/>
            <w:noWrap/>
            <w:hideMark/>
          </w:tcPr>
          <w:p w14:paraId="325AA673" w14:textId="77777777" w:rsidR="006502B8" w:rsidRPr="006502B8" w:rsidRDefault="006502B8" w:rsidP="006502B8">
            <w:pPr>
              <w:rPr>
                <w:noProof/>
                <w:sz w:val="20"/>
                <w:szCs w:val="20"/>
                <w:lang w:eastAsia="en-GB"/>
              </w:rPr>
            </w:pPr>
            <w:r w:rsidRPr="006502B8">
              <w:rPr>
                <w:color w:val="000000"/>
                <w:sz w:val="20"/>
                <w:szCs w:val="20"/>
              </w:rPr>
              <w:t>[4.4 ; 15.5]</w:t>
            </w:r>
          </w:p>
        </w:tc>
      </w:tr>
      <w:tr w:rsidR="006502B8" w:rsidRPr="006502B8" w14:paraId="75BE4F29" w14:textId="77777777" w:rsidTr="00036462">
        <w:trPr>
          <w:trHeight w:val="320"/>
          <w:jc w:val="center"/>
        </w:trPr>
        <w:tc>
          <w:tcPr>
            <w:tcW w:w="0" w:type="auto"/>
            <w:noWrap/>
            <w:hideMark/>
          </w:tcPr>
          <w:p w14:paraId="3AA8848E" w14:textId="77777777" w:rsidR="006502B8" w:rsidRPr="006502B8" w:rsidRDefault="006502B8" w:rsidP="006502B8">
            <w:pPr>
              <w:rPr>
                <w:b/>
                <w:iCs/>
                <w:sz w:val="20"/>
                <w:szCs w:val="20"/>
              </w:rPr>
            </w:pPr>
            <w:r w:rsidRPr="006502B8">
              <w:rPr>
                <w:noProof/>
                <w:sz w:val="20"/>
                <w:szCs w:val="20"/>
                <w:lang w:eastAsia="en-GB"/>
              </w:rPr>
              <w:t>2,4 dichlorophenol</w:t>
            </w:r>
          </w:p>
        </w:tc>
        <w:tc>
          <w:tcPr>
            <w:tcW w:w="0" w:type="auto"/>
            <w:noWrap/>
            <w:hideMark/>
          </w:tcPr>
          <w:p w14:paraId="6DF2162C" w14:textId="77777777" w:rsidR="006502B8" w:rsidRPr="006502B8" w:rsidRDefault="006502B8" w:rsidP="006502B8">
            <w:pPr>
              <w:rPr>
                <w:noProof/>
                <w:sz w:val="20"/>
                <w:szCs w:val="20"/>
                <w:lang w:eastAsia="en-GB"/>
              </w:rPr>
            </w:pPr>
            <w:r w:rsidRPr="006502B8">
              <w:rPr>
                <w:color w:val="000000"/>
                <w:sz w:val="20"/>
                <w:szCs w:val="20"/>
              </w:rPr>
              <w:t>-1.8</w:t>
            </w:r>
          </w:p>
        </w:tc>
        <w:tc>
          <w:tcPr>
            <w:tcW w:w="0" w:type="auto"/>
            <w:noWrap/>
            <w:hideMark/>
          </w:tcPr>
          <w:p w14:paraId="7B4986F9" w14:textId="77777777" w:rsidR="006502B8" w:rsidRPr="006502B8" w:rsidRDefault="006502B8" w:rsidP="006502B8">
            <w:pPr>
              <w:rPr>
                <w:noProof/>
                <w:sz w:val="20"/>
                <w:szCs w:val="20"/>
                <w:lang w:eastAsia="en-GB"/>
              </w:rPr>
            </w:pPr>
            <w:r w:rsidRPr="006502B8">
              <w:rPr>
                <w:color w:val="000000"/>
                <w:sz w:val="20"/>
                <w:szCs w:val="20"/>
              </w:rPr>
              <w:t>[-4.6 ; 1.1]</w:t>
            </w:r>
          </w:p>
        </w:tc>
        <w:tc>
          <w:tcPr>
            <w:tcW w:w="0" w:type="auto"/>
            <w:noWrap/>
            <w:hideMark/>
          </w:tcPr>
          <w:p w14:paraId="4ECBFB5D" w14:textId="77777777" w:rsidR="006502B8" w:rsidRPr="006502B8" w:rsidRDefault="006502B8" w:rsidP="006502B8">
            <w:pPr>
              <w:rPr>
                <w:noProof/>
                <w:sz w:val="20"/>
                <w:szCs w:val="20"/>
                <w:lang w:eastAsia="en-GB"/>
              </w:rPr>
            </w:pPr>
          </w:p>
        </w:tc>
        <w:tc>
          <w:tcPr>
            <w:tcW w:w="0" w:type="auto"/>
            <w:noWrap/>
            <w:hideMark/>
          </w:tcPr>
          <w:p w14:paraId="0276F0D6" w14:textId="77777777" w:rsidR="006502B8" w:rsidRPr="006502B8" w:rsidRDefault="006502B8" w:rsidP="006502B8">
            <w:pPr>
              <w:rPr>
                <w:noProof/>
                <w:sz w:val="20"/>
                <w:szCs w:val="20"/>
                <w:lang w:eastAsia="en-GB"/>
              </w:rPr>
            </w:pPr>
            <w:r w:rsidRPr="006502B8">
              <w:rPr>
                <w:color w:val="000000"/>
                <w:sz w:val="20"/>
                <w:szCs w:val="20"/>
              </w:rPr>
              <w:t>-1.6</w:t>
            </w:r>
          </w:p>
        </w:tc>
        <w:tc>
          <w:tcPr>
            <w:tcW w:w="0" w:type="auto"/>
            <w:noWrap/>
            <w:hideMark/>
          </w:tcPr>
          <w:p w14:paraId="2801F140" w14:textId="77777777" w:rsidR="006502B8" w:rsidRPr="006502B8" w:rsidRDefault="006502B8" w:rsidP="006502B8">
            <w:pPr>
              <w:rPr>
                <w:noProof/>
                <w:sz w:val="20"/>
                <w:szCs w:val="20"/>
                <w:lang w:eastAsia="en-GB"/>
              </w:rPr>
            </w:pPr>
            <w:r w:rsidRPr="006502B8">
              <w:rPr>
                <w:color w:val="000000"/>
                <w:sz w:val="20"/>
                <w:szCs w:val="20"/>
              </w:rPr>
              <w:t>[-4.4 ; 1.4]</w:t>
            </w:r>
          </w:p>
        </w:tc>
        <w:tc>
          <w:tcPr>
            <w:tcW w:w="0" w:type="auto"/>
            <w:noWrap/>
            <w:hideMark/>
          </w:tcPr>
          <w:p w14:paraId="6D90DDDF" w14:textId="77777777" w:rsidR="006502B8" w:rsidRPr="006502B8" w:rsidRDefault="006502B8" w:rsidP="006502B8">
            <w:pPr>
              <w:rPr>
                <w:noProof/>
                <w:sz w:val="20"/>
                <w:szCs w:val="20"/>
                <w:lang w:eastAsia="en-GB"/>
              </w:rPr>
            </w:pPr>
          </w:p>
        </w:tc>
        <w:tc>
          <w:tcPr>
            <w:tcW w:w="0" w:type="auto"/>
            <w:noWrap/>
            <w:hideMark/>
          </w:tcPr>
          <w:p w14:paraId="699C98A3" w14:textId="77777777" w:rsidR="006502B8" w:rsidRPr="006502B8" w:rsidRDefault="006502B8" w:rsidP="006502B8">
            <w:pPr>
              <w:rPr>
                <w:noProof/>
                <w:sz w:val="20"/>
                <w:szCs w:val="20"/>
                <w:lang w:eastAsia="en-GB"/>
              </w:rPr>
            </w:pPr>
            <w:r w:rsidRPr="006502B8">
              <w:rPr>
                <w:color w:val="000000"/>
                <w:sz w:val="20"/>
                <w:szCs w:val="20"/>
              </w:rPr>
              <w:t>1.3</w:t>
            </w:r>
          </w:p>
        </w:tc>
        <w:tc>
          <w:tcPr>
            <w:tcW w:w="0" w:type="auto"/>
            <w:noWrap/>
            <w:hideMark/>
          </w:tcPr>
          <w:p w14:paraId="3798A352" w14:textId="77777777" w:rsidR="006502B8" w:rsidRPr="006502B8" w:rsidRDefault="006502B8" w:rsidP="006502B8">
            <w:pPr>
              <w:rPr>
                <w:noProof/>
                <w:sz w:val="20"/>
                <w:szCs w:val="20"/>
                <w:lang w:eastAsia="en-GB"/>
              </w:rPr>
            </w:pPr>
            <w:r w:rsidRPr="006502B8">
              <w:rPr>
                <w:color w:val="000000"/>
                <w:sz w:val="20"/>
                <w:szCs w:val="20"/>
              </w:rPr>
              <w:t>[-0.7 ; 3.4]</w:t>
            </w:r>
          </w:p>
        </w:tc>
      </w:tr>
      <w:tr w:rsidR="006502B8" w:rsidRPr="006502B8" w14:paraId="6901FDBA" w14:textId="77777777" w:rsidTr="00036462">
        <w:trPr>
          <w:trHeight w:val="320"/>
          <w:jc w:val="center"/>
        </w:trPr>
        <w:tc>
          <w:tcPr>
            <w:tcW w:w="0" w:type="auto"/>
            <w:noWrap/>
            <w:hideMark/>
          </w:tcPr>
          <w:p w14:paraId="20EFD7F3" w14:textId="77777777" w:rsidR="006502B8" w:rsidRPr="006502B8" w:rsidRDefault="006502B8" w:rsidP="006502B8">
            <w:pPr>
              <w:rPr>
                <w:b/>
                <w:iCs/>
                <w:sz w:val="20"/>
                <w:szCs w:val="20"/>
              </w:rPr>
            </w:pPr>
            <w:r w:rsidRPr="006502B8">
              <w:rPr>
                <w:noProof/>
                <w:sz w:val="20"/>
                <w:szCs w:val="20"/>
                <w:lang w:eastAsia="en-GB"/>
              </w:rPr>
              <w:t>2,5 dichlorophenol</w:t>
            </w:r>
          </w:p>
        </w:tc>
        <w:tc>
          <w:tcPr>
            <w:tcW w:w="0" w:type="auto"/>
            <w:noWrap/>
            <w:hideMark/>
          </w:tcPr>
          <w:p w14:paraId="2C3C4917" w14:textId="77777777" w:rsidR="006502B8" w:rsidRPr="006502B8" w:rsidRDefault="006502B8" w:rsidP="006502B8">
            <w:pPr>
              <w:rPr>
                <w:noProof/>
                <w:sz w:val="20"/>
                <w:szCs w:val="20"/>
                <w:lang w:eastAsia="en-GB"/>
              </w:rPr>
            </w:pPr>
            <w:r w:rsidRPr="006502B8">
              <w:rPr>
                <w:color w:val="000000"/>
                <w:sz w:val="20"/>
                <w:szCs w:val="20"/>
              </w:rPr>
              <w:t>-1.1</w:t>
            </w:r>
          </w:p>
        </w:tc>
        <w:tc>
          <w:tcPr>
            <w:tcW w:w="0" w:type="auto"/>
            <w:noWrap/>
            <w:hideMark/>
          </w:tcPr>
          <w:p w14:paraId="1FCCB998" w14:textId="77777777" w:rsidR="006502B8" w:rsidRPr="006502B8" w:rsidRDefault="006502B8" w:rsidP="006502B8">
            <w:pPr>
              <w:rPr>
                <w:noProof/>
                <w:sz w:val="20"/>
                <w:szCs w:val="20"/>
                <w:lang w:eastAsia="en-GB"/>
              </w:rPr>
            </w:pPr>
            <w:r w:rsidRPr="006502B8">
              <w:rPr>
                <w:color w:val="000000"/>
                <w:sz w:val="20"/>
                <w:szCs w:val="20"/>
              </w:rPr>
              <w:t>[-4.0 ; 1.8]</w:t>
            </w:r>
          </w:p>
        </w:tc>
        <w:tc>
          <w:tcPr>
            <w:tcW w:w="0" w:type="auto"/>
            <w:noWrap/>
            <w:hideMark/>
          </w:tcPr>
          <w:p w14:paraId="0BF8C594" w14:textId="77777777" w:rsidR="006502B8" w:rsidRPr="006502B8" w:rsidRDefault="006502B8" w:rsidP="006502B8">
            <w:pPr>
              <w:rPr>
                <w:noProof/>
                <w:sz w:val="20"/>
                <w:szCs w:val="20"/>
                <w:lang w:eastAsia="en-GB"/>
              </w:rPr>
            </w:pPr>
          </w:p>
        </w:tc>
        <w:tc>
          <w:tcPr>
            <w:tcW w:w="0" w:type="auto"/>
            <w:noWrap/>
            <w:hideMark/>
          </w:tcPr>
          <w:p w14:paraId="61C06B92" w14:textId="77777777" w:rsidR="006502B8" w:rsidRPr="006502B8" w:rsidRDefault="006502B8" w:rsidP="006502B8">
            <w:pPr>
              <w:rPr>
                <w:noProof/>
                <w:sz w:val="20"/>
                <w:szCs w:val="20"/>
                <w:lang w:eastAsia="en-GB"/>
              </w:rPr>
            </w:pPr>
            <w:r w:rsidRPr="006502B8">
              <w:rPr>
                <w:color w:val="000000"/>
                <w:sz w:val="20"/>
                <w:szCs w:val="20"/>
              </w:rPr>
              <w:t>-3.1</w:t>
            </w:r>
          </w:p>
        </w:tc>
        <w:tc>
          <w:tcPr>
            <w:tcW w:w="0" w:type="auto"/>
            <w:noWrap/>
            <w:hideMark/>
          </w:tcPr>
          <w:p w14:paraId="2DEBB1B5" w14:textId="77777777" w:rsidR="006502B8" w:rsidRPr="006502B8" w:rsidRDefault="006502B8" w:rsidP="006502B8">
            <w:pPr>
              <w:rPr>
                <w:noProof/>
                <w:sz w:val="20"/>
                <w:szCs w:val="20"/>
                <w:lang w:eastAsia="en-GB"/>
              </w:rPr>
            </w:pPr>
            <w:r w:rsidRPr="006502B8">
              <w:rPr>
                <w:color w:val="000000"/>
                <w:sz w:val="20"/>
                <w:szCs w:val="20"/>
              </w:rPr>
              <w:t>[-6.0 ; -0.2]</w:t>
            </w:r>
          </w:p>
        </w:tc>
        <w:tc>
          <w:tcPr>
            <w:tcW w:w="0" w:type="auto"/>
            <w:noWrap/>
            <w:hideMark/>
          </w:tcPr>
          <w:p w14:paraId="460D3549" w14:textId="77777777" w:rsidR="006502B8" w:rsidRPr="006502B8" w:rsidRDefault="006502B8" w:rsidP="006502B8">
            <w:pPr>
              <w:rPr>
                <w:noProof/>
                <w:sz w:val="20"/>
                <w:szCs w:val="20"/>
                <w:lang w:eastAsia="en-GB"/>
              </w:rPr>
            </w:pPr>
          </w:p>
        </w:tc>
        <w:tc>
          <w:tcPr>
            <w:tcW w:w="0" w:type="auto"/>
            <w:noWrap/>
            <w:hideMark/>
          </w:tcPr>
          <w:p w14:paraId="03C204C5" w14:textId="77777777" w:rsidR="006502B8" w:rsidRPr="006502B8" w:rsidRDefault="006502B8" w:rsidP="006502B8">
            <w:pPr>
              <w:rPr>
                <w:noProof/>
                <w:sz w:val="20"/>
                <w:szCs w:val="20"/>
                <w:lang w:eastAsia="en-GB"/>
              </w:rPr>
            </w:pPr>
            <w:r w:rsidRPr="006502B8">
              <w:rPr>
                <w:color w:val="000000"/>
                <w:sz w:val="20"/>
                <w:szCs w:val="20"/>
              </w:rPr>
              <w:t>1.9</w:t>
            </w:r>
          </w:p>
        </w:tc>
        <w:tc>
          <w:tcPr>
            <w:tcW w:w="0" w:type="auto"/>
            <w:noWrap/>
            <w:hideMark/>
          </w:tcPr>
          <w:p w14:paraId="453DA579" w14:textId="77777777" w:rsidR="006502B8" w:rsidRPr="006502B8" w:rsidRDefault="006502B8" w:rsidP="006502B8">
            <w:pPr>
              <w:rPr>
                <w:noProof/>
                <w:sz w:val="20"/>
                <w:szCs w:val="20"/>
                <w:lang w:eastAsia="en-GB"/>
              </w:rPr>
            </w:pPr>
            <w:r w:rsidRPr="006502B8">
              <w:rPr>
                <w:color w:val="000000"/>
                <w:sz w:val="20"/>
                <w:szCs w:val="20"/>
              </w:rPr>
              <w:t>[-0.2 ; 4.1]</w:t>
            </w:r>
          </w:p>
        </w:tc>
      </w:tr>
      <w:tr w:rsidR="006502B8" w:rsidRPr="006502B8" w14:paraId="4AA7A1E5" w14:textId="77777777" w:rsidTr="00036462">
        <w:trPr>
          <w:trHeight w:val="320"/>
          <w:jc w:val="center"/>
        </w:trPr>
        <w:tc>
          <w:tcPr>
            <w:tcW w:w="0" w:type="auto"/>
            <w:noWrap/>
            <w:hideMark/>
          </w:tcPr>
          <w:p w14:paraId="0C6FC28F" w14:textId="77777777" w:rsidR="006502B8" w:rsidRPr="006502B8" w:rsidRDefault="006502B8" w:rsidP="006502B8">
            <w:pPr>
              <w:rPr>
                <w:b/>
                <w:iCs/>
                <w:sz w:val="20"/>
                <w:szCs w:val="20"/>
              </w:rPr>
            </w:pPr>
            <w:r w:rsidRPr="006502B8">
              <w:rPr>
                <w:noProof/>
                <w:sz w:val="20"/>
                <w:szCs w:val="20"/>
                <w:lang w:eastAsia="en-GB"/>
              </w:rPr>
              <w:t>Methylparaben</w:t>
            </w:r>
          </w:p>
        </w:tc>
        <w:tc>
          <w:tcPr>
            <w:tcW w:w="0" w:type="auto"/>
            <w:noWrap/>
            <w:hideMark/>
          </w:tcPr>
          <w:p w14:paraId="36879056" w14:textId="77777777" w:rsidR="006502B8" w:rsidRPr="006502B8" w:rsidRDefault="006502B8" w:rsidP="006502B8">
            <w:pPr>
              <w:rPr>
                <w:noProof/>
                <w:sz w:val="20"/>
                <w:szCs w:val="20"/>
                <w:lang w:eastAsia="en-GB"/>
              </w:rPr>
            </w:pPr>
            <w:r w:rsidRPr="006502B8">
              <w:rPr>
                <w:color w:val="000000"/>
                <w:sz w:val="20"/>
                <w:szCs w:val="20"/>
              </w:rPr>
              <w:t>-2.2</w:t>
            </w:r>
          </w:p>
        </w:tc>
        <w:tc>
          <w:tcPr>
            <w:tcW w:w="0" w:type="auto"/>
            <w:noWrap/>
            <w:hideMark/>
          </w:tcPr>
          <w:p w14:paraId="09B9096A" w14:textId="77777777" w:rsidR="006502B8" w:rsidRPr="006502B8" w:rsidRDefault="006502B8" w:rsidP="006502B8">
            <w:pPr>
              <w:rPr>
                <w:noProof/>
                <w:sz w:val="20"/>
                <w:szCs w:val="20"/>
                <w:lang w:eastAsia="en-GB"/>
              </w:rPr>
            </w:pPr>
            <w:r w:rsidRPr="006502B8">
              <w:rPr>
                <w:color w:val="000000"/>
                <w:sz w:val="20"/>
                <w:szCs w:val="20"/>
              </w:rPr>
              <w:t>[-9.2 ; 5.3]</w:t>
            </w:r>
          </w:p>
        </w:tc>
        <w:tc>
          <w:tcPr>
            <w:tcW w:w="0" w:type="auto"/>
            <w:noWrap/>
            <w:hideMark/>
          </w:tcPr>
          <w:p w14:paraId="1AAAD6A4" w14:textId="77777777" w:rsidR="006502B8" w:rsidRPr="006502B8" w:rsidRDefault="006502B8" w:rsidP="006502B8">
            <w:pPr>
              <w:rPr>
                <w:noProof/>
                <w:sz w:val="20"/>
                <w:szCs w:val="20"/>
                <w:lang w:eastAsia="en-GB"/>
              </w:rPr>
            </w:pPr>
          </w:p>
        </w:tc>
        <w:tc>
          <w:tcPr>
            <w:tcW w:w="0" w:type="auto"/>
            <w:noWrap/>
            <w:hideMark/>
          </w:tcPr>
          <w:p w14:paraId="26F90EB9" w14:textId="77777777" w:rsidR="006502B8" w:rsidRPr="006502B8" w:rsidRDefault="006502B8" w:rsidP="006502B8">
            <w:pPr>
              <w:rPr>
                <w:noProof/>
                <w:sz w:val="20"/>
                <w:szCs w:val="20"/>
                <w:lang w:eastAsia="en-GB"/>
              </w:rPr>
            </w:pPr>
            <w:r w:rsidRPr="006502B8">
              <w:rPr>
                <w:color w:val="000000"/>
                <w:sz w:val="20"/>
                <w:szCs w:val="20"/>
              </w:rPr>
              <w:t>0.3</w:t>
            </w:r>
          </w:p>
        </w:tc>
        <w:tc>
          <w:tcPr>
            <w:tcW w:w="0" w:type="auto"/>
            <w:noWrap/>
            <w:hideMark/>
          </w:tcPr>
          <w:p w14:paraId="3BB68B13" w14:textId="77777777" w:rsidR="006502B8" w:rsidRPr="006502B8" w:rsidRDefault="006502B8" w:rsidP="006502B8">
            <w:pPr>
              <w:rPr>
                <w:noProof/>
                <w:sz w:val="20"/>
                <w:szCs w:val="20"/>
                <w:lang w:eastAsia="en-GB"/>
              </w:rPr>
            </w:pPr>
            <w:r w:rsidRPr="006502B8">
              <w:rPr>
                <w:color w:val="000000"/>
                <w:sz w:val="20"/>
                <w:szCs w:val="20"/>
              </w:rPr>
              <w:t>[-7.0 ; 8.2]</w:t>
            </w:r>
          </w:p>
        </w:tc>
        <w:tc>
          <w:tcPr>
            <w:tcW w:w="0" w:type="auto"/>
            <w:noWrap/>
            <w:hideMark/>
          </w:tcPr>
          <w:p w14:paraId="650236C2" w14:textId="77777777" w:rsidR="006502B8" w:rsidRPr="006502B8" w:rsidRDefault="006502B8" w:rsidP="006502B8">
            <w:pPr>
              <w:rPr>
                <w:noProof/>
                <w:sz w:val="20"/>
                <w:szCs w:val="20"/>
                <w:lang w:eastAsia="en-GB"/>
              </w:rPr>
            </w:pPr>
          </w:p>
        </w:tc>
        <w:tc>
          <w:tcPr>
            <w:tcW w:w="0" w:type="auto"/>
            <w:noWrap/>
            <w:hideMark/>
          </w:tcPr>
          <w:p w14:paraId="20FBAF08" w14:textId="77777777" w:rsidR="006502B8" w:rsidRPr="006502B8" w:rsidRDefault="006502B8" w:rsidP="006502B8">
            <w:pPr>
              <w:rPr>
                <w:noProof/>
                <w:sz w:val="20"/>
                <w:szCs w:val="20"/>
                <w:lang w:eastAsia="en-GB"/>
              </w:rPr>
            </w:pPr>
            <w:r w:rsidRPr="006502B8">
              <w:rPr>
                <w:color w:val="000000"/>
                <w:sz w:val="20"/>
                <w:szCs w:val="20"/>
              </w:rPr>
              <w:t>2.4</w:t>
            </w:r>
          </w:p>
        </w:tc>
        <w:tc>
          <w:tcPr>
            <w:tcW w:w="0" w:type="auto"/>
            <w:noWrap/>
            <w:hideMark/>
          </w:tcPr>
          <w:p w14:paraId="727697BA" w14:textId="77777777" w:rsidR="006502B8" w:rsidRPr="006502B8" w:rsidRDefault="006502B8" w:rsidP="006502B8">
            <w:pPr>
              <w:rPr>
                <w:noProof/>
                <w:sz w:val="20"/>
                <w:szCs w:val="20"/>
                <w:lang w:eastAsia="en-GB"/>
              </w:rPr>
            </w:pPr>
            <w:r w:rsidRPr="006502B8">
              <w:rPr>
                <w:color w:val="000000"/>
                <w:sz w:val="20"/>
                <w:szCs w:val="20"/>
              </w:rPr>
              <w:t>[-2.8 ; 7.9]</w:t>
            </w:r>
          </w:p>
        </w:tc>
      </w:tr>
      <w:tr w:rsidR="006502B8" w:rsidRPr="006502B8" w14:paraId="2812F313" w14:textId="77777777" w:rsidTr="00036462">
        <w:trPr>
          <w:trHeight w:val="320"/>
          <w:jc w:val="center"/>
        </w:trPr>
        <w:tc>
          <w:tcPr>
            <w:tcW w:w="0" w:type="auto"/>
            <w:noWrap/>
            <w:hideMark/>
          </w:tcPr>
          <w:p w14:paraId="1BFABA9D" w14:textId="77777777" w:rsidR="006502B8" w:rsidRPr="006502B8" w:rsidRDefault="006502B8" w:rsidP="006502B8">
            <w:pPr>
              <w:rPr>
                <w:b/>
                <w:iCs/>
                <w:sz w:val="20"/>
                <w:szCs w:val="20"/>
              </w:rPr>
            </w:pPr>
            <w:r w:rsidRPr="006502B8">
              <w:rPr>
                <w:noProof/>
                <w:sz w:val="20"/>
                <w:szCs w:val="20"/>
                <w:lang w:eastAsia="en-GB"/>
              </w:rPr>
              <w:t>Ethylparaben</w:t>
            </w:r>
          </w:p>
        </w:tc>
        <w:tc>
          <w:tcPr>
            <w:tcW w:w="0" w:type="auto"/>
            <w:noWrap/>
            <w:hideMark/>
          </w:tcPr>
          <w:p w14:paraId="7CD5EC80" w14:textId="77777777" w:rsidR="006502B8" w:rsidRPr="006502B8" w:rsidRDefault="006502B8" w:rsidP="006502B8">
            <w:pPr>
              <w:rPr>
                <w:noProof/>
                <w:sz w:val="20"/>
                <w:szCs w:val="20"/>
                <w:lang w:eastAsia="en-GB"/>
              </w:rPr>
            </w:pPr>
            <w:r w:rsidRPr="006502B8">
              <w:rPr>
                <w:color w:val="000000"/>
                <w:sz w:val="20"/>
                <w:szCs w:val="20"/>
              </w:rPr>
              <w:t>8.9</w:t>
            </w:r>
          </w:p>
        </w:tc>
        <w:tc>
          <w:tcPr>
            <w:tcW w:w="0" w:type="auto"/>
            <w:noWrap/>
            <w:hideMark/>
          </w:tcPr>
          <w:p w14:paraId="35DEF80A" w14:textId="77777777" w:rsidR="006502B8" w:rsidRPr="006502B8" w:rsidRDefault="006502B8" w:rsidP="006502B8">
            <w:pPr>
              <w:rPr>
                <w:noProof/>
                <w:sz w:val="20"/>
                <w:szCs w:val="20"/>
                <w:lang w:eastAsia="en-GB"/>
              </w:rPr>
            </w:pPr>
            <w:r w:rsidRPr="006502B8">
              <w:rPr>
                <w:color w:val="000000"/>
                <w:sz w:val="20"/>
                <w:szCs w:val="20"/>
              </w:rPr>
              <w:t>[1.1 ; 17.3]</w:t>
            </w:r>
          </w:p>
        </w:tc>
        <w:tc>
          <w:tcPr>
            <w:tcW w:w="0" w:type="auto"/>
            <w:noWrap/>
            <w:hideMark/>
          </w:tcPr>
          <w:p w14:paraId="45DE761E" w14:textId="77777777" w:rsidR="006502B8" w:rsidRPr="006502B8" w:rsidRDefault="006502B8" w:rsidP="006502B8">
            <w:pPr>
              <w:rPr>
                <w:noProof/>
                <w:sz w:val="20"/>
                <w:szCs w:val="20"/>
                <w:lang w:eastAsia="en-GB"/>
              </w:rPr>
            </w:pPr>
          </w:p>
        </w:tc>
        <w:tc>
          <w:tcPr>
            <w:tcW w:w="0" w:type="auto"/>
            <w:noWrap/>
            <w:hideMark/>
          </w:tcPr>
          <w:p w14:paraId="0266389D" w14:textId="77777777" w:rsidR="006502B8" w:rsidRPr="006502B8" w:rsidRDefault="006502B8" w:rsidP="006502B8">
            <w:pPr>
              <w:rPr>
                <w:noProof/>
                <w:sz w:val="20"/>
                <w:szCs w:val="20"/>
                <w:lang w:eastAsia="en-GB"/>
              </w:rPr>
            </w:pPr>
            <w:r w:rsidRPr="006502B8">
              <w:rPr>
                <w:color w:val="000000"/>
                <w:sz w:val="20"/>
                <w:szCs w:val="20"/>
              </w:rPr>
              <w:t>0.1</w:t>
            </w:r>
          </w:p>
        </w:tc>
        <w:tc>
          <w:tcPr>
            <w:tcW w:w="0" w:type="auto"/>
            <w:noWrap/>
            <w:hideMark/>
          </w:tcPr>
          <w:p w14:paraId="26969F1A" w14:textId="77777777" w:rsidR="006502B8" w:rsidRPr="006502B8" w:rsidRDefault="006502B8" w:rsidP="006502B8">
            <w:pPr>
              <w:rPr>
                <w:noProof/>
                <w:sz w:val="20"/>
                <w:szCs w:val="20"/>
                <w:lang w:eastAsia="en-GB"/>
              </w:rPr>
            </w:pPr>
            <w:r w:rsidRPr="006502B8">
              <w:rPr>
                <w:color w:val="000000"/>
                <w:sz w:val="20"/>
                <w:szCs w:val="20"/>
              </w:rPr>
              <w:t>[-7.2 ; 8.0]</w:t>
            </w:r>
          </w:p>
        </w:tc>
        <w:tc>
          <w:tcPr>
            <w:tcW w:w="0" w:type="auto"/>
            <w:noWrap/>
            <w:hideMark/>
          </w:tcPr>
          <w:p w14:paraId="7B626789" w14:textId="77777777" w:rsidR="006502B8" w:rsidRPr="006502B8" w:rsidRDefault="006502B8" w:rsidP="006502B8">
            <w:pPr>
              <w:rPr>
                <w:noProof/>
                <w:sz w:val="20"/>
                <w:szCs w:val="20"/>
                <w:lang w:eastAsia="en-GB"/>
              </w:rPr>
            </w:pPr>
          </w:p>
        </w:tc>
        <w:tc>
          <w:tcPr>
            <w:tcW w:w="0" w:type="auto"/>
            <w:noWrap/>
            <w:hideMark/>
          </w:tcPr>
          <w:p w14:paraId="092AE15E" w14:textId="77777777" w:rsidR="006502B8" w:rsidRPr="006502B8" w:rsidRDefault="006502B8" w:rsidP="006502B8">
            <w:pPr>
              <w:rPr>
                <w:noProof/>
                <w:sz w:val="20"/>
                <w:szCs w:val="20"/>
                <w:lang w:eastAsia="en-GB"/>
              </w:rPr>
            </w:pPr>
            <w:r w:rsidRPr="006502B8">
              <w:rPr>
                <w:color w:val="000000"/>
                <w:sz w:val="20"/>
                <w:szCs w:val="20"/>
              </w:rPr>
              <w:t>-1.2</w:t>
            </w:r>
          </w:p>
        </w:tc>
        <w:tc>
          <w:tcPr>
            <w:tcW w:w="0" w:type="auto"/>
            <w:noWrap/>
            <w:hideMark/>
          </w:tcPr>
          <w:p w14:paraId="4D148A85" w14:textId="77777777" w:rsidR="006502B8" w:rsidRPr="006502B8" w:rsidRDefault="006502B8" w:rsidP="006502B8">
            <w:pPr>
              <w:rPr>
                <w:noProof/>
                <w:sz w:val="20"/>
                <w:szCs w:val="20"/>
                <w:lang w:eastAsia="en-GB"/>
              </w:rPr>
            </w:pPr>
            <w:r w:rsidRPr="006502B8">
              <w:rPr>
                <w:color w:val="000000"/>
                <w:sz w:val="20"/>
                <w:szCs w:val="20"/>
              </w:rPr>
              <w:t>[-6.2 ; 4.0]</w:t>
            </w:r>
          </w:p>
        </w:tc>
      </w:tr>
      <w:tr w:rsidR="006502B8" w:rsidRPr="006502B8" w14:paraId="6BE9E940" w14:textId="77777777" w:rsidTr="00036462">
        <w:trPr>
          <w:trHeight w:val="320"/>
          <w:jc w:val="center"/>
        </w:trPr>
        <w:tc>
          <w:tcPr>
            <w:tcW w:w="0" w:type="auto"/>
            <w:noWrap/>
            <w:hideMark/>
          </w:tcPr>
          <w:p w14:paraId="7A03E2CF" w14:textId="77777777" w:rsidR="006502B8" w:rsidRPr="006502B8" w:rsidRDefault="006502B8" w:rsidP="006502B8">
            <w:pPr>
              <w:rPr>
                <w:b/>
                <w:iCs/>
                <w:sz w:val="20"/>
                <w:szCs w:val="20"/>
              </w:rPr>
            </w:pPr>
            <w:r w:rsidRPr="006502B8">
              <w:rPr>
                <w:noProof/>
                <w:sz w:val="20"/>
                <w:szCs w:val="20"/>
                <w:lang w:eastAsia="en-GB"/>
              </w:rPr>
              <w:t>Propylparaben</w:t>
            </w:r>
          </w:p>
        </w:tc>
        <w:tc>
          <w:tcPr>
            <w:tcW w:w="0" w:type="auto"/>
            <w:noWrap/>
            <w:hideMark/>
          </w:tcPr>
          <w:p w14:paraId="02212746" w14:textId="77777777" w:rsidR="006502B8" w:rsidRPr="006502B8" w:rsidRDefault="006502B8" w:rsidP="006502B8">
            <w:pPr>
              <w:rPr>
                <w:noProof/>
                <w:sz w:val="20"/>
                <w:szCs w:val="20"/>
                <w:lang w:eastAsia="en-GB"/>
              </w:rPr>
            </w:pPr>
            <w:r w:rsidRPr="006502B8">
              <w:rPr>
                <w:color w:val="000000"/>
                <w:sz w:val="20"/>
                <w:szCs w:val="20"/>
              </w:rPr>
              <w:t>-2.3</w:t>
            </w:r>
          </w:p>
        </w:tc>
        <w:tc>
          <w:tcPr>
            <w:tcW w:w="0" w:type="auto"/>
            <w:noWrap/>
            <w:hideMark/>
          </w:tcPr>
          <w:p w14:paraId="4CEC5683" w14:textId="77777777" w:rsidR="006502B8" w:rsidRPr="006502B8" w:rsidRDefault="006502B8" w:rsidP="006502B8">
            <w:pPr>
              <w:rPr>
                <w:noProof/>
                <w:sz w:val="20"/>
                <w:szCs w:val="20"/>
                <w:lang w:eastAsia="en-GB"/>
              </w:rPr>
            </w:pPr>
            <w:r w:rsidRPr="006502B8">
              <w:rPr>
                <w:color w:val="000000"/>
                <w:sz w:val="20"/>
                <w:szCs w:val="20"/>
              </w:rPr>
              <w:t>[-11.6 ; 8.0]</w:t>
            </w:r>
          </w:p>
        </w:tc>
        <w:tc>
          <w:tcPr>
            <w:tcW w:w="0" w:type="auto"/>
            <w:noWrap/>
            <w:hideMark/>
          </w:tcPr>
          <w:p w14:paraId="21BFAE45" w14:textId="77777777" w:rsidR="006502B8" w:rsidRPr="006502B8" w:rsidRDefault="006502B8" w:rsidP="006502B8">
            <w:pPr>
              <w:rPr>
                <w:noProof/>
                <w:sz w:val="20"/>
                <w:szCs w:val="20"/>
                <w:lang w:eastAsia="en-GB"/>
              </w:rPr>
            </w:pPr>
          </w:p>
        </w:tc>
        <w:tc>
          <w:tcPr>
            <w:tcW w:w="0" w:type="auto"/>
            <w:noWrap/>
            <w:hideMark/>
          </w:tcPr>
          <w:p w14:paraId="518D4CE8" w14:textId="77777777" w:rsidR="006502B8" w:rsidRPr="006502B8" w:rsidRDefault="006502B8" w:rsidP="006502B8">
            <w:pPr>
              <w:rPr>
                <w:noProof/>
                <w:sz w:val="20"/>
                <w:szCs w:val="20"/>
                <w:lang w:eastAsia="en-GB"/>
              </w:rPr>
            </w:pPr>
            <w:r w:rsidRPr="006502B8">
              <w:rPr>
                <w:color w:val="000000"/>
                <w:sz w:val="20"/>
                <w:szCs w:val="20"/>
              </w:rPr>
              <w:t>0.2</w:t>
            </w:r>
          </w:p>
        </w:tc>
        <w:tc>
          <w:tcPr>
            <w:tcW w:w="0" w:type="auto"/>
            <w:noWrap/>
            <w:hideMark/>
          </w:tcPr>
          <w:p w14:paraId="34CC30D5" w14:textId="77777777" w:rsidR="006502B8" w:rsidRPr="006502B8" w:rsidRDefault="006502B8" w:rsidP="006502B8">
            <w:pPr>
              <w:rPr>
                <w:noProof/>
                <w:sz w:val="20"/>
                <w:szCs w:val="20"/>
                <w:lang w:eastAsia="en-GB"/>
              </w:rPr>
            </w:pPr>
            <w:r w:rsidRPr="006502B8">
              <w:rPr>
                <w:color w:val="000000"/>
                <w:sz w:val="20"/>
                <w:szCs w:val="20"/>
              </w:rPr>
              <w:t>[-9.6 ; 11.0]</w:t>
            </w:r>
          </w:p>
        </w:tc>
        <w:tc>
          <w:tcPr>
            <w:tcW w:w="0" w:type="auto"/>
            <w:noWrap/>
            <w:hideMark/>
          </w:tcPr>
          <w:p w14:paraId="187A18F9" w14:textId="77777777" w:rsidR="006502B8" w:rsidRPr="006502B8" w:rsidRDefault="006502B8" w:rsidP="006502B8">
            <w:pPr>
              <w:rPr>
                <w:noProof/>
                <w:sz w:val="20"/>
                <w:szCs w:val="20"/>
                <w:lang w:eastAsia="en-GB"/>
              </w:rPr>
            </w:pPr>
          </w:p>
        </w:tc>
        <w:tc>
          <w:tcPr>
            <w:tcW w:w="0" w:type="auto"/>
            <w:noWrap/>
            <w:hideMark/>
          </w:tcPr>
          <w:p w14:paraId="1F1CC7C6" w14:textId="77777777" w:rsidR="006502B8" w:rsidRPr="006502B8" w:rsidRDefault="006502B8" w:rsidP="006502B8">
            <w:pPr>
              <w:rPr>
                <w:noProof/>
                <w:sz w:val="20"/>
                <w:szCs w:val="20"/>
                <w:lang w:eastAsia="en-GB"/>
              </w:rPr>
            </w:pPr>
            <w:r w:rsidRPr="006502B8">
              <w:rPr>
                <w:color w:val="000000"/>
                <w:sz w:val="20"/>
                <w:szCs w:val="20"/>
              </w:rPr>
              <w:t>9.1</w:t>
            </w:r>
          </w:p>
        </w:tc>
        <w:tc>
          <w:tcPr>
            <w:tcW w:w="0" w:type="auto"/>
            <w:noWrap/>
            <w:hideMark/>
          </w:tcPr>
          <w:p w14:paraId="2E28BD10" w14:textId="77777777" w:rsidR="006502B8" w:rsidRPr="006502B8" w:rsidRDefault="006502B8" w:rsidP="006502B8">
            <w:pPr>
              <w:rPr>
                <w:noProof/>
                <w:sz w:val="20"/>
                <w:szCs w:val="20"/>
                <w:lang w:eastAsia="en-GB"/>
              </w:rPr>
            </w:pPr>
            <w:r w:rsidRPr="006502B8">
              <w:rPr>
                <w:color w:val="000000"/>
                <w:sz w:val="20"/>
                <w:szCs w:val="20"/>
              </w:rPr>
              <w:t>[1.7 ; 17.1]</w:t>
            </w:r>
          </w:p>
        </w:tc>
      </w:tr>
      <w:tr w:rsidR="006502B8" w:rsidRPr="006502B8" w14:paraId="15E6CFFB" w14:textId="77777777" w:rsidTr="00036462">
        <w:trPr>
          <w:trHeight w:val="320"/>
          <w:jc w:val="center"/>
        </w:trPr>
        <w:tc>
          <w:tcPr>
            <w:tcW w:w="0" w:type="auto"/>
            <w:noWrap/>
            <w:hideMark/>
          </w:tcPr>
          <w:p w14:paraId="07A61F4F" w14:textId="77777777" w:rsidR="006502B8" w:rsidRPr="006502B8" w:rsidRDefault="006502B8" w:rsidP="006502B8">
            <w:pPr>
              <w:rPr>
                <w:b/>
                <w:iCs/>
                <w:sz w:val="20"/>
                <w:szCs w:val="20"/>
              </w:rPr>
            </w:pPr>
            <w:r w:rsidRPr="006502B8">
              <w:rPr>
                <w:noProof/>
                <w:sz w:val="20"/>
                <w:szCs w:val="20"/>
                <w:lang w:eastAsia="en-GB"/>
              </w:rPr>
              <w:t>Butylparaben</w:t>
            </w:r>
          </w:p>
        </w:tc>
        <w:tc>
          <w:tcPr>
            <w:tcW w:w="0" w:type="auto"/>
            <w:noWrap/>
            <w:hideMark/>
          </w:tcPr>
          <w:p w14:paraId="0B0BD246" w14:textId="77777777" w:rsidR="006502B8" w:rsidRPr="006502B8" w:rsidRDefault="006502B8" w:rsidP="006502B8">
            <w:pPr>
              <w:rPr>
                <w:noProof/>
                <w:sz w:val="20"/>
                <w:szCs w:val="20"/>
                <w:lang w:eastAsia="en-GB"/>
              </w:rPr>
            </w:pPr>
            <w:r w:rsidRPr="006502B8">
              <w:rPr>
                <w:color w:val="000000"/>
                <w:sz w:val="20"/>
                <w:szCs w:val="20"/>
              </w:rPr>
              <w:t>10.7</w:t>
            </w:r>
          </w:p>
        </w:tc>
        <w:tc>
          <w:tcPr>
            <w:tcW w:w="0" w:type="auto"/>
            <w:noWrap/>
            <w:hideMark/>
          </w:tcPr>
          <w:p w14:paraId="5F8E8039" w14:textId="77777777" w:rsidR="006502B8" w:rsidRPr="006502B8" w:rsidRDefault="006502B8" w:rsidP="006502B8">
            <w:pPr>
              <w:rPr>
                <w:noProof/>
                <w:sz w:val="20"/>
                <w:szCs w:val="20"/>
                <w:lang w:eastAsia="en-GB"/>
              </w:rPr>
            </w:pPr>
            <w:r w:rsidRPr="006502B8">
              <w:rPr>
                <w:color w:val="000000"/>
                <w:sz w:val="20"/>
                <w:szCs w:val="20"/>
              </w:rPr>
              <w:t>[1.4 ; 20.9]</w:t>
            </w:r>
          </w:p>
        </w:tc>
        <w:tc>
          <w:tcPr>
            <w:tcW w:w="0" w:type="auto"/>
            <w:noWrap/>
            <w:hideMark/>
          </w:tcPr>
          <w:p w14:paraId="78D9FEC5" w14:textId="77777777" w:rsidR="006502B8" w:rsidRPr="006502B8" w:rsidRDefault="006502B8" w:rsidP="006502B8">
            <w:pPr>
              <w:rPr>
                <w:noProof/>
                <w:sz w:val="20"/>
                <w:szCs w:val="20"/>
                <w:lang w:eastAsia="en-GB"/>
              </w:rPr>
            </w:pPr>
          </w:p>
        </w:tc>
        <w:tc>
          <w:tcPr>
            <w:tcW w:w="0" w:type="auto"/>
            <w:noWrap/>
            <w:hideMark/>
          </w:tcPr>
          <w:p w14:paraId="5E0FB344" w14:textId="77777777" w:rsidR="006502B8" w:rsidRPr="006502B8" w:rsidRDefault="006502B8" w:rsidP="006502B8">
            <w:pPr>
              <w:rPr>
                <w:noProof/>
                <w:sz w:val="20"/>
                <w:szCs w:val="20"/>
                <w:lang w:eastAsia="en-GB"/>
              </w:rPr>
            </w:pPr>
            <w:r w:rsidRPr="006502B8">
              <w:rPr>
                <w:color w:val="000000"/>
                <w:sz w:val="20"/>
                <w:szCs w:val="20"/>
              </w:rPr>
              <w:t>6.2</w:t>
            </w:r>
          </w:p>
        </w:tc>
        <w:tc>
          <w:tcPr>
            <w:tcW w:w="0" w:type="auto"/>
            <w:noWrap/>
            <w:hideMark/>
          </w:tcPr>
          <w:p w14:paraId="1B5D2088" w14:textId="77777777" w:rsidR="006502B8" w:rsidRPr="006502B8" w:rsidRDefault="006502B8" w:rsidP="006502B8">
            <w:pPr>
              <w:rPr>
                <w:noProof/>
                <w:sz w:val="20"/>
                <w:szCs w:val="20"/>
                <w:lang w:eastAsia="en-GB"/>
              </w:rPr>
            </w:pPr>
            <w:r w:rsidRPr="006502B8">
              <w:rPr>
                <w:color w:val="000000"/>
                <w:sz w:val="20"/>
                <w:szCs w:val="20"/>
              </w:rPr>
              <w:t>[-2.8 ; 16.0]</w:t>
            </w:r>
          </w:p>
        </w:tc>
        <w:tc>
          <w:tcPr>
            <w:tcW w:w="0" w:type="auto"/>
            <w:noWrap/>
            <w:hideMark/>
          </w:tcPr>
          <w:p w14:paraId="5EB5B94D" w14:textId="77777777" w:rsidR="006502B8" w:rsidRPr="006502B8" w:rsidRDefault="006502B8" w:rsidP="006502B8">
            <w:pPr>
              <w:rPr>
                <w:noProof/>
                <w:sz w:val="20"/>
                <w:szCs w:val="20"/>
                <w:lang w:eastAsia="en-GB"/>
              </w:rPr>
            </w:pPr>
          </w:p>
        </w:tc>
        <w:tc>
          <w:tcPr>
            <w:tcW w:w="0" w:type="auto"/>
            <w:noWrap/>
            <w:hideMark/>
          </w:tcPr>
          <w:p w14:paraId="7C92AC24" w14:textId="77777777" w:rsidR="006502B8" w:rsidRPr="006502B8" w:rsidRDefault="006502B8" w:rsidP="006502B8">
            <w:pPr>
              <w:rPr>
                <w:noProof/>
                <w:sz w:val="20"/>
                <w:szCs w:val="20"/>
                <w:lang w:eastAsia="en-GB"/>
              </w:rPr>
            </w:pPr>
            <w:r w:rsidRPr="006502B8">
              <w:rPr>
                <w:color w:val="000000"/>
                <w:sz w:val="20"/>
                <w:szCs w:val="20"/>
              </w:rPr>
              <w:t>-3.0</w:t>
            </w:r>
          </w:p>
        </w:tc>
        <w:tc>
          <w:tcPr>
            <w:tcW w:w="0" w:type="auto"/>
            <w:noWrap/>
            <w:hideMark/>
          </w:tcPr>
          <w:p w14:paraId="21E2D3DF" w14:textId="77777777" w:rsidR="006502B8" w:rsidRPr="006502B8" w:rsidRDefault="006502B8" w:rsidP="006502B8">
            <w:pPr>
              <w:rPr>
                <w:noProof/>
                <w:sz w:val="20"/>
                <w:szCs w:val="20"/>
                <w:lang w:eastAsia="en-GB"/>
              </w:rPr>
            </w:pPr>
            <w:r w:rsidRPr="006502B8">
              <w:rPr>
                <w:color w:val="000000"/>
                <w:sz w:val="20"/>
                <w:szCs w:val="20"/>
              </w:rPr>
              <w:t>[-8.8 ; 3.1]</w:t>
            </w:r>
          </w:p>
        </w:tc>
      </w:tr>
      <w:tr w:rsidR="006502B8" w:rsidRPr="006502B8" w14:paraId="3B72E1DF" w14:textId="77777777" w:rsidTr="00036462">
        <w:trPr>
          <w:trHeight w:val="320"/>
          <w:jc w:val="center"/>
        </w:trPr>
        <w:tc>
          <w:tcPr>
            <w:tcW w:w="0" w:type="auto"/>
            <w:noWrap/>
            <w:hideMark/>
          </w:tcPr>
          <w:p w14:paraId="52C58BFA" w14:textId="77777777" w:rsidR="006502B8" w:rsidRPr="006502B8" w:rsidRDefault="006502B8" w:rsidP="006502B8">
            <w:pPr>
              <w:rPr>
                <w:b/>
                <w:iCs/>
                <w:sz w:val="20"/>
                <w:szCs w:val="20"/>
              </w:rPr>
            </w:pPr>
            <w:r w:rsidRPr="006502B8">
              <w:rPr>
                <w:noProof/>
                <w:sz w:val="20"/>
                <w:szCs w:val="20"/>
                <w:lang w:eastAsia="en-GB"/>
              </w:rPr>
              <w:t>Triclosan</w:t>
            </w:r>
          </w:p>
        </w:tc>
        <w:tc>
          <w:tcPr>
            <w:tcW w:w="0" w:type="auto"/>
            <w:noWrap/>
            <w:hideMark/>
          </w:tcPr>
          <w:p w14:paraId="7F97CDB5" w14:textId="77777777" w:rsidR="006502B8" w:rsidRPr="006502B8" w:rsidRDefault="006502B8" w:rsidP="006502B8">
            <w:pPr>
              <w:rPr>
                <w:noProof/>
                <w:sz w:val="20"/>
                <w:szCs w:val="20"/>
                <w:lang w:eastAsia="en-GB"/>
              </w:rPr>
            </w:pPr>
            <w:r w:rsidRPr="006502B8">
              <w:rPr>
                <w:color w:val="000000"/>
                <w:sz w:val="20"/>
                <w:szCs w:val="20"/>
              </w:rPr>
              <w:t>-4.0</w:t>
            </w:r>
          </w:p>
        </w:tc>
        <w:tc>
          <w:tcPr>
            <w:tcW w:w="0" w:type="auto"/>
            <w:noWrap/>
            <w:hideMark/>
          </w:tcPr>
          <w:p w14:paraId="7DBB9B6D" w14:textId="77777777" w:rsidR="006502B8" w:rsidRPr="006502B8" w:rsidRDefault="006502B8" w:rsidP="006502B8">
            <w:pPr>
              <w:rPr>
                <w:noProof/>
                <w:sz w:val="20"/>
                <w:szCs w:val="20"/>
                <w:lang w:eastAsia="en-GB"/>
              </w:rPr>
            </w:pPr>
            <w:r w:rsidRPr="006502B8">
              <w:rPr>
                <w:color w:val="000000"/>
                <w:sz w:val="20"/>
                <w:szCs w:val="20"/>
              </w:rPr>
              <w:t>[-13.7 ; 6.9]</w:t>
            </w:r>
          </w:p>
        </w:tc>
        <w:tc>
          <w:tcPr>
            <w:tcW w:w="0" w:type="auto"/>
            <w:noWrap/>
            <w:hideMark/>
          </w:tcPr>
          <w:p w14:paraId="21469C69" w14:textId="77777777" w:rsidR="006502B8" w:rsidRPr="006502B8" w:rsidRDefault="006502B8" w:rsidP="006502B8">
            <w:pPr>
              <w:rPr>
                <w:noProof/>
                <w:sz w:val="20"/>
                <w:szCs w:val="20"/>
                <w:lang w:eastAsia="en-GB"/>
              </w:rPr>
            </w:pPr>
            <w:r w:rsidRPr="006502B8">
              <w:rPr>
                <w:color w:val="000000"/>
                <w:sz w:val="20"/>
                <w:szCs w:val="20"/>
              </w:rPr>
              <w:t> </w:t>
            </w:r>
          </w:p>
        </w:tc>
        <w:tc>
          <w:tcPr>
            <w:tcW w:w="0" w:type="auto"/>
            <w:noWrap/>
            <w:hideMark/>
          </w:tcPr>
          <w:p w14:paraId="2CEB2CB5" w14:textId="77777777" w:rsidR="006502B8" w:rsidRPr="006502B8" w:rsidRDefault="006502B8" w:rsidP="006502B8">
            <w:pPr>
              <w:rPr>
                <w:noProof/>
                <w:sz w:val="20"/>
                <w:szCs w:val="20"/>
                <w:lang w:eastAsia="en-GB"/>
              </w:rPr>
            </w:pPr>
            <w:r w:rsidRPr="006502B8">
              <w:rPr>
                <w:color w:val="000000"/>
                <w:sz w:val="20"/>
                <w:szCs w:val="20"/>
              </w:rPr>
              <w:t>1.0</w:t>
            </w:r>
          </w:p>
        </w:tc>
        <w:tc>
          <w:tcPr>
            <w:tcW w:w="0" w:type="auto"/>
            <w:noWrap/>
            <w:hideMark/>
          </w:tcPr>
          <w:p w14:paraId="551ED6F2" w14:textId="77777777" w:rsidR="006502B8" w:rsidRPr="006502B8" w:rsidRDefault="006502B8" w:rsidP="006502B8">
            <w:pPr>
              <w:rPr>
                <w:noProof/>
                <w:sz w:val="20"/>
                <w:szCs w:val="20"/>
                <w:lang w:eastAsia="en-GB"/>
              </w:rPr>
            </w:pPr>
            <w:r w:rsidRPr="006502B8">
              <w:rPr>
                <w:color w:val="000000"/>
                <w:sz w:val="20"/>
                <w:szCs w:val="20"/>
              </w:rPr>
              <w:t>[-9.4 ; 12.6]</w:t>
            </w:r>
          </w:p>
        </w:tc>
        <w:tc>
          <w:tcPr>
            <w:tcW w:w="0" w:type="auto"/>
            <w:noWrap/>
            <w:hideMark/>
          </w:tcPr>
          <w:p w14:paraId="1B28EECA" w14:textId="77777777" w:rsidR="006502B8" w:rsidRPr="006502B8" w:rsidRDefault="006502B8" w:rsidP="006502B8">
            <w:pPr>
              <w:rPr>
                <w:noProof/>
                <w:sz w:val="20"/>
                <w:szCs w:val="20"/>
                <w:lang w:eastAsia="en-GB"/>
              </w:rPr>
            </w:pPr>
            <w:r w:rsidRPr="006502B8">
              <w:rPr>
                <w:color w:val="000000"/>
                <w:sz w:val="20"/>
                <w:szCs w:val="20"/>
              </w:rPr>
              <w:t> </w:t>
            </w:r>
          </w:p>
        </w:tc>
        <w:tc>
          <w:tcPr>
            <w:tcW w:w="0" w:type="auto"/>
            <w:noWrap/>
            <w:hideMark/>
          </w:tcPr>
          <w:p w14:paraId="0C5D6BF1" w14:textId="77777777" w:rsidR="006502B8" w:rsidRPr="006502B8" w:rsidRDefault="006502B8" w:rsidP="006502B8">
            <w:pPr>
              <w:rPr>
                <w:noProof/>
                <w:sz w:val="20"/>
                <w:szCs w:val="20"/>
                <w:lang w:eastAsia="en-GB"/>
              </w:rPr>
            </w:pPr>
            <w:r w:rsidRPr="006502B8">
              <w:rPr>
                <w:color w:val="000000"/>
                <w:sz w:val="20"/>
                <w:szCs w:val="20"/>
              </w:rPr>
              <w:t>3.1</w:t>
            </w:r>
          </w:p>
        </w:tc>
        <w:tc>
          <w:tcPr>
            <w:tcW w:w="0" w:type="auto"/>
            <w:noWrap/>
            <w:hideMark/>
          </w:tcPr>
          <w:p w14:paraId="7702A4A2" w14:textId="77777777" w:rsidR="006502B8" w:rsidRPr="006502B8" w:rsidRDefault="006502B8" w:rsidP="006502B8">
            <w:pPr>
              <w:rPr>
                <w:noProof/>
                <w:sz w:val="20"/>
                <w:szCs w:val="20"/>
                <w:lang w:eastAsia="en-GB"/>
              </w:rPr>
            </w:pPr>
            <w:r w:rsidRPr="006502B8">
              <w:rPr>
                <w:color w:val="000000"/>
                <w:sz w:val="20"/>
                <w:szCs w:val="20"/>
              </w:rPr>
              <w:t>[-4.4 ; 11.0]</w:t>
            </w:r>
          </w:p>
        </w:tc>
      </w:tr>
    </w:tbl>
    <w:p w14:paraId="0A1D2664" w14:textId="77777777" w:rsidR="001E1325" w:rsidRPr="004746BE" w:rsidRDefault="001E1325" w:rsidP="006502B8">
      <w:pPr>
        <w:ind w:left="851" w:right="617"/>
        <w:rPr>
          <w:rFonts w:eastAsia="SimHei"/>
          <w:sz w:val="20"/>
          <w:szCs w:val="20"/>
          <w:lang w:val="en-US"/>
        </w:rPr>
      </w:pPr>
      <w:r w:rsidRPr="004746BE">
        <w:rPr>
          <w:rFonts w:eastAsia="SimHei"/>
          <w:sz w:val="20"/>
          <w:szCs w:val="20"/>
          <w:lang w:val="en-US"/>
        </w:rPr>
        <w:t>Effect estimates are reported as the percent change in phenol urinary concentration for an additional PCP application in the studied time window.</w:t>
      </w:r>
    </w:p>
    <w:p w14:paraId="36C9D184" w14:textId="6050781F" w:rsidR="006502B8" w:rsidRPr="004746BE" w:rsidRDefault="006502B8" w:rsidP="006502B8">
      <w:pPr>
        <w:ind w:left="851" w:right="617"/>
        <w:rPr>
          <w:noProof/>
          <w:sz w:val="20"/>
          <w:szCs w:val="20"/>
          <w:lang w:val="en-US" w:eastAsia="en-GB"/>
        </w:rPr>
      </w:pPr>
      <w:r w:rsidRPr="004746BE">
        <w:rPr>
          <w:iCs/>
          <w:sz w:val="20"/>
          <w:szCs w:val="20"/>
          <w:lang w:val="en-US"/>
        </w:rPr>
        <w:t xml:space="preserve">Adjustment factors were woman (fixed effect), specific gravity, time of urine sample collection, hour of urine sample collection, </w:t>
      </w:r>
      <w:r w:rsidRPr="004746BE">
        <w:rPr>
          <w:iCs/>
          <w:color w:val="000000" w:themeColor="text1"/>
          <w:sz w:val="20"/>
          <w:szCs w:val="20"/>
          <w:lang w:val="en-US"/>
        </w:rPr>
        <w:t>gestational age, and</w:t>
      </w:r>
      <w:r w:rsidRPr="004746BE">
        <w:rPr>
          <w:iCs/>
          <w:sz w:val="20"/>
          <w:szCs w:val="20"/>
          <w:lang w:val="en-US"/>
        </w:rPr>
        <w:t xml:space="preserve"> </w:t>
      </w:r>
      <w:r w:rsidRPr="004746BE">
        <w:rPr>
          <w:noProof/>
          <w:sz w:val="20"/>
          <w:szCs w:val="20"/>
          <w:lang w:val="en-US" w:eastAsia="en-GB"/>
        </w:rPr>
        <w:t xml:space="preserve">use of PCP in other windows other than the window considered. </w:t>
      </w:r>
    </w:p>
    <w:p w14:paraId="77778306" w14:textId="77777777" w:rsidR="006502B8" w:rsidRPr="004746BE" w:rsidRDefault="006502B8" w:rsidP="006502B8">
      <w:pPr>
        <w:ind w:left="851" w:right="617"/>
        <w:rPr>
          <w:iCs/>
          <w:sz w:val="20"/>
          <w:szCs w:val="20"/>
          <w:lang w:val="en-US"/>
        </w:rPr>
      </w:pPr>
      <w:r w:rsidRPr="004746BE">
        <w:rPr>
          <w:iCs/>
          <w:sz w:val="20"/>
          <w:szCs w:val="20"/>
          <w:lang w:val="en-US"/>
        </w:rPr>
        <w:t>Effect estimates correspond to the change in the ln concentration of phenols for one additional application of PCPs in the given time windows</w:t>
      </w:r>
    </w:p>
    <w:p w14:paraId="291FE9C6" w14:textId="77777777" w:rsidR="006502B8" w:rsidRPr="004746BE" w:rsidRDefault="006502B8" w:rsidP="006502B8">
      <w:pPr>
        <w:rPr>
          <w:sz w:val="22"/>
          <w:szCs w:val="22"/>
          <w:lang w:val="en-US"/>
        </w:rPr>
      </w:pPr>
    </w:p>
    <w:p w14:paraId="79A8213B" w14:textId="77777777" w:rsidR="006502B8" w:rsidRDefault="006502B8" w:rsidP="00F94424">
      <w:pPr>
        <w:rPr>
          <w:lang w:val="en-US"/>
        </w:rPr>
        <w:sectPr w:rsidR="006502B8" w:rsidSect="00DF034C">
          <w:footerReference w:type="default" r:id="rId15"/>
          <w:pgSz w:w="12240" w:h="15840"/>
          <w:pgMar w:top="1417" w:right="1417" w:bottom="1417" w:left="1417" w:header="708" w:footer="708" w:gutter="0"/>
          <w:cols w:space="708"/>
          <w:docGrid w:linePitch="360"/>
        </w:sectPr>
      </w:pPr>
    </w:p>
    <w:p w14:paraId="3B657D19" w14:textId="77777777" w:rsidR="004746BE" w:rsidRDefault="006502B8" w:rsidP="004746BE">
      <w:pPr>
        <w:rPr>
          <w:lang w:val="en-US"/>
        </w:rPr>
      </w:pPr>
      <w:r>
        <w:rPr>
          <w:lang w:val="en-US"/>
        </w:rPr>
        <w:lastRenderedPageBreak/>
        <w:t xml:space="preserve"> </w:t>
      </w:r>
      <w:r w:rsidR="00C960C4">
        <w:rPr>
          <w:noProof/>
          <w:sz w:val="16"/>
          <w:szCs w:val="16"/>
        </w:rPr>
        <w:drawing>
          <wp:inline distT="0" distB="0" distL="0" distR="0" wp14:anchorId="1BC750EA" wp14:editId="0FE75381">
            <wp:extent cx="8763000" cy="4343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cp_matrixss3.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784459" cy="4354036"/>
                    </a:xfrm>
                    <a:prstGeom prst="rect">
                      <a:avLst/>
                    </a:prstGeom>
                  </pic:spPr>
                </pic:pic>
              </a:graphicData>
            </a:graphic>
          </wp:inline>
        </w:drawing>
      </w:r>
      <w:bookmarkStart w:id="10" w:name="_Toc9347853"/>
      <w:bookmarkStart w:id="11" w:name="_Toc30534415"/>
      <w:r w:rsidR="00D5360D" w:rsidRPr="004746BE">
        <w:rPr>
          <w:b/>
          <w:sz w:val="20"/>
          <w:szCs w:val="20"/>
          <w:lang w:val="en-US"/>
        </w:rPr>
        <w:t>Figure S</w:t>
      </w:r>
      <w:r w:rsidR="00BB7F58" w:rsidRPr="004746BE">
        <w:rPr>
          <w:b/>
          <w:sz w:val="20"/>
          <w:szCs w:val="20"/>
          <w:lang w:val="en-US"/>
        </w:rPr>
        <w:t>3</w:t>
      </w:r>
      <w:r w:rsidR="00D5360D" w:rsidRPr="004746BE">
        <w:rPr>
          <w:sz w:val="20"/>
          <w:szCs w:val="20"/>
          <w:lang w:val="en-US"/>
        </w:rPr>
        <w:t xml:space="preserve">: </w:t>
      </w:r>
      <w:r w:rsidR="001E1325" w:rsidRPr="004746BE">
        <w:rPr>
          <w:sz w:val="20"/>
          <w:szCs w:val="20"/>
          <w:lang w:val="en-US"/>
        </w:rPr>
        <w:t>A</w:t>
      </w:r>
      <w:r w:rsidR="00D5360D" w:rsidRPr="004746BE">
        <w:rPr>
          <w:sz w:val="20"/>
          <w:szCs w:val="20"/>
          <w:lang w:val="en-US"/>
        </w:rPr>
        <w:t>djusted</w:t>
      </w:r>
      <w:r w:rsidR="001E1325" w:rsidRPr="004746BE">
        <w:rPr>
          <w:sz w:val="20"/>
          <w:szCs w:val="20"/>
          <w:lang w:val="en-US"/>
        </w:rPr>
        <w:t xml:space="preserve"> percent change in phenol urinary concentrations with total number of PCP applications or single </w:t>
      </w:r>
      <w:r w:rsidR="00D5360D" w:rsidRPr="004746BE">
        <w:rPr>
          <w:sz w:val="20"/>
          <w:szCs w:val="20"/>
          <w:lang w:val="en-US"/>
        </w:rPr>
        <w:t xml:space="preserve">PCP used in the </w:t>
      </w:r>
      <w:r w:rsidR="001E1325" w:rsidRPr="004746BE">
        <w:rPr>
          <w:sz w:val="20"/>
          <w:szCs w:val="20"/>
          <w:lang w:val="en-US"/>
        </w:rPr>
        <w:t xml:space="preserve">previous </w:t>
      </w:r>
      <w:r w:rsidR="00D5360D" w:rsidRPr="004746BE">
        <w:rPr>
          <w:sz w:val="20"/>
          <w:szCs w:val="20"/>
          <w:lang w:val="en-US"/>
        </w:rPr>
        <w:t>0 to 24 hours</w:t>
      </w:r>
      <w:bookmarkEnd w:id="10"/>
      <w:bookmarkEnd w:id="11"/>
    </w:p>
    <w:p w14:paraId="53BA9DE2" w14:textId="4091FB61" w:rsidR="00D5360D" w:rsidRPr="004746BE" w:rsidRDefault="00D5360D" w:rsidP="004746BE">
      <w:pPr>
        <w:rPr>
          <w:lang w:val="en-US"/>
        </w:rPr>
      </w:pPr>
      <w:r w:rsidRPr="004746BE">
        <w:rPr>
          <w:iCs/>
          <w:sz w:val="20"/>
          <w:szCs w:val="20"/>
          <w:lang w:val="en-US"/>
        </w:rPr>
        <w:t>Adjustment factors were  woman (fixed effect), specific gravity, time of urine sample collection and hour of urine sample</w:t>
      </w:r>
      <w:r w:rsidRPr="004746BE">
        <w:rPr>
          <w:noProof/>
          <w:sz w:val="20"/>
          <w:szCs w:val="20"/>
          <w:lang w:val="en-US" w:eastAsia="en-GB"/>
        </w:rPr>
        <w:t xml:space="preserve">. </w:t>
      </w:r>
    </w:p>
    <w:p w14:paraId="519F06F6" w14:textId="1754FA0B" w:rsidR="00D5360D" w:rsidRPr="004746BE" w:rsidRDefault="00D5360D" w:rsidP="001E1325">
      <w:pPr>
        <w:ind w:left="709" w:right="-602"/>
        <w:rPr>
          <w:sz w:val="20"/>
          <w:szCs w:val="20"/>
          <w:lang w:val="en-US"/>
        </w:rPr>
      </w:pPr>
    </w:p>
    <w:p w14:paraId="5FA37821" w14:textId="77777777" w:rsidR="00E52C39" w:rsidRDefault="00E52C39" w:rsidP="00F94424">
      <w:pPr>
        <w:rPr>
          <w:lang w:val="en-US"/>
        </w:rPr>
        <w:sectPr w:rsidR="00E52C39" w:rsidSect="001E1325">
          <w:pgSz w:w="15840" w:h="12240" w:orient="landscape"/>
          <w:pgMar w:top="1417" w:right="1417" w:bottom="1417" w:left="1417" w:header="708" w:footer="708" w:gutter="0"/>
          <w:cols w:space="708"/>
          <w:docGrid w:linePitch="360"/>
        </w:sectPr>
      </w:pPr>
    </w:p>
    <w:p w14:paraId="12E6D601" w14:textId="3E1DFDA3" w:rsidR="007D0264" w:rsidRPr="00FD0204" w:rsidRDefault="00E52C39" w:rsidP="001E1325">
      <w:pPr>
        <w:pStyle w:val="Heading1"/>
        <w:ind w:left="426" w:right="-377"/>
        <w:rPr>
          <w:rFonts w:ascii="Times New Roman" w:hAnsi="Times New Roman" w:cs="Times New Roman"/>
          <w:color w:val="auto"/>
          <w:sz w:val="24"/>
          <w:szCs w:val="24"/>
          <w:lang w:val="en-US"/>
        </w:rPr>
      </w:pPr>
      <w:bookmarkStart w:id="12" w:name="_Toc9347854"/>
      <w:bookmarkStart w:id="13" w:name="_Toc30534416"/>
      <w:r w:rsidRPr="00FD0204">
        <w:rPr>
          <w:rFonts w:ascii="Times New Roman" w:hAnsi="Times New Roman" w:cs="Times New Roman"/>
          <w:b/>
          <w:color w:val="auto"/>
          <w:sz w:val="24"/>
          <w:szCs w:val="24"/>
          <w:lang w:val="en-US"/>
        </w:rPr>
        <w:lastRenderedPageBreak/>
        <w:t>Table</w:t>
      </w:r>
      <w:r w:rsidR="007D0264" w:rsidRPr="00FD0204">
        <w:rPr>
          <w:rFonts w:ascii="Times New Roman" w:hAnsi="Times New Roman" w:cs="Times New Roman"/>
          <w:b/>
          <w:color w:val="auto"/>
          <w:sz w:val="24"/>
          <w:szCs w:val="24"/>
          <w:lang w:val="en-US"/>
        </w:rPr>
        <w:t xml:space="preserve"> S</w:t>
      </w:r>
      <w:r w:rsidR="00FD17CA">
        <w:rPr>
          <w:rFonts w:ascii="Times New Roman" w:hAnsi="Times New Roman" w:cs="Times New Roman"/>
          <w:b/>
          <w:color w:val="auto"/>
          <w:sz w:val="24"/>
          <w:szCs w:val="24"/>
          <w:lang w:val="en-US"/>
        </w:rPr>
        <w:t>6</w:t>
      </w:r>
      <w:r w:rsidR="007D0264" w:rsidRPr="00FD0204">
        <w:rPr>
          <w:rFonts w:ascii="Times New Roman" w:hAnsi="Times New Roman" w:cs="Times New Roman"/>
          <w:color w:val="auto"/>
          <w:sz w:val="24"/>
          <w:szCs w:val="24"/>
          <w:lang w:val="en-US"/>
        </w:rPr>
        <w:t xml:space="preserve">: </w:t>
      </w:r>
      <w:r w:rsidR="007D0264" w:rsidRPr="00FD0204">
        <w:rPr>
          <w:rFonts w:ascii="Times New Roman" w:hAnsi="Times New Roman" w:cs="Times New Roman"/>
          <w:bCs/>
          <w:color w:val="auto"/>
          <w:sz w:val="24"/>
          <w:szCs w:val="24"/>
          <w:lang w:val="en-US"/>
        </w:rPr>
        <w:t xml:space="preserve">Adjusted </w:t>
      </w:r>
      <w:r w:rsidR="005058CE">
        <w:rPr>
          <w:rFonts w:ascii="Times New Roman" w:hAnsi="Times New Roman" w:cs="Times New Roman"/>
          <w:bCs/>
          <w:color w:val="auto"/>
          <w:sz w:val="24"/>
          <w:szCs w:val="24"/>
          <w:lang w:val="en-US"/>
        </w:rPr>
        <w:t>percent change (</w:t>
      </w:r>
      <w:r w:rsidR="005058CE" w:rsidRPr="002947A5">
        <w:rPr>
          <w:rFonts w:ascii="Times New Roman" w:hAnsi="Times New Roman" w:cs="Times New Roman"/>
          <w:i/>
          <w:iCs/>
          <w:color w:val="222222"/>
          <w:sz w:val="22"/>
          <w:szCs w:val="22"/>
          <w:shd w:val="clear" w:color="auto" w:fill="FFFFFF"/>
          <w:lang w:eastAsia="fr-FR"/>
        </w:rPr>
        <w:t>β</w:t>
      </w:r>
      <w:r w:rsidR="005058CE">
        <w:rPr>
          <w:rFonts w:ascii="Times New Roman" w:hAnsi="Times New Roman" w:cs="Times New Roman"/>
          <w:bCs/>
          <w:color w:val="auto"/>
          <w:sz w:val="24"/>
          <w:szCs w:val="24"/>
          <w:lang w:val="en-US"/>
        </w:rPr>
        <w:t xml:space="preserve">) in phenol urinary concentrations with </w:t>
      </w:r>
      <w:r w:rsidR="007D0264" w:rsidRPr="00FD0204">
        <w:rPr>
          <w:rFonts w:ascii="Times New Roman" w:hAnsi="Times New Roman" w:cs="Times New Roman"/>
          <w:color w:val="auto"/>
          <w:sz w:val="24"/>
          <w:szCs w:val="24"/>
          <w:lang w:val="en-US"/>
        </w:rPr>
        <w:t xml:space="preserve"> use of specific PCP (yes / no) in the past 0 to 6, 6 to 12 and 12 to 24 hours (corresponding to Figure 1)</w:t>
      </w:r>
      <w:bookmarkEnd w:id="12"/>
      <w:bookmarkEnd w:id="13"/>
    </w:p>
    <w:p w14:paraId="05FAEE6C" w14:textId="77777777" w:rsidR="005058CE" w:rsidRDefault="00E52C39" w:rsidP="00F94424">
      <w:pPr>
        <w:rPr>
          <w:lang w:val="en-US"/>
        </w:rPr>
      </w:pPr>
      <w:r>
        <w:rPr>
          <w:lang w:val="en-US"/>
        </w:rPr>
        <w:t xml:space="preserve"> </w:t>
      </w:r>
    </w:p>
    <w:tbl>
      <w:tblPr>
        <w:tblStyle w:val="TableGrid1"/>
        <w:tblW w:w="935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0"/>
        <w:gridCol w:w="666"/>
        <w:gridCol w:w="1372"/>
        <w:gridCol w:w="222"/>
        <w:gridCol w:w="666"/>
        <w:gridCol w:w="1305"/>
        <w:gridCol w:w="222"/>
        <w:gridCol w:w="666"/>
        <w:gridCol w:w="1935"/>
      </w:tblGrid>
      <w:tr w:rsidR="00A01E68" w:rsidRPr="00A01E68" w14:paraId="02CF26FF" w14:textId="77777777" w:rsidTr="00A01E68">
        <w:trPr>
          <w:trHeight w:val="320"/>
        </w:trPr>
        <w:tc>
          <w:tcPr>
            <w:tcW w:w="2300" w:type="dxa"/>
            <w:tcBorders>
              <w:top w:val="single" w:sz="4" w:space="0" w:color="auto"/>
              <w:bottom w:val="nil"/>
            </w:tcBorders>
            <w:noWrap/>
            <w:hideMark/>
          </w:tcPr>
          <w:p w14:paraId="4B8E0583" w14:textId="77777777" w:rsidR="00A01E68" w:rsidRPr="00A01E68" w:rsidRDefault="00A01E68">
            <w:pPr>
              <w:rPr>
                <w:color w:val="000000"/>
                <w:sz w:val="20"/>
                <w:szCs w:val="20"/>
              </w:rPr>
            </w:pPr>
            <w:r w:rsidRPr="00A01E68">
              <w:rPr>
                <w:color w:val="000000"/>
                <w:sz w:val="20"/>
                <w:szCs w:val="20"/>
              </w:rPr>
              <w:t> </w:t>
            </w:r>
          </w:p>
        </w:tc>
        <w:tc>
          <w:tcPr>
            <w:tcW w:w="7054" w:type="dxa"/>
            <w:gridSpan w:val="8"/>
            <w:tcBorders>
              <w:top w:val="single" w:sz="4" w:space="0" w:color="auto"/>
              <w:bottom w:val="single" w:sz="4" w:space="0" w:color="auto"/>
            </w:tcBorders>
            <w:noWrap/>
            <w:hideMark/>
          </w:tcPr>
          <w:p w14:paraId="22764B3B" w14:textId="77777777" w:rsidR="00A01E68" w:rsidRPr="00A01E68" w:rsidRDefault="00A01E68" w:rsidP="001E1325">
            <w:pPr>
              <w:jc w:val="center"/>
              <w:rPr>
                <w:b/>
                <w:sz w:val="20"/>
                <w:szCs w:val="20"/>
              </w:rPr>
            </w:pPr>
            <w:r w:rsidRPr="00A01E68">
              <w:rPr>
                <w:b/>
                <w:sz w:val="20"/>
                <w:szCs w:val="20"/>
              </w:rPr>
              <w:t>Bisphenol A</w:t>
            </w:r>
          </w:p>
        </w:tc>
      </w:tr>
      <w:tr w:rsidR="00A01E68" w:rsidRPr="00A01E68" w14:paraId="2C71BA22" w14:textId="77777777" w:rsidTr="00A01E68">
        <w:trPr>
          <w:trHeight w:val="320"/>
        </w:trPr>
        <w:tc>
          <w:tcPr>
            <w:tcW w:w="0" w:type="auto"/>
            <w:tcBorders>
              <w:top w:val="nil"/>
              <w:bottom w:val="nil"/>
            </w:tcBorders>
            <w:noWrap/>
            <w:hideMark/>
          </w:tcPr>
          <w:p w14:paraId="6017A681" w14:textId="77777777" w:rsidR="00A01E68" w:rsidRPr="00A01E68" w:rsidRDefault="00A01E68">
            <w:pPr>
              <w:rPr>
                <w:sz w:val="20"/>
                <w:szCs w:val="20"/>
              </w:rPr>
            </w:pPr>
          </w:p>
        </w:tc>
        <w:tc>
          <w:tcPr>
            <w:tcW w:w="0" w:type="auto"/>
            <w:gridSpan w:val="2"/>
            <w:tcBorders>
              <w:top w:val="single" w:sz="4" w:space="0" w:color="auto"/>
              <w:bottom w:val="single" w:sz="4" w:space="0" w:color="auto"/>
            </w:tcBorders>
            <w:noWrap/>
            <w:hideMark/>
          </w:tcPr>
          <w:p w14:paraId="065B809B" w14:textId="77777777" w:rsidR="00A01E68" w:rsidRPr="00A01E68" w:rsidRDefault="00A01E68" w:rsidP="001E1325">
            <w:pPr>
              <w:jc w:val="center"/>
              <w:rPr>
                <w:sz w:val="20"/>
                <w:szCs w:val="20"/>
              </w:rPr>
            </w:pPr>
            <w:r w:rsidRPr="00A01E68">
              <w:rPr>
                <w:sz w:val="20"/>
                <w:szCs w:val="20"/>
              </w:rPr>
              <w:t>0-6 hours</w:t>
            </w:r>
          </w:p>
        </w:tc>
        <w:tc>
          <w:tcPr>
            <w:tcW w:w="0" w:type="auto"/>
            <w:tcBorders>
              <w:top w:val="single" w:sz="4" w:space="0" w:color="auto"/>
              <w:bottom w:val="nil"/>
            </w:tcBorders>
            <w:noWrap/>
            <w:hideMark/>
          </w:tcPr>
          <w:p w14:paraId="7F616756" w14:textId="77777777" w:rsidR="00A01E68" w:rsidRPr="00A01E68" w:rsidRDefault="00A01E68" w:rsidP="001E1325">
            <w:pPr>
              <w:jc w:val="center"/>
              <w:rPr>
                <w:sz w:val="20"/>
                <w:szCs w:val="20"/>
              </w:rPr>
            </w:pPr>
          </w:p>
        </w:tc>
        <w:tc>
          <w:tcPr>
            <w:tcW w:w="0" w:type="auto"/>
            <w:gridSpan w:val="2"/>
            <w:tcBorders>
              <w:top w:val="single" w:sz="4" w:space="0" w:color="auto"/>
              <w:bottom w:val="single" w:sz="4" w:space="0" w:color="auto"/>
            </w:tcBorders>
            <w:noWrap/>
            <w:hideMark/>
          </w:tcPr>
          <w:p w14:paraId="56C654D0" w14:textId="77777777" w:rsidR="00A01E68" w:rsidRPr="00A01E68" w:rsidRDefault="00A01E68" w:rsidP="001E1325">
            <w:pPr>
              <w:jc w:val="center"/>
              <w:rPr>
                <w:sz w:val="20"/>
                <w:szCs w:val="20"/>
              </w:rPr>
            </w:pPr>
            <w:r w:rsidRPr="00A01E68">
              <w:rPr>
                <w:sz w:val="20"/>
                <w:szCs w:val="20"/>
              </w:rPr>
              <w:t>6-12 hours</w:t>
            </w:r>
          </w:p>
        </w:tc>
        <w:tc>
          <w:tcPr>
            <w:tcW w:w="0" w:type="auto"/>
            <w:tcBorders>
              <w:top w:val="single" w:sz="4" w:space="0" w:color="auto"/>
              <w:bottom w:val="nil"/>
            </w:tcBorders>
            <w:noWrap/>
            <w:hideMark/>
          </w:tcPr>
          <w:p w14:paraId="11B09219" w14:textId="77777777" w:rsidR="00A01E68" w:rsidRPr="00A01E68" w:rsidRDefault="00A01E68" w:rsidP="001E1325">
            <w:pPr>
              <w:jc w:val="center"/>
              <w:rPr>
                <w:sz w:val="20"/>
                <w:szCs w:val="20"/>
              </w:rPr>
            </w:pPr>
          </w:p>
        </w:tc>
        <w:tc>
          <w:tcPr>
            <w:tcW w:w="2601" w:type="dxa"/>
            <w:gridSpan w:val="2"/>
            <w:tcBorders>
              <w:top w:val="single" w:sz="4" w:space="0" w:color="auto"/>
              <w:bottom w:val="single" w:sz="4" w:space="0" w:color="auto"/>
            </w:tcBorders>
            <w:noWrap/>
            <w:hideMark/>
          </w:tcPr>
          <w:p w14:paraId="0DA27511" w14:textId="30C7A8F6" w:rsidR="00A01E68" w:rsidRPr="00A01E68" w:rsidRDefault="00A01E68" w:rsidP="00A01E68">
            <w:pPr>
              <w:jc w:val="center"/>
              <w:rPr>
                <w:sz w:val="20"/>
                <w:szCs w:val="20"/>
              </w:rPr>
            </w:pPr>
            <w:r w:rsidRPr="00A01E68">
              <w:rPr>
                <w:sz w:val="20"/>
                <w:szCs w:val="20"/>
              </w:rPr>
              <w:t>12-24 hours</w:t>
            </w:r>
          </w:p>
        </w:tc>
      </w:tr>
      <w:tr w:rsidR="00A01E68" w:rsidRPr="00A01E68" w14:paraId="786580CA" w14:textId="77777777" w:rsidTr="00A01E68">
        <w:trPr>
          <w:trHeight w:val="320"/>
        </w:trPr>
        <w:tc>
          <w:tcPr>
            <w:tcW w:w="0" w:type="auto"/>
            <w:tcBorders>
              <w:top w:val="nil"/>
              <w:bottom w:val="single" w:sz="4" w:space="0" w:color="auto"/>
            </w:tcBorders>
            <w:noWrap/>
            <w:hideMark/>
          </w:tcPr>
          <w:p w14:paraId="21FE8398" w14:textId="77777777" w:rsidR="00A01E68" w:rsidRPr="00A01E68" w:rsidRDefault="00A01E68" w:rsidP="001E1325">
            <w:pPr>
              <w:rPr>
                <w:color w:val="000000"/>
                <w:sz w:val="20"/>
                <w:szCs w:val="20"/>
              </w:rPr>
            </w:pPr>
            <w:r w:rsidRPr="00A01E68">
              <w:rPr>
                <w:color w:val="000000"/>
                <w:sz w:val="20"/>
                <w:szCs w:val="20"/>
              </w:rPr>
              <w:t> </w:t>
            </w:r>
          </w:p>
        </w:tc>
        <w:tc>
          <w:tcPr>
            <w:tcW w:w="0" w:type="auto"/>
            <w:tcBorders>
              <w:top w:val="nil"/>
              <w:bottom w:val="single" w:sz="4" w:space="0" w:color="auto"/>
            </w:tcBorders>
            <w:noWrap/>
            <w:hideMark/>
          </w:tcPr>
          <w:p w14:paraId="3C0B1E82" w14:textId="6187E827" w:rsidR="00A01E68" w:rsidRPr="00A01E68" w:rsidRDefault="00A01E68" w:rsidP="001E1325">
            <w:pPr>
              <w:jc w:val="center"/>
              <w:rPr>
                <w:sz w:val="20"/>
                <w:szCs w:val="20"/>
              </w:rPr>
            </w:pPr>
            <w:r w:rsidRPr="00A01E68">
              <w:rPr>
                <w:i/>
                <w:iCs/>
                <w:color w:val="222222"/>
                <w:sz w:val="20"/>
                <w:szCs w:val="20"/>
                <w:shd w:val="clear" w:color="auto" w:fill="FFFFFF"/>
                <w:lang w:eastAsia="fr-FR"/>
              </w:rPr>
              <w:t>β</w:t>
            </w:r>
          </w:p>
        </w:tc>
        <w:tc>
          <w:tcPr>
            <w:tcW w:w="0" w:type="auto"/>
            <w:tcBorders>
              <w:top w:val="nil"/>
              <w:bottom w:val="single" w:sz="4" w:space="0" w:color="auto"/>
            </w:tcBorders>
            <w:noWrap/>
            <w:hideMark/>
          </w:tcPr>
          <w:p w14:paraId="119E3539" w14:textId="77777777" w:rsidR="00A01E68" w:rsidRPr="00A01E68" w:rsidRDefault="00A01E68" w:rsidP="00A01E68">
            <w:pPr>
              <w:rPr>
                <w:sz w:val="20"/>
                <w:szCs w:val="20"/>
              </w:rPr>
            </w:pPr>
            <w:r w:rsidRPr="00A01E68">
              <w:rPr>
                <w:sz w:val="20"/>
                <w:szCs w:val="20"/>
              </w:rPr>
              <w:t>95%CI</w:t>
            </w:r>
          </w:p>
        </w:tc>
        <w:tc>
          <w:tcPr>
            <w:tcW w:w="0" w:type="auto"/>
            <w:tcBorders>
              <w:top w:val="nil"/>
              <w:bottom w:val="single" w:sz="4" w:space="0" w:color="auto"/>
            </w:tcBorders>
            <w:noWrap/>
            <w:hideMark/>
          </w:tcPr>
          <w:p w14:paraId="7D6C96EE" w14:textId="572B36C6" w:rsidR="00A01E68" w:rsidRPr="00A01E68" w:rsidRDefault="00A01E68" w:rsidP="001E1325">
            <w:pPr>
              <w:jc w:val="center"/>
              <w:rPr>
                <w:color w:val="000000"/>
                <w:sz w:val="20"/>
                <w:szCs w:val="20"/>
              </w:rPr>
            </w:pPr>
          </w:p>
        </w:tc>
        <w:tc>
          <w:tcPr>
            <w:tcW w:w="0" w:type="auto"/>
            <w:tcBorders>
              <w:top w:val="nil"/>
              <w:bottom w:val="single" w:sz="4" w:space="0" w:color="auto"/>
            </w:tcBorders>
            <w:noWrap/>
            <w:hideMark/>
          </w:tcPr>
          <w:p w14:paraId="49E736C0" w14:textId="657CCDBB" w:rsidR="00A01E68" w:rsidRPr="00A01E68" w:rsidRDefault="00A01E68" w:rsidP="00A01E68">
            <w:pPr>
              <w:jc w:val="right"/>
              <w:rPr>
                <w:sz w:val="20"/>
                <w:szCs w:val="20"/>
              </w:rPr>
            </w:pPr>
            <w:r w:rsidRPr="00A01E68">
              <w:rPr>
                <w:i/>
                <w:iCs/>
                <w:color w:val="222222"/>
                <w:sz w:val="20"/>
                <w:szCs w:val="20"/>
                <w:shd w:val="clear" w:color="auto" w:fill="FFFFFF"/>
                <w:lang w:eastAsia="fr-FR"/>
              </w:rPr>
              <w:t>β</w:t>
            </w:r>
          </w:p>
        </w:tc>
        <w:tc>
          <w:tcPr>
            <w:tcW w:w="0" w:type="auto"/>
            <w:tcBorders>
              <w:top w:val="nil"/>
              <w:bottom w:val="single" w:sz="4" w:space="0" w:color="auto"/>
            </w:tcBorders>
            <w:noWrap/>
            <w:hideMark/>
          </w:tcPr>
          <w:p w14:paraId="462C3B31" w14:textId="77777777" w:rsidR="00A01E68" w:rsidRPr="00A01E68" w:rsidRDefault="00A01E68" w:rsidP="00A01E68">
            <w:pPr>
              <w:rPr>
                <w:sz w:val="20"/>
                <w:szCs w:val="20"/>
              </w:rPr>
            </w:pPr>
            <w:r w:rsidRPr="00A01E68">
              <w:rPr>
                <w:sz w:val="20"/>
                <w:szCs w:val="20"/>
              </w:rPr>
              <w:t>95%CI</w:t>
            </w:r>
          </w:p>
        </w:tc>
        <w:tc>
          <w:tcPr>
            <w:tcW w:w="0" w:type="auto"/>
            <w:tcBorders>
              <w:top w:val="nil"/>
              <w:bottom w:val="single" w:sz="4" w:space="0" w:color="auto"/>
            </w:tcBorders>
            <w:noWrap/>
            <w:hideMark/>
          </w:tcPr>
          <w:p w14:paraId="29E79FAB" w14:textId="2D98BA2E" w:rsidR="00A01E68" w:rsidRPr="00A01E68" w:rsidRDefault="00A01E68" w:rsidP="00A01E68">
            <w:pPr>
              <w:jc w:val="right"/>
              <w:rPr>
                <w:color w:val="000000"/>
                <w:sz w:val="20"/>
                <w:szCs w:val="20"/>
              </w:rPr>
            </w:pPr>
          </w:p>
        </w:tc>
        <w:tc>
          <w:tcPr>
            <w:tcW w:w="0" w:type="auto"/>
            <w:tcBorders>
              <w:top w:val="single" w:sz="4" w:space="0" w:color="auto"/>
              <w:bottom w:val="single" w:sz="4" w:space="0" w:color="auto"/>
            </w:tcBorders>
            <w:noWrap/>
            <w:hideMark/>
          </w:tcPr>
          <w:p w14:paraId="35E526EF" w14:textId="7786541C" w:rsidR="00A01E68" w:rsidRPr="00A01E68" w:rsidRDefault="00A01E68" w:rsidP="00A01E68">
            <w:pPr>
              <w:jc w:val="right"/>
              <w:rPr>
                <w:sz w:val="20"/>
                <w:szCs w:val="20"/>
              </w:rPr>
            </w:pPr>
            <w:r w:rsidRPr="00A01E68">
              <w:rPr>
                <w:i/>
                <w:iCs/>
                <w:color w:val="222222"/>
                <w:sz w:val="20"/>
                <w:szCs w:val="20"/>
                <w:shd w:val="clear" w:color="auto" w:fill="FFFFFF"/>
                <w:lang w:eastAsia="fr-FR"/>
              </w:rPr>
              <w:t>β</w:t>
            </w:r>
          </w:p>
        </w:tc>
        <w:tc>
          <w:tcPr>
            <w:tcW w:w="1935" w:type="dxa"/>
            <w:tcBorders>
              <w:top w:val="single" w:sz="4" w:space="0" w:color="auto"/>
              <w:bottom w:val="single" w:sz="4" w:space="0" w:color="auto"/>
            </w:tcBorders>
            <w:noWrap/>
            <w:hideMark/>
          </w:tcPr>
          <w:p w14:paraId="33136110" w14:textId="77777777" w:rsidR="00A01E68" w:rsidRPr="00A01E68" w:rsidRDefault="00A01E68" w:rsidP="00A01E68">
            <w:pPr>
              <w:rPr>
                <w:sz w:val="20"/>
                <w:szCs w:val="20"/>
              </w:rPr>
            </w:pPr>
            <w:r w:rsidRPr="00A01E68">
              <w:rPr>
                <w:sz w:val="20"/>
                <w:szCs w:val="20"/>
              </w:rPr>
              <w:t>95%CI</w:t>
            </w:r>
          </w:p>
        </w:tc>
      </w:tr>
      <w:tr w:rsidR="00A01E68" w:rsidRPr="00A01E68" w14:paraId="5D6FD07C" w14:textId="77777777" w:rsidTr="00A01E68">
        <w:trPr>
          <w:trHeight w:val="320"/>
        </w:trPr>
        <w:tc>
          <w:tcPr>
            <w:tcW w:w="0" w:type="auto"/>
            <w:tcBorders>
              <w:top w:val="single" w:sz="4" w:space="0" w:color="auto"/>
            </w:tcBorders>
            <w:noWrap/>
            <w:hideMark/>
          </w:tcPr>
          <w:p w14:paraId="690AB70C" w14:textId="77777777" w:rsidR="00A01E68" w:rsidRPr="00A01E68" w:rsidRDefault="00A01E68">
            <w:pPr>
              <w:rPr>
                <w:color w:val="000000"/>
                <w:sz w:val="20"/>
                <w:szCs w:val="20"/>
              </w:rPr>
            </w:pPr>
            <w:r w:rsidRPr="00A01E68">
              <w:rPr>
                <w:color w:val="000000"/>
                <w:sz w:val="20"/>
                <w:szCs w:val="20"/>
              </w:rPr>
              <w:t xml:space="preserve">Toothpaste </w:t>
            </w:r>
          </w:p>
        </w:tc>
        <w:tc>
          <w:tcPr>
            <w:tcW w:w="0" w:type="auto"/>
            <w:tcBorders>
              <w:top w:val="single" w:sz="4" w:space="0" w:color="auto"/>
            </w:tcBorders>
            <w:noWrap/>
            <w:hideMark/>
          </w:tcPr>
          <w:p w14:paraId="5B1D3654" w14:textId="0185A1C3" w:rsidR="00A01E68" w:rsidRPr="00A01E68" w:rsidRDefault="00A01E68" w:rsidP="001E1325">
            <w:pPr>
              <w:jc w:val="center"/>
              <w:rPr>
                <w:color w:val="000000"/>
                <w:sz w:val="20"/>
                <w:szCs w:val="20"/>
              </w:rPr>
            </w:pPr>
            <w:r w:rsidRPr="00A01E68">
              <w:rPr>
                <w:color w:val="000000"/>
                <w:sz w:val="20"/>
                <w:szCs w:val="20"/>
              </w:rPr>
              <w:t>-16.6</w:t>
            </w:r>
          </w:p>
        </w:tc>
        <w:tc>
          <w:tcPr>
            <w:tcW w:w="0" w:type="auto"/>
            <w:tcBorders>
              <w:top w:val="single" w:sz="4" w:space="0" w:color="auto"/>
            </w:tcBorders>
            <w:noWrap/>
            <w:hideMark/>
          </w:tcPr>
          <w:p w14:paraId="0ABA0EBC" w14:textId="77777777" w:rsidR="00A01E68" w:rsidRPr="00A01E68" w:rsidRDefault="00A01E68" w:rsidP="00A01E68">
            <w:pPr>
              <w:rPr>
                <w:color w:val="000000"/>
                <w:sz w:val="20"/>
                <w:szCs w:val="20"/>
              </w:rPr>
            </w:pPr>
            <w:r w:rsidRPr="00A01E68">
              <w:rPr>
                <w:color w:val="000000"/>
                <w:sz w:val="20"/>
                <w:szCs w:val="20"/>
              </w:rPr>
              <w:t>[-42.2 ; 20.3]</w:t>
            </w:r>
          </w:p>
        </w:tc>
        <w:tc>
          <w:tcPr>
            <w:tcW w:w="0" w:type="auto"/>
            <w:tcBorders>
              <w:top w:val="single" w:sz="4" w:space="0" w:color="auto"/>
            </w:tcBorders>
            <w:noWrap/>
            <w:hideMark/>
          </w:tcPr>
          <w:p w14:paraId="1ED3EA16" w14:textId="77777777" w:rsidR="00A01E68" w:rsidRPr="00A01E68" w:rsidRDefault="00A01E68" w:rsidP="001E1325">
            <w:pPr>
              <w:jc w:val="center"/>
              <w:rPr>
                <w:color w:val="000000"/>
                <w:sz w:val="20"/>
                <w:szCs w:val="20"/>
              </w:rPr>
            </w:pPr>
          </w:p>
        </w:tc>
        <w:tc>
          <w:tcPr>
            <w:tcW w:w="0" w:type="auto"/>
            <w:tcBorders>
              <w:top w:val="single" w:sz="4" w:space="0" w:color="auto"/>
            </w:tcBorders>
            <w:noWrap/>
            <w:hideMark/>
          </w:tcPr>
          <w:p w14:paraId="42C812C7" w14:textId="2B15BABF" w:rsidR="00A01E68" w:rsidRPr="00A01E68" w:rsidRDefault="00A01E68" w:rsidP="00A01E68">
            <w:pPr>
              <w:jc w:val="right"/>
              <w:rPr>
                <w:color w:val="000000"/>
                <w:sz w:val="20"/>
                <w:szCs w:val="20"/>
              </w:rPr>
            </w:pPr>
            <w:r w:rsidRPr="00A01E68">
              <w:rPr>
                <w:color w:val="000000"/>
                <w:sz w:val="20"/>
                <w:szCs w:val="20"/>
              </w:rPr>
              <w:t>-11.6</w:t>
            </w:r>
          </w:p>
        </w:tc>
        <w:tc>
          <w:tcPr>
            <w:tcW w:w="0" w:type="auto"/>
            <w:tcBorders>
              <w:top w:val="single" w:sz="4" w:space="0" w:color="auto"/>
            </w:tcBorders>
            <w:noWrap/>
            <w:hideMark/>
          </w:tcPr>
          <w:p w14:paraId="10852C65" w14:textId="77777777" w:rsidR="00A01E68" w:rsidRPr="00A01E68" w:rsidRDefault="00A01E68" w:rsidP="00A01E68">
            <w:pPr>
              <w:rPr>
                <w:color w:val="000000"/>
                <w:sz w:val="20"/>
                <w:szCs w:val="20"/>
              </w:rPr>
            </w:pPr>
            <w:r w:rsidRPr="00A01E68">
              <w:rPr>
                <w:color w:val="000000"/>
                <w:sz w:val="20"/>
                <w:szCs w:val="20"/>
              </w:rPr>
              <w:t>[-39.7 ; 29.4]</w:t>
            </w:r>
          </w:p>
        </w:tc>
        <w:tc>
          <w:tcPr>
            <w:tcW w:w="0" w:type="auto"/>
            <w:tcBorders>
              <w:top w:val="single" w:sz="4" w:space="0" w:color="auto"/>
            </w:tcBorders>
            <w:noWrap/>
            <w:hideMark/>
          </w:tcPr>
          <w:p w14:paraId="6004D8D6" w14:textId="77777777" w:rsidR="00A01E68" w:rsidRPr="00A01E68" w:rsidRDefault="00A01E68" w:rsidP="00A01E68">
            <w:pPr>
              <w:jc w:val="right"/>
              <w:rPr>
                <w:color w:val="000000"/>
                <w:sz w:val="20"/>
                <w:szCs w:val="20"/>
              </w:rPr>
            </w:pPr>
          </w:p>
        </w:tc>
        <w:tc>
          <w:tcPr>
            <w:tcW w:w="0" w:type="auto"/>
            <w:tcBorders>
              <w:top w:val="single" w:sz="4" w:space="0" w:color="auto"/>
            </w:tcBorders>
            <w:noWrap/>
            <w:hideMark/>
          </w:tcPr>
          <w:p w14:paraId="34FF61C9" w14:textId="44808D1F" w:rsidR="00A01E68" w:rsidRPr="00A01E68" w:rsidRDefault="00A01E68" w:rsidP="00A01E68">
            <w:pPr>
              <w:jc w:val="right"/>
              <w:rPr>
                <w:color w:val="000000"/>
                <w:sz w:val="20"/>
                <w:szCs w:val="20"/>
              </w:rPr>
            </w:pPr>
            <w:r w:rsidRPr="00A01E68">
              <w:rPr>
                <w:color w:val="000000"/>
                <w:sz w:val="20"/>
                <w:szCs w:val="20"/>
              </w:rPr>
              <w:t>-15.8</w:t>
            </w:r>
          </w:p>
        </w:tc>
        <w:tc>
          <w:tcPr>
            <w:tcW w:w="1935" w:type="dxa"/>
            <w:tcBorders>
              <w:top w:val="single" w:sz="4" w:space="0" w:color="auto"/>
            </w:tcBorders>
            <w:noWrap/>
            <w:hideMark/>
          </w:tcPr>
          <w:p w14:paraId="44571FE8" w14:textId="77777777" w:rsidR="00A01E68" w:rsidRPr="00A01E68" w:rsidRDefault="00A01E68" w:rsidP="00A01E68">
            <w:pPr>
              <w:rPr>
                <w:color w:val="000000"/>
                <w:sz w:val="20"/>
                <w:szCs w:val="20"/>
              </w:rPr>
            </w:pPr>
            <w:r w:rsidRPr="00A01E68">
              <w:rPr>
                <w:color w:val="000000"/>
                <w:sz w:val="20"/>
                <w:szCs w:val="20"/>
              </w:rPr>
              <w:t>[-52.2 ; 48.3]</w:t>
            </w:r>
          </w:p>
        </w:tc>
      </w:tr>
      <w:tr w:rsidR="00A01E68" w:rsidRPr="00A01E68" w14:paraId="371ABE22" w14:textId="77777777" w:rsidTr="00A01E68">
        <w:trPr>
          <w:trHeight w:val="320"/>
        </w:trPr>
        <w:tc>
          <w:tcPr>
            <w:tcW w:w="0" w:type="auto"/>
            <w:noWrap/>
            <w:hideMark/>
          </w:tcPr>
          <w:p w14:paraId="259E10A5" w14:textId="77777777" w:rsidR="00A01E68" w:rsidRPr="00A01E68" w:rsidRDefault="00A01E68">
            <w:pPr>
              <w:rPr>
                <w:color w:val="000000"/>
                <w:sz w:val="20"/>
                <w:szCs w:val="20"/>
              </w:rPr>
            </w:pPr>
            <w:r w:rsidRPr="00A01E68">
              <w:rPr>
                <w:color w:val="000000"/>
                <w:sz w:val="20"/>
                <w:szCs w:val="20"/>
              </w:rPr>
              <w:t>Face cream</w:t>
            </w:r>
          </w:p>
        </w:tc>
        <w:tc>
          <w:tcPr>
            <w:tcW w:w="0" w:type="auto"/>
            <w:noWrap/>
            <w:hideMark/>
          </w:tcPr>
          <w:p w14:paraId="3BF15D7D" w14:textId="6FDCF1A1" w:rsidR="00A01E68" w:rsidRPr="00A01E68" w:rsidRDefault="00A01E68" w:rsidP="001E1325">
            <w:pPr>
              <w:jc w:val="center"/>
              <w:rPr>
                <w:color w:val="000000"/>
                <w:sz w:val="20"/>
                <w:szCs w:val="20"/>
              </w:rPr>
            </w:pPr>
            <w:r w:rsidRPr="00A01E68">
              <w:rPr>
                <w:color w:val="000000"/>
                <w:sz w:val="20"/>
                <w:szCs w:val="20"/>
              </w:rPr>
              <w:t>-22.3</w:t>
            </w:r>
          </w:p>
        </w:tc>
        <w:tc>
          <w:tcPr>
            <w:tcW w:w="0" w:type="auto"/>
            <w:noWrap/>
            <w:hideMark/>
          </w:tcPr>
          <w:p w14:paraId="359C4C31" w14:textId="77777777" w:rsidR="00A01E68" w:rsidRPr="00A01E68" w:rsidRDefault="00A01E68" w:rsidP="00A01E68">
            <w:pPr>
              <w:rPr>
                <w:color w:val="000000"/>
                <w:sz w:val="20"/>
                <w:szCs w:val="20"/>
              </w:rPr>
            </w:pPr>
            <w:r w:rsidRPr="00A01E68">
              <w:rPr>
                <w:color w:val="000000"/>
                <w:sz w:val="20"/>
                <w:szCs w:val="20"/>
              </w:rPr>
              <w:t>[-48.4 ; 17.2]</w:t>
            </w:r>
          </w:p>
        </w:tc>
        <w:tc>
          <w:tcPr>
            <w:tcW w:w="0" w:type="auto"/>
            <w:noWrap/>
            <w:hideMark/>
          </w:tcPr>
          <w:p w14:paraId="4823CE17" w14:textId="77777777" w:rsidR="00A01E68" w:rsidRPr="00A01E68" w:rsidRDefault="00A01E68" w:rsidP="001E1325">
            <w:pPr>
              <w:jc w:val="center"/>
              <w:rPr>
                <w:color w:val="000000"/>
                <w:sz w:val="20"/>
                <w:szCs w:val="20"/>
              </w:rPr>
            </w:pPr>
          </w:p>
        </w:tc>
        <w:tc>
          <w:tcPr>
            <w:tcW w:w="0" w:type="auto"/>
            <w:noWrap/>
            <w:hideMark/>
          </w:tcPr>
          <w:p w14:paraId="20A61D7A" w14:textId="38E4926A" w:rsidR="00A01E68" w:rsidRPr="00A01E68" w:rsidRDefault="00A01E68" w:rsidP="00A01E68">
            <w:pPr>
              <w:jc w:val="right"/>
              <w:rPr>
                <w:color w:val="000000"/>
                <w:sz w:val="20"/>
                <w:szCs w:val="20"/>
              </w:rPr>
            </w:pPr>
            <w:r w:rsidRPr="00A01E68">
              <w:rPr>
                <w:color w:val="000000"/>
                <w:sz w:val="20"/>
                <w:szCs w:val="20"/>
              </w:rPr>
              <w:t>-24.8</w:t>
            </w:r>
          </w:p>
        </w:tc>
        <w:tc>
          <w:tcPr>
            <w:tcW w:w="0" w:type="auto"/>
            <w:noWrap/>
            <w:hideMark/>
          </w:tcPr>
          <w:p w14:paraId="1FC591FC" w14:textId="77777777" w:rsidR="00A01E68" w:rsidRPr="00A01E68" w:rsidRDefault="00A01E68" w:rsidP="00A01E68">
            <w:pPr>
              <w:rPr>
                <w:color w:val="000000"/>
                <w:sz w:val="20"/>
                <w:szCs w:val="20"/>
              </w:rPr>
            </w:pPr>
            <w:r w:rsidRPr="00A01E68">
              <w:rPr>
                <w:color w:val="000000"/>
                <w:sz w:val="20"/>
                <w:szCs w:val="20"/>
              </w:rPr>
              <w:t>[-50.1 ; 13.4]</w:t>
            </w:r>
          </w:p>
        </w:tc>
        <w:tc>
          <w:tcPr>
            <w:tcW w:w="0" w:type="auto"/>
            <w:noWrap/>
            <w:hideMark/>
          </w:tcPr>
          <w:p w14:paraId="797E4104" w14:textId="77777777" w:rsidR="00A01E68" w:rsidRPr="00A01E68" w:rsidRDefault="00A01E68" w:rsidP="00A01E68">
            <w:pPr>
              <w:jc w:val="right"/>
              <w:rPr>
                <w:color w:val="000000"/>
                <w:sz w:val="20"/>
                <w:szCs w:val="20"/>
              </w:rPr>
            </w:pPr>
          </w:p>
        </w:tc>
        <w:tc>
          <w:tcPr>
            <w:tcW w:w="0" w:type="auto"/>
            <w:noWrap/>
            <w:hideMark/>
          </w:tcPr>
          <w:p w14:paraId="7B9139CD" w14:textId="11097DA3" w:rsidR="00A01E68" w:rsidRPr="00A01E68" w:rsidRDefault="00A01E68" w:rsidP="00A01E68">
            <w:pPr>
              <w:jc w:val="right"/>
              <w:rPr>
                <w:color w:val="000000"/>
                <w:sz w:val="20"/>
                <w:szCs w:val="20"/>
              </w:rPr>
            </w:pPr>
            <w:r w:rsidRPr="00A01E68">
              <w:rPr>
                <w:color w:val="000000"/>
                <w:sz w:val="20"/>
                <w:szCs w:val="20"/>
              </w:rPr>
              <w:t>-10.6</w:t>
            </w:r>
          </w:p>
        </w:tc>
        <w:tc>
          <w:tcPr>
            <w:tcW w:w="1935" w:type="dxa"/>
            <w:noWrap/>
            <w:hideMark/>
          </w:tcPr>
          <w:p w14:paraId="0D63575A" w14:textId="77777777" w:rsidR="00A01E68" w:rsidRPr="00A01E68" w:rsidRDefault="00A01E68" w:rsidP="00A01E68">
            <w:pPr>
              <w:rPr>
                <w:color w:val="000000"/>
                <w:sz w:val="20"/>
                <w:szCs w:val="20"/>
              </w:rPr>
            </w:pPr>
            <w:r w:rsidRPr="00A01E68">
              <w:rPr>
                <w:color w:val="000000"/>
                <w:sz w:val="20"/>
                <w:szCs w:val="20"/>
              </w:rPr>
              <w:t>[-41.8 ; 37.4]</w:t>
            </w:r>
          </w:p>
        </w:tc>
      </w:tr>
      <w:tr w:rsidR="00A01E68" w:rsidRPr="00A01E68" w14:paraId="56B4E4D0" w14:textId="77777777" w:rsidTr="00A01E68">
        <w:trPr>
          <w:trHeight w:val="320"/>
        </w:trPr>
        <w:tc>
          <w:tcPr>
            <w:tcW w:w="0" w:type="auto"/>
            <w:noWrap/>
            <w:hideMark/>
          </w:tcPr>
          <w:p w14:paraId="17FCFF29" w14:textId="77777777" w:rsidR="00A01E68" w:rsidRPr="00A01E68" w:rsidRDefault="00A01E68">
            <w:pPr>
              <w:rPr>
                <w:color w:val="000000"/>
                <w:sz w:val="20"/>
                <w:szCs w:val="20"/>
              </w:rPr>
            </w:pPr>
            <w:r w:rsidRPr="00A01E68">
              <w:rPr>
                <w:color w:val="000000"/>
                <w:sz w:val="20"/>
                <w:szCs w:val="20"/>
              </w:rPr>
              <w:t>Deodorant</w:t>
            </w:r>
          </w:p>
        </w:tc>
        <w:tc>
          <w:tcPr>
            <w:tcW w:w="0" w:type="auto"/>
            <w:noWrap/>
            <w:hideMark/>
          </w:tcPr>
          <w:p w14:paraId="5FD59572" w14:textId="21002761" w:rsidR="00A01E68" w:rsidRPr="00A01E68" w:rsidRDefault="00A01E68" w:rsidP="001E1325">
            <w:pPr>
              <w:jc w:val="center"/>
              <w:rPr>
                <w:color w:val="000000"/>
                <w:sz w:val="20"/>
                <w:szCs w:val="20"/>
              </w:rPr>
            </w:pPr>
            <w:r w:rsidRPr="00A01E68">
              <w:rPr>
                <w:color w:val="000000"/>
                <w:sz w:val="20"/>
                <w:szCs w:val="20"/>
              </w:rPr>
              <w:t>-31.2</w:t>
            </w:r>
          </w:p>
        </w:tc>
        <w:tc>
          <w:tcPr>
            <w:tcW w:w="0" w:type="auto"/>
            <w:noWrap/>
            <w:hideMark/>
          </w:tcPr>
          <w:p w14:paraId="1FD3102E" w14:textId="77777777" w:rsidR="00A01E68" w:rsidRPr="00A01E68" w:rsidRDefault="00A01E68" w:rsidP="00A01E68">
            <w:pPr>
              <w:rPr>
                <w:color w:val="000000"/>
                <w:sz w:val="20"/>
                <w:szCs w:val="20"/>
              </w:rPr>
            </w:pPr>
            <w:r w:rsidRPr="00A01E68">
              <w:rPr>
                <w:color w:val="000000"/>
                <w:sz w:val="20"/>
                <w:szCs w:val="20"/>
              </w:rPr>
              <w:t>[-55.1 ; 5.6]</w:t>
            </w:r>
          </w:p>
        </w:tc>
        <w:tc>
          <w:tcPr>
            <w:tcW w:w="0" w:type="auto"/>
            <w:noWrap/>
            <w:hideMark/>
          </w:tcPr>
          <w:p w14:paraId="7F207F69" w14:textId="77777777" w:rsidR="00A01E68" w:rsidRPr="00A01E68" w:rsidRDefault="00A01E68" w:rsidP="001E1325">
            <w:pPr>
              <w:jc w:val="center"/>
              <w:rPr>
                <w:color w:val="000000"/>
                <w:sz w:val="20"/>
                <w:szCs w:val="20"/>
              </w:rPr>
            </w:pPr>
          </w:p>
        </w:tc>
        <w:tc>
          <w:tcPr>
            <w:tcW w:w="0" w:type="auto"/>
            <w:noWrap/>
            <w:hideMark/>
          </w:tcPr>
          <w:p w14:paraId="1CC4E305" w14:textId="1E2685EC" w:rsidR="00A01E68" w:rsidRPr="00A01E68" w:rsidRDefault="00A01E68" w:rsidP="00A01E68">
            <w:pPr>
              <w:jc w:val="right"/>
              <w:rPr>
                <w:color w:val="000000"/>
                <w:sz w:val="20"/>
                <w:szCs w:val="20"/>
              </w:rPr>
            </w:pPr>
            <w:r w:rsidRPr="00A01E68">
              <w:rPr>
                <w:color w:val="000000"/>
                <w:sz w:val="20"/>
                <w:szCs w:val="20"/>
              </w:rPr>
              <w:t>-22.2</w:t>
            </w:r>
          </w:p>
        </w:tc>
        <w:tc>
          <w:tcPr>
            <w:tcW w:w="0" w:type="auto"/>
            <w:noWrap/>
            <w:hideMark/>
          </w:tcPr>
          <w:p w14:paraId="484604AB" w14:textId="77777777" w:rsidR="00A01E68" w:rsidRPr="00A01E68" w:rsidRDefault="00A01E68" w:rsidP="00A01E68">
            <w:pPr>
              <w:rPr>
                <w:color w:val="000000"/>
                <w:sz w:val="20"/>
                <w:szCs w:val="20"/>
              </w:rPr>
            </w:pPr>
            <w:r w:rsidRPr="00A01E68">
              <w:rPr>
                <w:color w:val="000000"/>
                <w:sz w:val="20"/>
                <w:szCs w:val="20"/>
              </w:rPr>
              <w:t>[-52.2 ; 26.7]</w:t>
            </w:r>
          </w:p>
        </w:tc>
        <w:tc>
          <w:tcPr>
            <w:tcW w:w="0" w:type="auto"/>
            <w:noWrap/>
            <w:hideMark/>
          </w:tcPr>
          <w:p w14:paraId="412DE365" w14:textId="77777777" w:rsidR="00A01E68" w:rsidRPr="00A01E68" w:rsidRDefault="00A01E68" w:rsidP="00A01E68">
            <w:pPr>
              <w:jc w:val="right"/>
              <w:rPr>
                <w:color w:val="000000"/>
                <w:sz w:val="20"/>
                <w:szCs w:val="20"/>
              </w:rPr>
            </w:pPr>
          </w:p>
        </w:tc>
        <w:tc>
          <w:tcPr>
            <w:tcW w:w="0" w:type="auto"/>
            <w:noWrap/>
            <w:hideMark/>
          </w:tcPr>
          <w:p w14:paraId="18797A47" w14:textId="773E0F3E" w:rsidR="00A01E68" w:rsidRPr="00A01E68" w:rsidRDefault="00A01E68" w:rsidP="00A01E68">
            <w:pPr>
              <w:jc w:val="right"/>
              <w:rPr>
                <w:color w:val="000000"/>
                <w:sz w:val="20"/>
                <w:szCs w:val="20"/>
              </w:rPr>
            </w:pPr>
            <w:r w:rsidRPr="00A01E68">
              <w:rPr>
                <w:color w:val="000000"/>
                <w:sz w:val="20"/>
                <w:szCs w:val="20"/>
              </w:rPr>
              <w:t>-11.7</w:t>
            </w:r>
          </w:p>
        </w:tc>
        <w:tc>
          <w:tcPr>
            <w:tcW w:w="1935" w:type="dxa"/>
            <w:noWrap/>
            <w:hideMark/>
          </w:tcPr>
          <w:p w14:paraId="0754AE71" w14:textId="77777777" w:rsidR="00A01E68" w:rsidRPr="00A01E68" w:rsidRDefault="00A01E68" w:rsidP="00A01E68">
            <w:pPr>
              <w:rPr>
                <w:color w:val="000000"/>
                <w:sz w:val="20"/>
                <w:szCs w:val="20"/>
              </w:rPr>
            </w:pPr>
            <w:r w:rsidRPr="00A01E68">
              <w:rPr>
                <w:color w:val="000000"/>
                <w:sz w:val="20"/>
                <w:szCs w:val="20"/>
              </w:rPr>
              <w:t>[-42.4 ; 35.1]</w:t>
            </w:r>
          </w:p>
        </w:tc>
      </w:tr>
      <w:tr w:rsidR="00A01E68" w:rsidRPr="00A01E68" w14:paraId="12E76970" w14:textId="77777777" w:rsidTr="00A01E68">
        <w:trPr>
          <w:trHeight w:val="320"/>
        </w:trPr>
        <w:tc>
          <w:tcPr>
            <w:tcW w:w="0" w:type="auto"/>
            <w:noWrap/>
            <w:hideMark/>
          </w:tcPr>
          <w:p w14:paraId="74BAEF81" w14:textId="77777777" w:rsidR="00A01E68" w:rsidRPr="00A01E68" w:rsidRDefault="00A01E68">
            <w:pPr>
              <w:rPr>
                <w:color w:val="000000"/>
                <w:sz w:val="20"/>
                <w:szCs w:val="20"/>
              </w:rPr>
            </w:pPr>
            <w:r w:rsidRPr="00A01E68">
              <w:rPr>
                <w:color w:val="000000"/>
                <w:sz w:val="20"/>
                <w:szCs w:val="20"/>
              </w:rPr>
              <w:t xml:space="preserve">Makeup remover </w:t>
            </w:r>
          </w:p>
        </w:tc>
        <w:tc>
          <w:tcPr>
            <w:tcW w:w="0" w:type="auto"/>
            <w:noWrap/>
            <w:hideMark/>
          </w:tcPr>
          <w:p w14:paraId="42830FF0" w14:textId="5F3BE615" w:rsidR="00A01E68" w:rsidRPr="00A01E68" w:rsidRDefault="00A01E68" w:rsidP="001E1325">
            <w:pPr>
              <w:jc w:val="center"/>
              <w:rPr>
                <w:color w:val="000000"/>
                <w:sz w:val="20"/>
                <w:szCs w:val="20"/>
              </w:rPr>
            </w:pPr>
            <w:r w:rsidRPr="00A01E68">
              <w:rPr>
                <w:color w:val="000000"/>
                <w:sz w:val="20"/>
                <w:szCs w:val="20"/>
              </w:rPr>
              <w:t>98.1</w:t>
            </w:r>
          </w:p>
        </w:tc>
        <w:tc>
          <w:tcPr>
            <w:tcW w:w="0" w:type="auto"/>
            <w:noWrap/>
            <w:hideMark/>
          </w:tcPr>
          <w:p w14:paraId="39074F91" w14:textId="77777777" w:rsidR="00A01E68" w:rsidRPr="00A01E68" w:rsidRDefault="00A01E68" w:rsidP="00A01E68">
            <w:pPr>
              <w:rPr>
                <w:color w:val="000000"/>
                <w:sz w:val="20"/>
                <w:szCs w:val="20"/>
              </w:rPr>
            </w:pPr>
            <w:r w:rsidRPr="00A01E68">
              <w:rPr>
                <w:color w:val="000000"/>
                <w:sz w:val="20"/>
                <w:szCs w:val="20"/>
              </w:rPr>
              <w:t>[5.0 ; 273.8]</w:t>
            </w:r>
          </w:p>
        </w:tc>
        <w:tc>
          <w:tcPr>
            <w:tcW w:w="0" w:type="auto"/>
            <w:noWrap/>
            <w:hideMark/>
          </w:tcPr>
          <w:p w14:paraId="68843E4C" w14:textId="77777777" w:rsidR="00A01E68" w:rsidRPr="00A01E68" w:rsidRDefault="00A01E68" w:rsidP="001E1325">
            <w:pPr>
              <w:jc w:val="center"/>
              <w:rPr>
                <w:color w:val="000000"/>
                <w:sz w:val="20"/>
                <w:szCs w:val="20"/>
              </w:rPr>
            </w:pPr>
          </w:p>
        </w:tc>
        <w:tc>
          <w:tcPr>
            <w:tcW w:w="0" w:type="auto"/>
            <w:noWrap/>
            <w:hideMark/>
          </w:tcPr>
          <w:p w14:paraId="3456D488" w14:textId="6AF10B7E" w:rsidR="00A01E68" w:rsidRPr="00A01E68" w:rsidRDefault="00A01E68" w:rsidP="00A01E68">
            <w:pPr>
              <w:jc w:val="right"/>
              <w:rPr>
                <w:color w:val="000000"/>
                <w:sz w:val="20"/>
                <w:szCs w:val="20"/>
              </w:rPr>
            </w:pPr>
            <w:r w:rsidRPr="00A01E68">
              <w:rPr>
                <w:color w:val="000000"/>
                <w:sz w:val="20"/>
                <w:szCs w:val="20"/>
              </w:rPr>
              <w:t>12.8</w:t>
            </w:r>
          </w:p>
        </w:tc>
        <w:tc>
          <w:tcPr>
            <w:tcW w:w="0" w:type="auto"/>
            <w:noWrap/>
            <w:hideMark/>
          </w:tcPr>
          <w:p w14:paraId="022446F8" w14:textId="77777777" w:rsidR="00A01E68" w:rsidRPr="00A01E68" w:rsidRDefault="00A01E68" w:rsidP="00A01E68">
            <w:pPr>
              <w:rPr>
                <w:color w:val="000000"/>
                <w:sz w:val="20"/>
                <w:szCs w:val="20"/>
              </w:rPr>
            </w:pPr>
            <w:r w:rsidRPr="00A01E68">
              <w:rPr>
                <w:color w:val="000000"/>
                <w:sz w:val="20"/>
                <w:szCs w:val="20"/>
              </w:rPr>
              <w:t>[-33.2 ; 90.4]</w:t>
            </w:r>
          </w:p>
        </w:tc>
        <w:tc>
          <w:tcPr>
            <w:tcW w:w="0" w:type="auto"/>
            <w:noWrap/>
            <w:hideMark/>
          </w:tcPr>
          <w:p w14:paraId="44C3383D" w14:textId="77777777" w:rsidR="00A01E68" w:rsidRPr="00A01E68" w:rsidRDefault="00A01E68" w:rsidP="00A01E68">
            <w:pPr>
              <w:jc w:val="right"/>
              <w:rPr>
                <w:color w:val="000000"/>
                <w:sz w:val="20"/>
                <w:szCs w:val="20"/>
              </w:rPr>
            </w:pPr>
          </w:p>
        </w:tc>
        <w:tc>
          <w:tcPr>
            <w:tcW w:w="0" w:type="auto"/>
            <w:noWrap/>
            <w:hideMark/>
          </w:tcPr>
          <w:p w14:paraId="10515315" w14:textId="512098EA" w:rsidR="00A01E68" w:rsidRPr="00A01E68" w:rsidRDefault="00A01E68" w:rsidP="00A01E68">
            <w:pPr>
              <w:jc w:val="right"/>
              <w:rPr>
                <w:color w:val="000000"/>
                <w:sz w:val="20"/>
                <w:szCs w:val="20"/>
              </w:rPr>
            </w:pPr>
            <w:r w:rsidRPr="00A01E68">
              <w:rPr>
                <w:color w:val="000000"/>
                <w:sz w:val="20"/>
                <w:szCs w:val="20"/>
              </w:rPr>
              <w:t>-9.8</w:t>
            </w:r>
          </w:p>
        </w:tc>
        <w:tc>
          <w:tcPr>
            <w:tcW w:w="1935" w:type="dxa"/>
            <w:noWrap/>
            <w:hideMark/>
          </w:tcPr>
          <w:p w14:paraId="1AED0BB9" w14:textId="77777777" w:rsidR="00A01E68" w:rsidRPr="00A01E68" w:rsidRDefault="00A01E68" w:rsidP="00A01E68">
            <w:pPr>
              <w:rPr>
                <w:color w:val="000000"/>
                <w:sz w:val="20"/>
                <w:szCs w:val="20"/>
              </w:rPr>
            </w:pPr>
            <w:r w:rsidRPr="00A01E68">
              <w:rPr>
                <w:color w:val="000000"/>
                <w:sz w:val="20"/>
                <w:szCs w:val="20"/>
              </w:rPr>
              <w:t>[-41.7 ; 39.8]</w:t>
            </w:r>
          </w:p>
        </w:tc>
      </w:tr>
      <w:tr w:rsidR="00A01E68" w:rsidRPr="00A01E68" w14:paraId="3CF574A2" w14:textId="77777777" w:rsidTr="00A01E68">
        <w:trPr>
          <w:trHeight w:val="320"/>
        </w:trPr>
        <w:tc>
          <w:tcPr>
            <w:tcW w:w="0" w:type="auto"/>
            <w:noWrap/>
            <w:hideMark/>
          </w:tcPr>
          <w:p w14:paraId="52C4AE20" w14:textId="77777777" w:rsidR="00A01E68" w:rsidRPr="00A01E68" w:rsidRDefault="00A01E68">
            <w:pPr>
              <w:rPr>
                <w:color w:val="000000"/>
                <w:sz w:val="20"/>
                <w:szCs w:val="20"/>
              </w:rPr>
            </w:pPr>
            <w:r w:rsidRPr="00A01E68">
              <w:rPr>
                <w:color w:val="000000"/>
                <w:sz w:val="20"/>
                <w:szCs w:val="20"/>
              </w:rPr>
              <w:t xml:space="preserve">Mascara </w:t>
            </w:r>
          </w:p>
        </w:tc>
        <w:tc>
          <w:tcPr>
            <w:tcW w:w="0" w:type="auto"/>
            <w:noWrap/>
            <w:hideMark/>
          </w:tcPr>
          <w:p w14:paraId="5E58E38E" w14:textId="46C126BB" w:rsidR="00A01E68" w:rsidRPr="00A01E68" w:rsidRDefault="00A01E68" w:rsidP="001E1325">
            <w:pPr>
              <w:jc w:val="center"/>
              <w:rPr>
                <w:color w:val="000000"/>
                <w:sz w:val="20"/>
                <w:szCs w:val="20"/>
              </w:rPr>
            </w:pPr>
            <w:r w:rsidRPr="00A01E68">
              <w:rPr>
                <w:color w:val="000000"/>
                <w:sz w:val="20"/>
                <w:szCs w:val="20"/>
              </w:rPr>
              <w:t>-10.5</w:t>
            </w:r>
          </w:p>
        </w:tc>
        <w:tc>
          <w:tcPr>
            <w:tcW w:w="0" w:type="auto"/>
            <w:noWrap/>
            <w:hideMark/>
          </w:tcPr>
          <w:p w14:paraId="131EA7F0" w14:textId="77777777" w:rsidR="00A01E68" w:rsidRPr="00A01E68" w:rsidRDefault="00A01E68" w:rsidP="00A01E68">
            <w:pPr>
              <w:rPr>
                <w:color w:val="000000"/>
                <w:sz w:val="20"/>
                <w:szCs w:val="20"/>
              </w:rPr>
            </w:pPr>
            <w:r w:rsidRPr="00A01E68">
              <w:rPr>
                <w:color w:val="000000"/>
                <w:sz w:val="20"/>
                <w:szCs w:val="20"/>
              </w:rPr>
              <w:t>[-42.2 ; 38.6]</w:t>
            </w:r>
          </w:p>
        </w:tc>
        <w:tc>
          <w:tcPr>
            <w:tcW w:w="0" w:type="auto"/>
            <w:noWrap/>
            <w:hideMark/>
          </w:tcPr>
          <w:p w14:paraId="1A1D6480" w14:textId="77777777" w:rsidR="00A01E68" w:rsidRPr="00A01E68" w:rsidRDefault="00A01E68" w:rsidP="001E1325">
            <w:pPr>
              <w:jc w:val="center"/>
              <w:rPr>
                <w:color w:val="000000"/>
                <w:sz w:val="20"/>
                <w:szCs w:val="20"/>
              </w:rPr>
            </w:pPr>
          </w:p>
        </w:tc>
        <w:tc>
          <w:tcPr>
            <w:tcW w:w="0" w:type="auto"/>
            <w:noWrap/>
            <w:hideMark/>
          </w:tcPr>
          <w:p w14:paraId="74A552D2" w14:textId="0C7EA356" w:rsidR="00A01E68" w:rsidRPr="00A01E68" w:rsidRDefault="00A01E68" w:rsidP="00A01E68">
            <w:pPr>
              <w:jc w:val="right"/>
              <w:rPr>
                <w:color w:val="000000"/>
                <w:sz w:val="20"/>
                <w:szCs w:val="20"/>
              </w:rPr>
            </w:pPr>
            <w:r w:rsidRPr="00A01E68">
              <w:rPr>
                <w:color w:val="000000"/>
                <w:sz w:val="20"/>
                <w:szCs w:val="20"/>
              </w:rPr>
              <w:t>-7.6</w:t>
            </w:r>
          </w:p>
        </w:tc>
        <w:tc>
          <w:tcPr>
            <w:tcW w:w="0" w:type="auto"/>
            <w:noWrap/>
            <w:hideMark/>
          </w:tcPr>
          <w:p w14:paraId="056737B5" w14:textId="77777777" w:rsidR="00A01E68" w:rsidRPr="00A01E68" w:rsidRDefault="00A01E68" w:rsidP="00A01E68">
            <w:pPr>
              <w:rPr>
                <w:color w:val="000000"/>
                <w:sz w:val="20"/>
                <w:szCs w:val="20"/>
              </w:rPr>
            </w:pPr>
            <w:r w:rsidRPr="00A01E68">
              <w:rPr>
                <w:color w:val="000000"/>
                <w:sz w:val="20"/>
                <w:szCs w:val="20"/>
              </w:rPr>
              <w:t>[-46.5 ; 59.6]</w:t>
            </w:r>
          </w:p>
        </w:tc>
        <w:tc>
          <w:tcPr>
            <w:tcW w:w="0" w:type="auto"/>
            <w:noWrap/>
            <w:hideMark/>
          </w:tcPr>
          <w:p w14:paraId="63D0C024" w14:textId="77777777" w:rsidR="00A01E68" w:rsidRPr="00A01E68" w:rsidRDefault="00A01E68" w:rsidP="00A01E68">
            <w:pPr>
              <w:jc w:val="right"/>
              <w:rPr>
                <w:color w:val="000000"/>
                <w:sz w:val="20"/>
                <w:szCs w:val="20"/>
              </w:rPr>
            </w:pPr>
          </w:p>
        </w:tc>
        <w:tc>
          <w:tcPr>
            <w:tcW w:w="0" w:type="auto"/>
            <w:noWrap/>
            <w:hideMark/>
          </w:tcPr>
          <w:p w14:paraId="5A68176B" w14:textId="2A65DE8D" w:rsidR="00A01E68" w:rsidRPr="00A01E68" w:rsidRDefault="00A01E68" w:rsidP="00A01E68">
            <w:pPr>
              <w:jc w:val="right"/>
              <w:rPr>
                <w:color w:val="000000"/>
                <w:sz w:val="20"/>
                <w:szCs w:val="20"/>
              </w:rPr>
            </w:pPr>
            <w:r w:rsidRPr="00A01E68">
              <w:rPr>
                <w:color w:val="000000"/>
                <w:sz w:val="20"/>
                <w:szCs w:val="20"/>
              </w:rPr>
              <w:t>22.1</w:t>
            </w:r>
          </w:p>
        </w:tc>
        <w:tc>
          <w:tcPr>
            <w:tcW w:w="1935" w:type="dxa"/>
            <w:noWrap/>
            <w:hideMark/>
          </w:tcPr>
          <w:p w14:paraId="665744C0" w14:textId="77777777" w:rsidR="00A01E68" w:rsidRPr="00A01E68" w:rsidRDefault="00A01E68" w:rsidP="00A01E68">
            <w:pPr>
              <w:rPr>
                <w:color w:val="000000"/>
                <w:sz w:val="20"/>
                <w:szCs w:val="20"/>
              </w:rPr>
            </w:pPr>
            <w:r w:rsidRPr="00A01E68">
              <w:rPr>
                <w:color w:val="000000"/>
                <w:sz w:val="20"/>
                <w:szCs w:val="20"/>
              </w:rPr>
              <w:t>[-22.8 ; 93.1]</w:t>
            </w:r>
          </w:p>
        </w:tc>
      </w:tr>
      <w:tr w:rsidR="00A01E68" w:rsidRPr="00A01E68" w14:paraId="55B73C7A" w14:textId="77777777" w:rsidTr="00A01E68">
        <w:trPr>
          <w:trHeight w:val="320"/>
        </w:trPr>
        <w:tc>
          <w:tcPr>
            <w:tcW w:w="0" w:type="auto"/>
            <w:noWrap/>
            <w:hideMark/>
          </w:tcPr>
          <w:p w14:paraId="2F88407F" w14:textId="77777777" w:rsidR="00A01E68" w:rsidRPr="00A01E68" w:rsidRDefault="00A01E68">
            <w:pPr>
              <w:rPr>
                <w:color w:val="000000"/>
                <w:sz w:val="20"/>
                <w:szCs w:val="20"/>
              </w:rPr>
            </w:pPr>
            <w:r w:rsidRPr="00A01E68">
              <w:rPr>
                <w:color w:val="000000"/>
                <w:sz w:val="20"/>
                <w:szCs w:val="20"/>
              </w:rPr>
              <w:t xml:space="preserve">Foundation </w:t>
            </w:r>
          </w:p>
        </w:tc>
        <w:tc>
          <w:tcPr>
            <w:tcW w:w="0" w:type="auto"/>
            <w:noWrap/>
            <w:hideMark/>
          </w:tcPr>
          <w:p w14:paraId="191F1338" w14:textId="21B03E51" w:rsidR="00A01E68" w:rsidRPr="00A01E68" w:rsidRDefault="00A01E68" w:rsidP="001E1325">
            <w:pPr>
              <w:jc w:val="center"/>
              <w:rPr>
                <w:color w:val="000000"/>
                <w:sz w:val="20"/>
                <w:szCs w:val="20"/>
              </w:rPr>
            </w:pPr>
            <w:r w:rsidRPr="00A01E68">
              <w:rPr>
                <w:color w:val="000000"/>
                <w:sz w:val="20"/>
                <w:szCs w:val="20"/>
              </w:rPr>
              <w:t>-15.0</w:t>
            </w:r>
          </w:p>
        </w:tc>
        <w:tc>
          <w:tcPr>
            <w:tcW w:w="0" w:type="auto"/>
            <w:noWrap/>
            <w:hideMark/>
          </w:tcPr>
          <w:p w14:paraId="5830FEF8" w14:textId="77777777" w:rsidR="00A01E68" w:rsidRPr="00A01E68" w:rsidRDefault="00A01E68" w:rsidP="00A01E68">
            <w:pPr>
              <w:rPr>
                <w:color w:val="000000"/>
                <w:sz w:val="20"/>
                <w:szCs w:val="20"/>
              </w:rPr>
            </w:pPr>
            <w:r w:rsidRPr="00A01E68">
              <w:rPr>
                <w:color w:val="000000"/>
                <w:sz w:val="20"/>
                <w:szCs w:val="20"/>
              </w:rPr>
              <w:t>[-46.0 ; 33.7]</w:t>
            </w:r>
          </w:p>
        </w:tc>
        <w:tc>
          <w:tcPr>
            <w:tcW w:w="0" w:type="auto"/>
            <w:noWrap/>
            <w:hideMark/>
          </w:tcPr>
          <w:p w14:paraId="6AB24FB3" w14:textId="77777777" w:rsidR="00A01E68" w:rsidRPr="00A01E68" w:rsidRDefault="00A01E68" w:rsidP="001E1325">
            <w:pPr>
              <w:jc w:val="center"/>
              <w:rPr>
                <w:color w:val="000000"/>
                <w:sz w:val="20"/>
                <w:szCs w:val="20"/>
              </w:rPr>
            </w:pPr>
          </w:p>
        </w:tc>
        <w:tc>
          <w:tcPr>
            <w:tcW w:w="0" w:type="auto"/>
            <w:noWrap/>
            <w:hideMark/>
          </w:tcPr>
          <w:p w14:paraId="55A87D89" w14:textId="77001180" w:rsidR="00A01E68" w:rsidRPr="00A01E68" w:rsidRDefault="00A01E68" w:rsidP="00A01E68">
            <w:pPr>
              <w:jc w:val="right"/>
              <w:rPr>
                <w:color w:val="000000"/>
                <w:sz w:val="20"/>
                <w:szCs w:val="20"/>
              </w:rPr>
            </w:pPr>
            <w:r w:rsidRPr="00A01E68">
              <w:rPr>
                <w:color w:val="000000"/>
                <w:sz w:val="20"/>
                <w:szCs w:val="20"/>
              </w:rPr>
              <w:t>-21.5</w:t>
            </w:r>
          </w:p>
        </w:tc>
        <w:tc>
          <w:tcPr>
            <w:tcW w:w="0" w:type="auto"/>
            <w:noWrap/>
            <w:hideMark/>
          </w:tcPr>
          <w:p w14:paraId="3BE4E61C" w14:textId="77777777" w:rsidR="00A01E68" w:rsidRPr="00A01E68" w:rsidRDefault="00A01E68" w:rsidP="00A01E68">
            <w:pPr>
              <w:rPr>
                <w:color w:val="000000"/>
                <w:sz w:val="20"/>
                <w:szCs w:val="20"/>
              </w:rPr>
            </w:pPr>
            <w:r w:rsidRPr="00A01E68">
              <w:rPr>
                <w:color w:val="000000"/>
                <w:sz w:val="20"/>
                <w:szCs w:val="20"/>
              </w:rPr>
              <w:t>[-55.1 ; 37.1]</w:t>
            </w:r>
          </w:p>
        </w:tc>
        <w:tc>
          <w:tcPr>
            <w:tcW w:w="0" w:type="auto"/>
            <w:noWrap/>
            <w:hideMark/>
          </w:tcPr>
          <w:p w14:paraId="575C84E1" w14:textId="77777777" w:rsidR="00A01E68" w:rsidRPr="00A01E68" w:rsidRDefault="00A01E68" w:rsidP="00A01E68">
            <w:pPr>
              <w:jc w:val="right"/>
              <w:rPr>
                <w:color w:val="000000"/>
                <w:sz w:val="20"/>
                <w:szCs w:val="20"/>
              </w:rPr>
            </w:pPr>
          </w:p>
        </w:tc>
        <w:tc>
          <w:tcPr>
            <w:tcW w:w="0" w:type="auto"/>
            <w:noWrap/>
            <w:hideMark/>
          </w:tcPr>
          <w:p w14:paraId="13629B3C" w14:textId="6507FF8A" w:rsidR="00A01E68" w:rsidRPr="00A01E68" w:rsidRDefault="00A01E68" w:rsidP="00A01E68">
            <w:pPr>
              <w:jc w:val="right"/>
              <w:rPr>
                <w:color w:val="000000"/>
                <w:sz w:val="20"/>
                <w:szCs w:val="20"/>
              </w:rPr>
            </w:pPr>
            <w:r w:rsidRPr="00A01E68">
              <w:rPr>
                <w:color w:val="000000"/>
                <w:sz w:val="20"/>
                <w:szCs w:val="20"/>
              </w:rPr>
              <w:t>0.4</w:t>
            </w:r>
          </w:p>
        </w:tc>
        <w:tc>
          <w:tcPr>
            <w:tcW w:w="1935" w:type="dxa"/>
            <w:noWrap/>
            <w:hideMark/>
          </w:tcPr>
          <w:p w14:paraId="48EA0B10" w14:textId="77777777" w:rsidR="00A01E68" w:rsidRPr="00A01E68" w:rsidRDefault="00A01E68" w:rsidP="00A01E68">
            <w:pPr>
              <w:rPr>
                <w:color w:val="000000"/>
                <w:sz w:val="20"/>
                <w:szCs w:val="20"/>
              </w:rPr>
            </w:pPr>
            <w:r w:rsidRPr="00A01E68">
              <w:rPr>
                <w:color w:val="000000"/>
                <w:sz w:val="20"/>
                <w:szCs w:val="20"/>
              </w:rPr>
              <w:t>[-38.1 ; 62.9]</w:t>
            </w:r>
          </w:p>
        </w:tc>
      </w:tr>
      <w:tr w:rsidR="00A01E68" w:rsidRPr="00A01E68" w14:paraId="13B04451" w14:textId="77777777" w:rsidTr="00A01E68">
        <w:trPr>
          <w:trHeight w:val="320"/>
        </w:trPr>
        <w:tc>
          <w:tcPr>
            <w:tcW w:w="0" w:type="auto"/>
            <w:noWrap/>
            <w:hideMark/>
          </w:tcPr>
          <w:p w14:paraId="71980216" w14:textId="77777777" w:rsidR="00A01E68" w:rsidRPr="00A01E68" w:rsidRDefault="00A01E68">
            <w:pPr>
              <w:rPr>
                <w:color w:val="000000"/>
                <w:sz w:val="20"/>
                <w:szCs w:val="20"/>
              </w:rPr>
            </w:pPr>
            <w:r w:rsidRPr="00A01E68">
              <w:rPr>
                <w:color w:val="000000"/>
                <w:sz w:val="20"/>
                <w:szCs w:val="20"/>
              </w:rPr>
              <w:t xml:space="preserve">Bar soap </w:t>
            </w:r>
          </w:p>
        </w:tc>
        <w:tc>
          <w:tcPr>
            <w:tcW w:w="0" w:type="auto"/>
            <w:noWrap/>
            <w:hideMark/>
          </w:tcPr>
          <w:p w14:paraId="6F950A2A" w14:textId="6F8F1A9D" w:rsidR="00A01E68" w:rsidRPr="00A01E68" w:rsidRDefault="00A01E68" w:rsidP="001E1325">
            <w:pPr>
              <w:jc w:val="center"/>
              <w:rPr>
                <w:color w:val="000000"/>
                <w:sz w:val="20"/>
                <w:szCs w:val="20"/>
              </w:rPr>
            </w:pPr>
            <w:r w:rsidRPr="00A01E68">
              <w:rPr>
                <w:color w:val="000000"/>
                <w:sz w:val="20"/>
                <w:szCs w:val="20"/>
              </w:rPr>
              <w:t>-5.5</w:t>
            </w:r>
          </w:p>
        </w:tc>
        <w:tc>
          <w:tcPr>
            <w:tcW w:w="0" w:type="auto"/>
            <w:noWrap/>
            <w:hideMark/>
          </w:tcPr>
          <w:p w14:paraId="43B3D6FB" w14:textId="77777777" w:rsidR="00A01E68" w:rsidRPr="00A01E68" w:rsidRDefault="00A01E68" w:rsidP="00A01E68">
            <w:pPr>
              <w:rPr>
                <w:color w:val="000000"/>
                <w:sz w:val="20"/>
                <w:szCs w:val="20"/>
              </w:rPr>
            </w:pPr>
            <w:r w:rsidRPr="00A01E68">
              <w:rPr>
                <w:color w:val="000000"/>
                <w:sz w:val="20"/>
                <w:szCs w:val="20"/>
              </w:rPr>
              <w:t>[-44.1 ; 59.7]</w:t>
            </w:r>
          </w:p>
        </w:tc>
        <w:tc>
          <w:tcPr>
            <w:tcW w:w="0" w:type="auto"/>
            <w:noWrap/>
            <w:hideMark/>
          </w:tcPr>
          <w:p w14:paraId="654B4069" w14:textId="77777777" w:rsidR="00A01E68" w:rsidRPr="00A01E68" w:rsidRDefault="00A01E68" w:rsidP="001E1325">
            <w:pPr>
              <w:jc w:val="center"/>
              <w:rPr>
                <w:color w:val="000000"/>
                <w:sz w:val="20"/>
                <w:szCs w:val="20"/>
              </w:rPr>
            </w:pPr>
          </w:p>
        </w:tc>
        <w:tc>
          <w:tcPr>
            <w:tcW w:w="0" w:type="auto"/>
            <w:noWrap/>
            <w:hideMark/>
          </w:tcPr>
          <w:p w14:paraId="12F2E532" w14:textId="041E0B80" w:rsidR="00A01E68" w:rsidRPr="00A01E68" w:rsidRDefault="00A01E68" w:rsidP="00A01E68">
            <w:pPr>
              <w:jc w:val="right"/>
              <w:rPr>
                <w:color w:val="000000"/>
                <w:sz w:val="20"/>
                <w:szCs w:val="20"/>
              </w:rPr>
            </w:pPr>
            <w:r w:rsidRPr="00A01E68">
              <w:rPr>
                <w:color w:val="000000"/>
                <w:sz w:val="20"/>
                <w:szCs w:val="20"/>
              </w:rPr>
              <w:t>-3.3</w:t>
            </w:r>
          </w:p>
        </w:tc>
        <w:tc>
          <w:tcPr>
            <w:tcW w:w="0" w:type="auto"/>
            <w:noWrap/>
            <w:hideMark/>
          </w:tcPr>
          <w:p w14:paraId="0B4F7BF8" w14:textId="77777777" w:rsidR="00A01E68" w:rsidRPr="00A01E68" w:rsidRDefault="00A01E68" w:rsidP="00A01E68">
            <w:pPr>
              <w:rPr>
                <w:color w:val="000000"/>
                <w:sz w:val="20"/>
                <w:szCs w:val="20"/>
              </w:rPr>
            </w:pPr>
            <w:r w:rsidRPr="00A01E68">
              <w:rPr>
                <w:color w:val="000000"/>
                <w:sz w:val="20"/>
                <w:szCs w:val="20"/>
              </w:rPr>
              <w:t>[-46.2 ; 73.8]</w:t>
            </w:r>
          </w:p>
        </w:tc>
        <w:tc>
          <w:tcPr>
            <w:tcW w:w="0" w:type="auto"/>
            <w:noWrap/>
            <w:hideMark/>
          </w:tcPr>
          <w:p w14:paraId="0353938B" w14:textId="77777777" w:rsidR="00A01E68" w:rsidRPr="00A01E68" w:rsidRDefault="00A01E68" w:rsidP="00A01E68">
            <w:pPr>
              <w:jc w:val="right"/>
              <w:rPr>
                <w:color w:val="000000"/>
                <w:sz w:val="20"/>
                <w:szCs w:val="20"/>
              </w:rPr>
            </w:pPr>
          </w:p>
        </w:tc>
        <w:tc>
          <w:tcPr>
            <w:tcW w:w="0" w:type="auto"/>
            <w:noWrap/>
            <w:hideMark/>
          </w:tcPr>
          <w:p w14:paraId="384FE2AF" w14:textId="51443896" w:rsidR="00A01E68" w:rsidRPr="00A01E68" w:rsidRDefault="00A01E68" w:rsidP="00A01E68">
            <w:pPr>
              <w:jc w:val="right"/>
              <w:rPr>
                <w:color w:val="000000"/>
                <w:sz w:val="20"/>
                <w:szCs w:val="20"/>
              </w:rPr>
            </w:pPr>
            <w:r w:rsidRPr="00A01E68">
              <w:rPr>
                <w:color w:val="000000"/>
                <w:sz w:val="20"/>
                <w:szCs w:val="20"/>
              </w:rPr>
              <w:t>18.4</w:t>
            </w:r>
          </w:p>
        </w:tc>
        <w:tc>
          <w:tcPr>
            <w:tcW w:w="1935" w:type="dxa"/>
            <w:noWrap/>
            <w:hideMark/>
          </w:tcPr>
          <w:p w14:paraId="6BB82D57" w14:textId="77777777" w:rsidR="00A01E68" w:rsidRPr="00A01E68" w:rsidRDefault="00A01E68" w:rsidP="00A01E68">
            <w:pPr>
              <w:rPr>
                <w:color w:val="000000"/>
                <w:sz w:val="20"/>
                <w:szCs w:val="20"/>
              </w:rPr>
            </w:pPr>
            <w:r w:rsidRPr="00A01E68">
              <w:rPr>
                <w:color w:val="000000"/>
                <w:sz w:val="20"/>
                <w:szCs w:val="20"/>
              </w:rPr>
              <w:t>[-27.0 ; 92.0]</w:t>
            </w:r>
          </w:p>
        </w:tc>
      </w:tr>
      <w:tr w:rsidR="00A01E68" w:rsidRPr="00A01E68" w14:paraId="76EC9409" w14:textId="77777777" w:rsidTr="00A01E68">
        <w:trPr>
          <w:trHeight w:val="320"/>
        </w:trPr>
        <w:tc>
          <w:tcPr>
            <w:tcW w:w="0" w:type="auto"/>
            <w:noWrap/>
            <w:hideMark/>
          </w:tcPr>
          <w:p w14:paraId="6C398581" w14:textId="77777777" w:rsidR="00A01E68" w:rsidRPr="00A01E68" w:rsidRDefault="00A01E68">
            <w:pPr>
              <w:rPr>
                <w:color w:val="000000"/>
                <w:sz w:val="20"/>
                <w:szCs w:val="20"/>
              </w:rPr>
            </w:pPr>
            <w:r w:rsidRPr="00A01E68">
              <w:rPr>
                <w:color w:val="000000"/>
                <w:sz w:val="20"/>
                <w:szCs w:val="20"/>
              </w:rPr>
              <w:t xml:space="preserve">Shower gel </w:t>
            </w:r>
          </w:p>
        </w:tc>
        <w:tc>
          <w:tcPr>
            <w:tcW w:w="0" w:type="auto"/>
            <w:noWrap/>
            <w:hideMark/>
          </w:tcPr>
          <w:p w14:paraId="75C39AE6" w14:textId="2804796D" w:rsidR="00A01E68" w:rsidRPr="00A01E68" w:rsidRDefault="00A01E68" w:rsidP="001E1325">
            <w:pPr>
              <w:jc w:val="center"/>
              <w:rPr>
                <w:color w:val="000000"/>
                <w:sz w:val="20"/>
                <w:szCs w:val="20"/>
              </w:rPr>
            </w:pPr>
            <w:r w:rsidRPr="00A01E68">
              <w:rPr>
                <w:color w:val="000000"/>
                <w:sz w:val="20"/>
                <w:szCs w:val="20"/>
              </w:rPr>
              <w:t>-35.4</w:t>
            </w:r>
          </w:p>
        </w:tc>
        <w:tc>
          <w:tcPr>
            <w:tcW w:w="0" w:type="auto"/>
            <w:noWrap/>
            <w:hideMark/>
          </w:tcPr>
          <w:p w14:paraId="6C1A5F44" w14:textId="77777777" w:rsidR="00A01E68" w:rsidRPr="00A01E68" w:rsidRDefault="00A01E68" w:rsidP="00A01E68">
            <w:pPr>
              <w:rPr>
                <w:color w:val="000000"/>
                <w:sz w:val="20"/>
                <w:szCs w:val="20"/>
              </w:rPr>
            </w:pPr>
            <w:r w:rsidRPr="00A01E68">
              <w:rPr>
                <w:color w:val="000000"/>
                <w:sz w:val="20"/>
                <w:szCs w:val="20"/>
              </w:rPr>
              <w:t>[-59.4 ; 2.7]</w:t>
            </w:r>
          </w:p>
        </w:tc>
        <w:tc>
          <w:tcPr>
            <w:tcW w:w="0" w:type="auto"/>
            <w:noWrap/>
            <w:hideMark/>
          </w:tcPr>
          <w:p w14:paraId="4AC59B54" w14:textId="77777777" w:rsidR="00A01E68" w:rsidRPr="00A01E68" w:rsidRDefault="00A01E68" w:rsidP="001E1325">
            <w:pPr>
              <w:jc w:val="center"/>
              <w:rPr>
                <w:color w:val="000000"/>
                <w:sz w:val="20"/>
                <w:szCs w:val="20"/>
              </w:rPr>
            </w:pPr>
          </w:p>
        </w:tc>
        <w:tc>
          <w:tcPr>
            <w:tcW w:w="0" w:type="auto"/>
            <w:noWrap/>
            <w:hideMark/>
          </w:tcPr>
          <w:p w14:paraId="19E4C773" w14:textId="45C0F9F1" w:rsidR="00A01E68" w:rsidRPr="00A01E68" w:rsidRDefault="00A01E68" w:rsidP="00A01E68">
            <w:pPr>
              <w:jc w:val="right"/>
              <w:rPr>
                <w:color w:val="000000"/>
                <w:sz w:val="20"/>
                <w:szCs w:val="20"/>
              </w:rPr>
            </w:pPr>
            <w:r w:rsidRPr="00A01E68">
              <w:rPr>
                <w:color w:val="000000"/>
                <w:sz w:val="20"/>
                <w:szCs w:val="20"/>
              </w:rPr>
              <w:t>-7.4</w:t>
            </w:r>
          </w:p>
        </w:tc>
        <w:tc>
          <w:tcPr>
            <w:tcW w:w="0" w:type="auto"/>
            <w:noWrap/>
            <w:hideMark/>
          </w:tcPr>
          <w:p w14:paraId="78C449C3" w14:textId="77777777" w:rsidR="00A01E68" w:rsidRPr="00A01E68" w:rsidRDefault="00A01E68" w:rsidP="00A01E68">
            <w:pPr>
              <w:rPr>
                <w:color w:val="000000"/>
                <w:sz w:val="20"/>
                <w:szCs w:val="20"/>
              </w:rPr>
            </w:pPr>
            <w:r w:rsidRPr="00A01E68">
              <w:rPr>
                <w:color w:val="000000"/>
                <w:sz w:val="20"/>
                <w:szCs w:val="20"/>
              </w:rPr>
              <w:t>[-50.3 ; 72.4]</w:t>
            </w:r>
          </w:p>
        </w:tc>
        <w:tc>
          <w:tcPr>
            <w:tcW w:w="0" w:type="auto"/>
            <w:noWrap/>
            <w:hideMark/>
          </w:tcPr>
          <w:p w14:paraId="1D4EA684" w14:textId="77777777" w:rsidR="00A01E68" w:rsidRPr="00A01E68" w:rsidRDefault="00A01E68" w:rsidP="00A01E68">
            <w:pPr>
              <w:jc w:val="right"/>
              <w:rPr>
                <w:color w:val="000000"/>
                <w:sz w:val="20"/>
                <w:szCs w:val="20"/>
              </w:rPr>
            </w:pPr>
          </w:p>
        </w:tc>
        <w:tc>
          <w:tcPr>
            <w:tcW w:w="0" w:type="auto"/>
            <w:noWrap/>
            <w:hideMark/>
          </w:tcPr>
          <w:p w14:paraId="6D56E659" w14:textId="44FEDD75" w:rsidR="00A01E68" w:rsidRPr="00A01E68" w:rsidRDefault="00A01E68" w:rsidP="00A01E68">
            <w:pPr>
              <w:jc w:val="right"/>
              <w:rPr>
                <w:color w:val="000000"/>
                <w:sz w:val="20"/>
                <w:szCs w:val="20"/>
              </w:rPr>
            </w:pPr>
            <w:r w:rsidRPr="00A01E68">
              <w:rPr>
                <w:color w:val="000000"/>
                <w:sz w:val="20"/>
                <w:szCs w:val="20"/>
              </w:rPr>
              <w:t>-16.4</w:t>
            </w:r>
          </w:p>
        </w:tc>
        <w:tc>
          <w:tcPr>
            <w:tcW w:w="1935" w:type="dxa"/>
            <w:noWrap/>
            <w:hideMark/>
          </w:tcPr>
          <w:p w14:paraId="39CFE0B7" w14:textId="77777777" w:rsidR="00A01E68" w:rsidRPr="00A01E68" w:rsidRDefault="00A01E68" w:rsidP="00A01E68">
            <w:pPr>
              <w:rPr>
                <w:color w:val="000000"/>
                <w:sz w:val="20"/>
                <w:szCs w:val="20"/>
              </w:rPr>
            </w:pPr>
            <w:r w:rsidRPr="00A01E68">
              <w:rPr>
                <w:color w:val="000000"/>
                <w:sz w:val="20"/>
                <w:szCs w:val="20"/>
              </w:rPr>
              <w:t>[-46.9 ; 31.6]</w:t>
            </w:r>
          </w:p>
        </w:tc>
      </w:tr>
      <w:tr w:rsidR="00A01E68" w:rsidRPr="00A01E68" w14:paraId="15BE37C5" w14:textId="77777777" w:rsidTr="00A01E68">
        <w:trPr>
          <w:trHeight w:val="320"/>
        </w:trPr>
        <w:tc>
          <w:tcPr>
            <w:tcW w:w="0" w:type="auto"/>
            <w:noWrap/>
            <w:hideMark/>
          </w:tcPr>
          <w:p w14:paraId="6CF80904" w14:textId="77777777" w:rsidR="00A01E68" w:rsidRPr="00A01E68" w:rsidRDefault="00A01E68">
            <w:pPr>
              <w:rPr>
                <w:color w:val="000000"/>
                <w:sz w:val="20"/>
                <w:szCs w:val="20"/>
              </w:rPr>
            </w:pPr>
            <w:r w:rsidRPr="00A01E68">
              <w:rPr>
                <w:color w:val="000000"/>
                <w:sz w:val="20"/>
                <w:szCs w:val="20"/>
              </w:rPr>
              <w:t>Shampoo</w:t>
            </w:r>
          </w:p>
        </w:tc>
        <w:tc>
          <w:tcPr>
            <w:tcW w:w="0" w:type="auto"/>
            <w:noWrap/>
            <w:hideMark/>
          </w:tcPr>
          <w:p w14:paraId="027EC017" w14:textId="2D78DD39" w:rsidR="00A01E68" w:rsidRPr="00A01E68" w:rsidRDefault="00A01E68" w:rsidP="001E1325">
            <w:pPr>
              <w:jc w:val="center"/>
              <w:rPr>
                <w:color w:val="000000"/>
                <w:sz w:val="20"/>
                <w:szCs w:val="20"/>
              </w:rPr>
            </w:pPr>
            <w:r w:rsidRPr="00A01E68">
              <w:rPr>
                <w:color w:val="000000"/>
                <w:sz w:val="20"/>
                <w:szCs w:val="20"/>
              </w:rPr>
              <w:t>-37.2</w:t>
            </w:r>
          </w:p>
        </w:tc>
        <w:tc>
          <w:tcPr>
            <w:tcW w:w="0" w:type="auto"/>
            <w:noWrap/>
            <w:hideMark/>
          </w:tcPr>
          <w:p w14:paraId="539BD98B" w14:textId="77777777" w:rsidR="00A01E68" w:rsidRPr="00A01E68" w:rsidRDefault="00A01E68" w:rsidP="00A01E68">
            <w:pPr>
              <w:rPr>
                <w:color w:val="000000"/>
                <w:sz w:val="20"/>
                <w:szCs w:val="20"/>
              </w:rPr>
            </w:pPr>
            <w:r w:rsidRPr="00A01E68">
              <w:rPr>
                <w:color w:val="000000"/>
                <w:sz w:val="20"/>
                <w:szCs w:val="20"/>
              </w:rPr>
              <w:t>[-61.7 ; 2.8]</w:t>
            </w:r>
          </w:p>
        </w:tc>
        <w:tc>
          <w:tcPr>
            <w:tcW w:w="0" w:type="auto"/>
            <w:noWrap/>
            <w:hideMark/>
          </w:tcPr>
          <w:p w14:paraId="1CF58344" w14:textId="77777777" w:rsidR="00A01E68" w:rsidRPr="00A01E68" w:rsidRDefault="00A01E68" w:rsidP="001E1325">
            <w:pPr>
              <w:jc w:val="center"/>
              <w:rPr>
                <w:color w:val="000000"/>
                <w:sz w:val="20"/>
                <w:szCs w:val="20"/>
              </w:rPr>
            </w:pPr>
          </w:p>
        </w:tc>
        <w:tc>
          <w:tcPr>
            <w:tcW w:w="0" w:type="auto"/>
            <w:noWrap/>
            <w:hideMark/>
          </w:tcPr>
          <w:p w14:paraId="11B9830D" w14:textId="6F3E2302" w:rsidR="00A01E68" w:rsidRPr="00A01E68" w:rsidRDefault="00A01E68" w:rsidP="00A01E68">
            <w:pPr>
              <w:jc w:val="right"/>
              <w:rPr>
                <w:color w:val="000000"/>
                <w:sz w:val="20"/>
                <w:szCs w:val="20"/>
              </w:rPr>
            </w:pPr>
            <w:r w:rsidRPr="00A01E68">
              <w:rPr>
                <w:color w:val="000000"/>
                <w:sz w:val="20"/>
                <w:szCs w:val="20"/>
              </w:rPr>
              <w:t>-32.3</w:t>
            </w:r>
          </w:p>
        </w:tc>
        <w:tc>
          <w:tcPr>
            <w:tcW w:w="0" w:type="auto"/>
            <w:noWrap/>
            <w:hideMark/>
          </w:tcPr>
          <w:p w14:paraId="14E537CE" w14:textId="77777777" w:rsidR="00A01E68" w:rsidRPr="00A01E68" w:rsidRDefault="00A01E68" w:rsidP="00A01E68">
            <w:pPr>
              <w:rPr>
                <w:color w:val="000000"/>
                <w:sz w:val="20"/>
                <w:szCs w:val="20"/>
              </w:rPr>
            </w:pPr>
            <w:r w:rsidRPr="00A01E68">
              <w:rPr>
                <w:color w:val="000000"/>
                <w:sz w:val="20"/>
                <w:szCs w:val="20"/>
              </w:rPr>
              <w:t>[-61.5 ; 18.9]</w:t>
            </w:r>
          </w:p>
        </w:tc>
        <w:tc>
          <w:tcPr>
            <w:tcW w:w="0" w:type="auto"/>
            <w:noWrap/>
            <w:hideMark/>
          </w:tcPr>
          <w:p w14:paraId="389AA883" w14:textId="77777777" w:rsidR="00A01E68" w:rsidRPr="00A01E68" w:rsidRDefault="00A01E68" w:rsidP="00A01E68">
            <w:pPr>
              <w:jc w:val="right"/>
              <w:rPr>
                <w:color w:val="000000"/>
                <w:sz w:val="20"/>
                <w:szCs w:val="20"/>
              </w:rPr>
            </w:pPr>
          </w:p>
        </w:tc>
        <w:tc>
          <w:tcPr>
            <w:tcW w:w="0" w:type="auto"/>
            <w:noWrap/>
            <w:hideMark/>
          </w:tcPr>
          <w:p w14:paraId="203F78CB" w14:textId="38E9F168" w:rsidR="00A01E68" w:rsidRPr="00A01E68" w:rsidRDefault="00A01E68" w:rsidP="00A01E68">
            <w:pPr>
              <w:jc w:val="right"/>
              <w:rPr>
                <w:color w:val="000000"/>
                <w:sz w:val="20"/>
                <w:szCs w:val="20"/>
              </w:rPr>
            </w:pPr>
            <w:r w:rsidRPr="00A01E68">
              <w:rPr>
                <w:color w:val="000000"/>
                <w:sz w:val="20"/>
                <w:szCs w:val="20"/>
              </w:rPr>
              <w:t>5.8</w:t>
            </w:r>
          </w:p>
        </w:tc>
        <w:tc>
          <w:tcPr>
            <w:tcW w:w="1935" w:type="dxa"/>
            <w:noWrap/>
            <w:hideMark/>
          </w:tcPr>
          <w:p w14:paraId="3E09B6FF" w14:textId="77777777" w:rsidR="00A01E68" w:rsidRPr="00A01E68" w:rsidRDefault="00A01E68" w:rsidP="00A01E68">
            <w:pPr>
              <w:rPr>
                <w:color w:val="000000"/>
                <w:sz w:val="20"/>
                <w:szCs w:val="20"/>
              </w:rPr>
            </w:pPr>
            <w:r w:rsidRPr="00A01E68">
              <w:rPr>
                <w:color w:val="000000"/>
                <w:sz w:val="20"/>
                <w:szCs w:val="20"/>
              </w:rPr>
              <w:t>[-30.3 ; 60.5]</w:t>
            </w:r>
          </w:p>
        </w:tc>
      </w:tr>
      <w:tr w:rsidR="00A01E68" w:rsidRPr="00A01E68" w14:paraId="6177888B" w14:textId="77777777" w:rsidTr="00A01E68">
        <w:trPr>
          <w:trHeight w:val="320"/>
        </w:trPr>
        <w:tc>
          <w:tcPr>
            <w:tcW w:w="0" w:type="auto"/>
            <w:noWrap/>
            <w:hideMark/>
          </w:tcPr>
          <w:p w14:paraId="3D6E3FF5" w14:textId="77777777" w:rsidR="00A01E68" w:rsidRPr="00A01E68" w:rsidRDefault="00A01E68">
            <w:pPr>
              <w:rPr>
                <w:color w:val="000000"/>
                <w:sz w:val="20"/>
                <w:szCs w:val="20"/>
              </w:rPr>
            </w:pPr>
            <w:r w:rsidRPr="00A01E68">
              <w:rPr>
                <w:color w:val="000000"/>
                <w:sz w:val="20"/>
                <w:szCs w:val="20"/>
              </w:rPr>
              <w:t>Body cream</w:t>
            </w:r>
          </w:p>
        </w:tc>
        <w:tc>
          <w:tcPr>
            <w:tcW w:w="0" w:type="auto"/>
            <w:noWrap/>
            <w:hideMark/>
          </w:tcPr>
          <w:p w14:paraId="4998671B" w14:textId="5F9473B4" w:rsidR="00A01E68" w:rsidRPr="00A01E68" w:rsidRDefault="00A01E68" w:rsidP="001E1325">
            <w:pPr>
              <w:jc w:val="center"/>
              <w:rPr>
                <w:color w:val="000000"/>
                <w:sz w:val="20"/>
                <w:szCs w:val="20"/>
              </w:rPr>
            </w:pPr>
            <w:r w:rsidRPr="00A01E68">
              <w:rPr>
                <w:color w:val="000000"/>
                <w:sz w:val="20"/>
                <w:szCs w:val="20"/>
              </w:rPr>
              <w:t>-21.9</w:t>
            </w:r>
          </w:p>
        </w:tc>
        <w:tc>
          <w:tcPr>
            <w:tcW w:w="0" w:type="auto"/>
            <w:noWrap/>
            <w:hideMark/>
          </w:tcPr>
          <w:p w14:paraId="76B84D1F" w14:textId="77777777" w:rsidR="00A01E68" w:rsidRPr="00A01E68" w:rsidRDefault="00A01E68" w:rsidP="00A01E68">
            <w:pPr>
              <w:rPr>
                <w:color w:val="000000"/>
                <w:sz w:val="20"/>
                <w:szCs w:val="20"/>
              </w:rPr>
            </w:pPr>
            <w:r w:rsidRPr="00A01E68">
              <w:rPr>
                <w:color w:val="000000"/>
                <w:sz w:val="20"/>
                <w:szCs w:val="20"/>
              </w:rPr>
              <w:t>[-58.6 ; 47.1]</w:t>
            </w:r>
          </w:p>
        </w:tc>
        <w:tc>
          <w:tcPr>
            <w:tcW w:w="0" w:type="auto"/>
            <w:noWrap/>
            <w:hideMark/>
          </w:tcPr>
          <w:p w14:paraId="1773A80F" w14:textId="77777777" w:rsidR="00A01E68" w:rsidRPr="00A01E68" w:rsidRDefault="00A01E68" w:rsidP="001E1325">
            <w:pPr>
              <w:jc w:val="center"/>
              <w:rPr>
                <w:color w:val="000000"/>
                <w:sz w:val="20"/>
                <w:szCs w:val="20"/>
              </w:rPr>
            </w:pPr>
          </w:p>
        </w:tc>
        <w:tc>
          <w:tcPr>
            <w:tcW w:w="0" w:type="auto"/>
            <w:noWrap/>
            <w:hideMark/>
          </w:tcPr>
          <w:p w14:paraId="4B02FC6C" w14:textId="55F273F9" w:rsidR="00A01E68" w:rsidRPr="00A01E68" w:rsidRDefault="00A01E68" w:rsidP="00A01E68">
            <w:pPr>
              <w:jc w:val="right"/>
              <w:rPr>
                <w:color w:val="000000"/>
                <w:sz w:val="20"/>
                <w:szCs w:val="20"/>
              </w:rPr>
            </w:pPr>
            <w:r w:rsidRPr="00A01E68">
              <w:rPr>
                <w:color w:val="000000"/>
                <w:sz w:val="20"/>
                <w:szCs w:val="20"/>
              </w:rPr>
              <w:t>-2.9</w:t>
            </w:r>
          </w:p>
        </w:tc>
        <w:tc>
          <w:tcPr>
            <w:tcW w:w="0" w:type="auto"/>
            <w:noWrap/>
            <w:hideMark/>
          </w:tcPr>
          <w:p w14:paraId="4C9AA52F" w14:textId="77777777" w:rsidR="00A01E68" w:rsidRPr="00A01E68" w:rsidRDefault="00A01E68" w:rsidP="00A01E68">
            <w:pPr>
              <w:rPr>
                <w:color w:val="000000"/>
                <w:sz w:val="20"/>
                <w:szCs w:val="20"/>
              </w:rPr>
            </w:pPr>
            <w:r w:rsidRPr="00A01E68">
              <w:rPr>
                <w:color w:val="000000"/>
                <w:sz w:val="20"/>
                <w:szCs w:val="20"/>
              </w:rPr>
              <w:t>[-46.8 ; 77.3]</w:t>
            </w:r>
          </w:p>
        </w:tc>
        <w:tc>
          <w:tcPr>
            <w:tcW w:w="0" w:type="auto"/>
            <w:noWrap/>
            <w:hideMark/>
          </w:tcPr>
          <w:p w14:paraId="63BFCFC4" w14:textId="77777777" w:rsidR="00A01E68" w:rsidRPr="00A01E68" w:rsidRDefault="00A01E68" w:rsidP="00A01E68">
            <w:pPr>
              <w:jc w:val="right"/>
              <w:rPr>
                <w:color w:val="000000"/>
                <w:sz w:val="20"/>
                <w:szCs w:val="20"/>
              </w:rPr>
            </w:pPr>
          </w:p>
        </w:tc>
        <w:tc>
          <w:tcPr>
            <w:tcW w:w="0" w:type="auto"/>
            <w:noWrap/>
            <w:hideMark/>
          </w:tcPr>
          <w:p w14:paraId="50928E49" w14:textId="39F8526E" w:rsidR="00A01E68" w:rsidRPr="00A01E68" w:rsidRDefault="00A01E68" w:rsidP="00A01E68">
            <w:pPr>
              <w:jc w:val="right"/>
              <w:rPr>
                <w:color w:val="000000"/>
                <w:sz w:val="20"/>
                <w:szCs w:val="20"/>
              </w:rPr>
            </w:pPr>
            <w:r w:rsidRPr="00A01E68">
              <w:rPr>
                <w:color w:val="000000"/>
                <w:sz w:val="20"/>
                <w:szCs w:val="20"/>
              </w:rPr>
              <w:t>-5.2</w:t>
            </w:r>
          </w:p>
        </w:tc>
        <w:tc>
          <w:tcPr>
            <w:tcW w:w="1935" w:type="dxa"/>
            <w:noWrap/>
            <w:hideMark/>
          </w:tcPr>
          <w:p w14:paraId="21695891" w14:textId="77777777" w:rsidR="00A01E68" w:rsidRPr="00A01E68" w:rsidRDefault="00A01E68" w:rsidP="00A01E68">
            <w:pPr>
              <w:rPr>
                <w:color w:val="000000"/>
                <w:sz w:val="20"/>
                <w:szCs w:val="20"/>
              </w:rPr>
            </w:pPr>
            <w:r w:rsidRPr="00A01E68">
              <w:rPr>
                <w:color w:val="000000"/>
                <w:sz w:val="20"/>
                <w:szCs w:val="20"/>
              </w:rPr>
              <w:t>[-39.5 ; 48.5]</w:t>
            </w:r>
          </w:p>
        </w:tc>
      </w:tr>
      <w:tr w:rsidR="00A01E68" w:rsidRPr="00A01E68" w14:paraId="1536B19D" w14:textId="77777777" w:rsidTr="00A01E68">
        <w:trPr>
          <w:trHeight w:val="320"/>
        </w:trPr>
        <w:tc>
          <w:tcPr>
            <w:tcW w:w="0" w:type="auto"/>
            <w:noWrap/>
            <w:hideMark/>
          </w:tcPr>
          <w:p w14:paraId="41BE1C7B" w14:textId="77777777" w:rsidR="00A01E68" w:rsidRPr="00A01E68" w:rsidRDefault="00A01E68">
            <w:pPr>
              <w:rPr>
                <w:color w:val="000000"/>
                <w:sz w:val="20"/>
                <w:szCs w:val="20"/>
              </w:rPr>
            </w:pPr>
            <w:r w:rsidRPr="00A01E68">
              <w:rPr>
                <w:color w:val="000000"/>
                <w:sz w:val="20"/>
                <w:szCs w:val="20"/>
              </w:rPr>
              <w:t>Conditioner</w:t>
            </w:r>
          </w:p>
        </w:tc>
        <w:tc>
          <w:tcPr>
            <w:tcW w:w="0" w:type="auto"/>
            <w:noWrap/>
            <w:hideMark/>
          </w:tcPr>
          <w:p w14:paraId="3557684F" w14:textId="57583D1B" w:rsidR="00A01E68" w:rsidRPr="00A01E68" w:rsidRDefault="00A01E68" w:rsidP="001E1325">
            <w:pPr>
              <w:jc w:val="center"/>
              <w:rPr>
                <w:color w:val="000000"/>
                <w:sz w:val="20"/>
                <w:szCs w:val="20"/>
              </w:rPr>
            </w:pPr>
            <w:r w:rsidRPr="00A01E68">
              <w:rPr>
                <w:color w:val="000000"/>
                <w:sz w:val="20"/>
                <w:szCs w:val="20"/>
              </w:rPr>
              <w:t>-44.1</w:t>
            </w:r>
          </w:p>
        </w:tc>
        <w:tc>
          <w:tcPr>
            <w:tcW w:w="0" w:type="auto"/>
            <w:noWrap/>
            <w:hideMark/>
          </w:tcPr>
          <w:p w14:paraId="75497F6E" w14:textId="77777777" w:rsidR="00A01E68" w:rsidRPr="00A01E68" w:rsidRDefault="00A01E68" w:rsidP="00A01E68">
            <w:pPr>
              <w:rPr>
                <w:color w:val="000000"/>
                <w:sz w:val="20"/>
                <w:szCs w:val="20"/>
              </w:rPr>
            </w:pPr>
            <w:r w:rsidRPr="00A01E68">
              <w:rPr>
                <w:color w:val="000000"/>
                <w:sz w:val="20"/>
                <w:szCs w:val="20"/>
              </w:rPr>
              <w:t>[-69.6 ; 2.7]</w:t>
            </w:r>
          </w:p>
        </w:tc>
        <w:tc>
          <w:tcPr>
            <w:tcW w:w="0" w:type="auto"/>
            <w:noWrap/>
            <w:hideMark/>
          </w:tcPr>
          <w:p w14:paraId="1FAA8BE9" w14:textId="77777777" w:rsidR="00A01E68" w:rsidRPr="00A01E68" w:rsidRDefault="00A01E68" w:rsidP="001E1325">
            <w:pPr>
              <w:jc w:val="center"/>
              <w:rPr>
                <w:color w:val="000000"/>
                <w:sz w:val="20"/>
                <w:szCs w:val="20"/>
              </w:rPr>
            </w:pPr>
          </w:p>
        </w:tc>
        <w:tc>
          <w:tcPr>
            <w:tcW w:w="0" w:type="auto"/>
            <w:noWrap/>
            <w:hideMark/>
          </w:tcPr>
          <w:p w14:paraId="6CC62150" w14:textId="326EDBC0" w:rsidR="00A01E68" w:rsidRPr="00A01E68" w:rsidRDefault="00A01E68" w:rsidP="00A01E68">
            <w:pPr>
              <w:jc w:val="right"/>
              <w:rPr>
                <w:color w:val="000000"/>
                <w:sz w:val="20"/>
                <w:szCs w:val="20"/>
              </w:rPr>
            </w:pPr>
            <w:r w:rsidRPr="00A01E68">
              <w:rPr>
                <w:color w:val="000000"/>
                <w:sz w:val="20"/>
                <w:szCs w:val="20"/>
              </w:rPr>
              <w:t>-48.8</w:t>
            </w:r>
          </w:p>
        </w:tc>
        <w:tc>
          <w:tcPr>
            <w:tcW w:w="0" w:type="auto"/>
            <w:noWrap/>
            <w:hideMark/>
          </w:tcPr>
          <w:p w14:paraId="07F8F8B2" w14:textId="77777777" w:rsidR="00A01E68" w:rsidRPr="00A01E68" w:rsidRDefault="00A01E68" w:rsidP="00A01E68">
            <w:pPr>
              <w:rPr>
                <w:color w:val="000000"/>
                <w:sz w:val="20"/>
                <w:szCs w:val="20"/>
              </w:rPr>
            </w:pPr>
            <w:r w:rsidRPr="00A01E68">
              <w:rPr>
                <w:color w:val="000000"/>
                <w:sz w:val="20"/>
                <w:szCs w:val="20"/>
              </w:rPr>
              <w:t>[-73.2 ; -2.3]</w:t>
            </w:r>
          </w:p>
        </w:tc>
        <w:tc>
          <w:tcPr>
            <w:tcW w:w="0" w:type="auto"/>
            <w:noWrap/>
            <w:hideMark/>
          </w:tcPr>
          <w:p w14:paraId="7569773D" w14:textId="77777777" w:rsidR="00A01E68" w:rsidRPr="00A01E68" w:rsidRDefault="00A01E68" w:rsidP="00A01E68">
            <w:pPr>
              <w:jc w:val="right"/>
              <w:rPr>
                <w:color w:val="000000"/>
                <w:sz w:val="20"/>
                <w:szCs w:val="20"/>
              </w:rPr>
            </w:pPr>
          </w:p>
        </w:tc>
        <w:tc>
          <w:tcPr>
            <w:tcW w:w="0" w:type="auto"/>
            <w:noWrap/>
            <w:hideMark/>
          </w:tcPr>
          <w:p w14:paraId="6A10504D" w14:textId="78455A2F" w:rsidR="00A01E68" w:rsidRPr="00A01E68" w:rsidRDefault="00A01E68" w:rsidP="00A01E68">
            <w:pPr>
              <w:jc w:val="right"/>
              <w:rPr>
                <w:color w:val="000000"/>
                <w:sz w:val="20"/>
                <w:szCs w:val="20"/>
              </w:rPr>
            </w:pPr>
            <w:r w:rsidRPr="00A01E68">
              <w:rPr>
                <w:color w:val="000000"/>
                <w:sz w:val="20"/>
                <w:szCs w:val="20"/>
              </w:rPr>
              <w:t>-15.7</w:t>
            </w:r>
          </w:p>
        </w:tc>
        <w:tc>
          <w:tcPr>
            <w:tcW w:w="1935" w:type="dxa"/>
            <w:noWrap/>
            <w:hideMark/>
          </w:tcPr>
          <w:p w14:paraId="0EE57E9B" w14:textId="77777777" w:rsidR="00A01E68" w:rsidRPr="00A01E68" w:rsidRDefault="00A01E68" w:rsidP="00A01E68">
            <w:pPr>
              <w:rPr>
                <w:color w:val="000000"/>
                <w:sz w:val="20"/>
                <w:szCs w:val="20"/>
              </w:rPr>
            </w:pPr>
            <w:r w:rsidRPr="00A01E68">
              <w:rPr>
                <w:color w:val="000000"/>
                <w:sz w:val="20"/>
                <w:szCs w:val="20"/>
              </w:rPr>
              <w:t>[-50.7 ; 44.1]</w:t>
            </w:r>
          </w:p>
        </w:tc>
      </w:tr>
      <w:tr w:rsidR="00A01E68" w:rsidRPr="00A01E68" w14:paraId="75567E40" w14:textId="77777777" w:rsidTr="00A01E68">
        <w:trPr>
          <w:trHeight w:val="320"/>
        </w:trPr>
        <w:tc>
          <w:tcPr>
            <w:tcW w:w="0" w:type="auto"/>
            <w:noWrap/>
            <w:hideMark/>
          </w:tcPr>
          <w:p w14:paraId="6E489B70" w14:textId="77777777" w:rsidR="00A01E68" w:rsidRPr="00A01E68" w:rsidRDefault="00A01E68">
            <w:pPr>
              <w:rPr>
                <w:color w:val="000000"/>
                <w:sz w:val="20"/>
                <w:szCs w:val="20"/>
              </w:rPr>
            </w:pPr>
            <w:r w:rsidRPr="00A01E68">
              <w:rPr>
                <w:color w:val="000000"/>
                <w:sz w:val="20"/>
                <w:szCs w:val="20"/>
              </w:rPr>
              <w:t xml:space="preserve">Lip/Chapstick </w:t>
            </w:r>
          </w:p>
        </w:tc>
        <w:tc>
          <w:tcPr>
            <w:tcW w:w="0" w:type="auto"/>
            <w:noWrap/>
            <w:hideMark/>
          </w:tcPr>
          <w:p w14:paraId="72801BDC" w14:textId="3445CEC3" w:rsidR="00A01E68" w:rsidRPr="00A01E68" w:rsidRDefault="00A01E68" w:rsidP="001E1325">
            <w:pPr>
              <w:jc w:val="center"/>
              <w:rPr>
                <w:color w:val="000000"/>
                <w:sz w:val="20"/>
                <w:szCs w:val="20"/>
              </w:rPr>
            </w:pPr>
            <w:r w:rsidRPr="00A01E68">
              <w:rPr>
                <w:color w:val="000000"/>
                <w:sz w:val="20"/>
                <w:szCs w:val="20"/>
              </w:rPr>
              <w:t>-44.9</w:t>
            </w:r>
          </w:p>
        </w:tc>
        <w:tc>
          <w:tcPr>
            <w:tcW w:w="0" w:type="auto"/>
            <w:noWrap/>
            <w:hideMark/>
          </w:tcPr>
          <w:p w14:paraId="37B9B0A6" w14:textId="77777777" w:rsidR="00A01E68" w:rsidRPr="00A01E68" w:rsidRDefault="00A01E68" w:rsidP="00A01E68">
            <w:pPr>
              <w:rPr>
                <w:color w:val="000000"/>
                <w:sz w:val="20"/>
                <w:szCs w:val="20"/>
              </w:rPr>
            </w:pPr>
            <w:r w:rsidRPr="00A01E68">
              <w:rPr>
                <w:color w:val="000000"/>
                <w:sz w:val="20"/>
                <w:szCs w:val="20"/>
              </w:rPr>
              <w:t>[-67.6 ; -6.5]</w:t>
            </w:r>
          </w:p>
        </w:tc>
        <w:tc>
          <w:tcPr>
            <w:tcW w:w="0" w:type="auto"/>
            <w:noWrap/>
            <w:hideMark/>
          </w:tcPr>
          <w:p w14:paraId="69BA8F2B" w14:textId="77777777" w:rsidR="00A01E68" w:rsidRPr="00A01E68" w:rsidRDefault="00A01E68" w:rsidP="001E1325">
            <w:pPr>
              <w:jc w:val="center"/>
              <w:rPr>
                <w:color w:val="000000"/>
                <w:sz w:val="20"/>
                <w:szCs w:val="20"/>
              </w:rPr>
            </w:pPr>
          </w:p>
        </w:tc>
        <w:tc>
          <w:tcPr>
            <w:tcW w:w="0" w:type="auto"/>
            <w:noWrap/>
            <w:hideMark/>
          </w:tcPr>
          <w:p w14:paraId="35134DAC" w14:textId="7E5F089D" w:rsidR="00A01E68" w:rsidRPr="00A01E68" w:rsidRDefault="00A01E68" w:rsidP="00A01E68">
            <w:pPr>
              <w:jc w:val="right"/>
              <w:rPr>
                <w:color w:val="000000"/>
                <w:sz w:val="20"/>
                <w:szCs w:val="20"/>
              </w:rPr>
            </w:pPr>
            <w:r w:rsidRPr="00A01E68">
              <w:rPr>
                <w:color w:val="000000"/>
                <w:sz w:val="20"/>
                <w:szCs w:val="20"/>
              </w:rPr>
              <w:t>-41.6</w:t>
            </w:r>
          </w:p>
        </w:tc>
        <w:tc>
          <w:tcPr>
            <w:tcW w:w="0" w:type="auto"/>
            <w:noWrap/>
            <w:hideMark/>
          </w:tcPr>
          <w:p w14:paraId="40978C49" w14:textId="77777777" w:rsidR="00A01E68" w:rsidRPr="00A01E68" w:rsidRDefault="00A01E68" w:rsidP="00A01E68">
            <w:pPr>
              <w:rPr>
                <w:color w:val="000000"/>
                <w:sz w:val="20"/>
                <w:szCs w:val="20"/>
              </w:rPr>
            </w:pPr>
            <w:r w:rsidRPr="00A01E68">
              <w:rPr>
                <w:color w:val="000000"/>
                <w:sz w:val="20"/>
                <w:szCs w:val="20"/>
              </w:rPr>
              <w:t>[-66.7 ; 2.6]</w:t>
            </w:r>
          </w:p>
        </w:tc>
        <w:tc>
          <w:tcPr>
            <w:tcW w:w="0" w:type="auto"/>
            <w:noWrap/>
            <w:hideMark/>
          </w:tcPr>
          <w:p w14:paraId="10EDAD55" w14:textId="77777777" w:rsidR="00A01E68" w:rsidRPr="00A01E68" w:rsidRDefault="00A01E68" w:rsidP="00A01E68">
            <w:pPr>
              <w:jc w:val="right"/>
              <w:rPr>
                <w:color w:val="000000"/>
                <w:sz w:val="20"/>
                <w:szCs w:val="20"/>
              </w:rPr>
            </w:pPr>
          </w:p>
        </w:tc>
        <w:tc>
          <w:tcPr>
            <w:tcW w:w="0" w:type="auto"/>
            <w:noWrap/>
            <w:hideMark/>
          </w:tcPr>
          <w:p w14:paraId="091F3D12" w14:textId="39B9EDA3" w:rsidR="00A01E68" w:rsidRPr="00A01E68" w:rsidRDefault="00A01E68" w:rsidP="00A01E68">
            <w:pPr>
              <w:jc w:val="right"/>
              <w:rPr>
                <w:color w:val="000000"/>
                <w:sz w:val="20"/>
                <w:szCs w:val="20"/>
              </w:rPr>
            </w:pPr>
            <w:r w:rsidRPr="00A01E68">
              <w:rPr>
                <w:color w:val="000000"/>
                <w:sz w:val="20"/>
                <w:szCs w:val="20"/>
              </w:rPr>
              <w:t>8.0</w:t>
            </w:r>
          </w:p>
        </w:tc>
        <w:tc>
          <w:tcPr>
            <w:tcW w:w="1935" w:type="dxa"/>
            <w:noWrap/>
            <w:hideMark/>
          </w:tcPr>
          <w:p w14:paraId="0E768EF1" w14:textId="77777777" w:rsidR="00A01E68" w:rsidRPr="00A01E68" w:rsidRDefault="00A01E68" w:rsidP="00A01E68">
            <w:pPr>
              <w:rPr>
                <w:color w:val="000000"/>
                <w:sz w:val="20"/>
                <w:szCs w:val="20"/>
              </w:rPr>
            </w:pPr>
            <w:r w:rsidRPr="00A01E68">
              <w:rPr>
                <w:color w:val="000000"/>
                <w:sz w:val="20"/>
                <w:szCs w:val="20"/>
              </w:rPr>
              <w:t>[-32.7 ; 73.4]</w:t>
            </w:r>
          </w:p>
        </w:tc>
      </w:tr>
      <w:tr w:rsidR="00A01E68" w:rsidRPr="00A01E68" w14:paraId="627AB03B" w14:textId="77777777" w:rsidTr="00A01E68">
        <w:trPr>
          <w:trHeight w:val="320"/>
        </w:trPr>
        <w:tc>
          <w:tcPr>
            <w:tcW w:w="0" w:type="auto"/>
            <w:noWrap/>
            <w:hideMark/>
          </w:tcPr>
          <w:p w14:paraId="12366120" w14:textId="77777777" w:rsidR="00A01E68" w:rsidRPr="00A01E68" w:rsidRDefault="00A01E68">
            <w:pPr>
              <w:rPr>
                <w:color w:val="000000"/>
                <w:sz w:val="20"/>
                <w:szCs w:val="20"/>
              </w:rPr>
            </w:pPr>
            <w:r w:rsidRPr="00A01E68">
              <w:rPr>
                <w:color w:val="000000"/>
                <w:sz w:val="20"/>
                <w:szCs w:val="20"/>
              </w:rPr>
              <w:t>Perfume</w:t>
            </w:r>
          </w:p>
        </w:tc>
        <w:tc>
          <w:tcPr>
            <w:tcW w:w="0" w:type="auto"/>
            <w:noWrap/>
            <w:hideMark/>
          </w:tcPr>
          <w:p w14:paraId="4B38D67A" w14:textId="683D8018" w:rsidR="00A01E68" w:rsidRPr="00A01E68" w:rsidRDefault="00A01E68" w:rsidP="001E1325">
            <w:pPr>
              <w:jc w:val="center"/>
              <w:rPr>
                <w:color w:val="000000"/>
                <w:sz w:val="20"/>
                <w:szCs w:val="20"/>
              </w:rPr>
            </w:pPr>
            <w:r w:rsidRPr="00A01E68">
              <w:rPr>
                <w:color w:val="000000"/>
                <w:sz w:val="20"/>
                <w:szCs w:val="20"/>
              </w:rPr>
              <w:t>-35.7</w:t>
            </w:r>
          </w:p>
        </w:tc>
        <w:tc>
          <w:tcPr>
            <w:tcW w:w="0" w:type="auto"/>
            <w:noWrap/>
            <w:hideMark/>
          </w:tcPr>
          <w:p w14:paraId="5E88D598" w14:textId="77777777" w:rsidR="00A01E68" w:rsidRPr="00A01E68" w:rsidRDefault="00A01E68" w:rsidP="00A01E68">
            <w:pPr>
              <w:rPr>
                <w:color w:val="000000"/>
                <w:sz w:val="20"/>
                <w:szCs w:val="20"/>
              </w:rPr>
            </w:pPr>
            <w:r w:rsidRPr="00A01E68">
              <w:rPr>
                <w:color w:val="000000"/>
                <w:sz w:val="20"/>
                <w:szCs w:val="20"/>
              </w:rPr>
              <w:t>[-64.8 ; 17.5]</w:t>
            </w:r>
          </w:p>
        </w:tc>
        <w:tc>
          <w:tcPr>
            <w:tcW w:w="0" w:type="auto"/>
            <w:noWrap/>
            <w:hideMark/>
          </w:tcPr>
          <w:p w14:paraId="427708CD" w14:textId="77777777" w:rsidR="00A01E68" w:rsidRPr="00A01E68" w:rsidRDefault="00A01E68" w:rsidP="001E1325">
            <w:pPr>
              <w:jc w:val="center"/>
              <w:rPr>
                <w:color w:val="000000"/>
                <w:sz w:val="20"/>
                <w:szCs w:val="20"/>
              </w:rPr>
            </w:pPr>
          </w:p>
        </w:tc>
        <w:tc>
          <w:tcPr>
            <w:tcW w:w="0" w:type="auto"/>
            <w:noWrap/>
            <w:hideMark/>
          </w:tcPr>
          <w:p w14:paraId="6B997F7B" w14:textId="24EA5A6B" w:rsidR="00A01E68" w:rsidRPr="00A01E68" w:rsidRDefault="00A01E68" w:rsidP="00A01E68">
            <w:pPr>
              <w:jc w:val="right"/>
              <w:rPr>
                <w:color w:val="000000"/>
                <w:sz w:val="20"/>
                <w:szCs w:val="20"/>
              </w:rPr>
            </w:pPr>
            <w:r w:rsidRPr="00A01E68">
              <w:rPr>
                <w:color w:val="000000"/>
                <w:sz w:val="20"/>
                <w:szCs w:val="20"/>
              </w:rPr>
              <w:t>33.4</w:t>
            </w:r>
          </w:p>
        </w:tc>
        <w:tc>
          <w:tcPr>
            <w:tcW w:w="0" w:type="auto"/>
            <w:gridSpan w:val="2"/>
            <w:noWrap/>
            <w:hideMark/>
          </w:tcPr>
          <w:p w14:paraId="7ABC77CF" w14:textId="77777777" w:rsidR="00A01E68" w:rsidRPr="00A01E68" w:rsidRDefault="00A01E68" w:rsidP="00A01E68">
            <w:pPr>
              <w:rPr>
                <w:color w:val="000000"/>
                <w:sz w:val="20"/>
                <w:szCs w:val="20"/>
              </w:rPr>
            </w:pPr>
            <w:r w:rsidRPr="00A01E68">
              <w:rPr>
                <w:color w:val="000000"/>
                <w:sz w:val="20"/>
                <w:szCs w:val="20"/>
              </w:rPr>
              <w:t>[-32.7 ; 164.6]</w:t>
            </w:r>
          </w:p>
        </w:tc>
        <w:tc>
          <w:tcPr>
            <w:tcW w:w="0" w:type="auto"/>
            <w:noWrap/>
            <w:hideMark/>
          </w:tcPr>
          <w:p w14:paraId="2B4D3038" w14:textId="63600A67" w:rsidR="00A01E68" w:rsidRPr="00A01E68" w:rsidRDefault="00A01E68" w:rsidP="00A01E68">
            <w:pPr>
              <w:jc w:val="right"/>
              <w:rPr>
                <w:color w:val="000000"/>
                <w:sz w:val="20"/>
                <w:szCs w:val="20"/>
              </w:rPr>
            </w:pPr>
            <w:r w:rsidRPr="00A01E68">
              <w:rPr>
                <w:color w:val="000000"/>
                <w:sz w:val="20"/>
                <w:szCs w:val="20"/>
              </w:rPr>
              <w:t>50.7</w:t>
            </w:r>
          </w:p>
        </w:tc>
        <w:tc>
          <w:tcPr>
            <w:tcW w:w="1935" w:type="dxa"/>
            <w:noWrap/>
            <w:hideMark/>
          </w:tcPr>
          <w:p w14:paraId="4B3F9D19" w14:textId="77777777" w:rsidR="00A01E68" w:rsidRPr="00A01E68" w:rsidRDefault="00A01E68" w:rsidP="00A01E68">
            <w:pPr>
              <w:rPr>
                <w:color w:val="000000"/>
                <w:sz w:val="20"/>
                <w:szCs w:val="20"/>
              </w:rPr>
            </w:pPr>
            <w:r w:rsidRPr="00A01E68">
              <w:rPr>
                <w:color w:val="000000"/>
                <w:sz w:val="20"/>
                <w:szCs w:val="20"/>
              </w:rPr>
              <w:t>[-14.9 ; 167.0]</w:t>
            </w:r>
          </w:p>
        </w:tc>
      </w:tr>
      <w:tr w:rsidR="00A01E68" w:rsidRPr="00A01E68" w14:paraId="2E588AB3" w14:textId="77777777" w:rsidTr="00A01E68">
        <w:trPr>
          <w:trHeight w:val="320"/>
        </w:trPr>
        <w:tc>
          <w:tcPr>
            <w:tcW w:w="0" w:type="auto"/>
            <w:noWrap/>
            <w:hideMark/>
          </w:tcPr>
          <w:p w14:paraId="17C7B3B5" w14:textId="77777777" w:rsidR="00A01E68" w:rsidRPr="00A01E68" w:rsidRDefault="00A01E68">
            <w:pPr>
              <w:rPr>
                <w:color w:val="000000"/>
                <w:sz w:val="20"/>
                <w:szCs w:val="20"/>
              </w:rPr>
            </w:pPr>
            <w:r w:rsidRPr="00A01E68">
              <w:rPr>
                <w:color w:val="000000"/>
                <w:sz w:val="20"/>
                <w:szCs w:val="20"/>
              </w:rPr>
              <w:t xml:space="preserve">Contour </w:t>
            </w:r>
          </w:p>
        </w:tc>
        <w:tc>
          <w:tcPr>
            <w:tcW w:w="0" w:type="auto"/>
            <w:noWrap/>
            <w:hideMark/>
          </w:tcPr>
          <w:p w14:paraId="6345EC49" w14:textId="0BB7EC3F" w:rsidR="00A01E68" w:rsidRPr="00A01E68" w:rsidRDefault="00A01E68" w:rsidP="001E1325">
            <w:pPr>
              <w:jc w:val="center"/>
              <w:rPr>
                <w:color w:val="000000"/>
                <w:sz w:val="20"/>
                <w:szCs w:val="20"/>
              </w:rPr>
            </w:pPr>
            <w:r w:rsidRPr="00A01E68">
              <w:rPr>
                <w:color w:val="000000"/>
                <w:sz w:val="20"/>
                <w:szCs w:val="20"/>
              </w:rPr>
              <w:t>-16.2</w:t>
            </w:r>
          </w:p>
        </w:tc>
        <w:tc>
          <w:tcPr>
            <w:tcW w:w="0" w:type="auto"/>
            <w:noWrap/>
            <w:hideMark/>
          </w:tcPr>
          <w:p w14:paraId="0C869BF1" w14:textId="77777777" w:rsidR="00A01E68" w:rsidRPr="00A01E68" w:rsidRDefault="00A01E68" w:rsidP="00A01E68">
            <w:pPr>
              <w:rPr>
                <w:color w:val="000000"/>
                <w:sz w:val="20"/>
                <w:szCs w:val="20"/>
              </w:rPr>
            </w:pPr>
            <w:r w:rsidRPr="00A01E68">
              <w:rPr>
                <w:color w:val="000000"/>
                <w:sz w:val="20"/>
                <w:szCs w:val="20"/>
              </w:rPr>
              <w:t>[-54.5 ; 54.4]</w:t>
            </w:r>
          </w:p>
        </w:tc>
        <w:tc>
          <w:tcPr>
            <w:tcW w:w="0" w:type="auto"/>
            <w:noWrap/>
            <w:hideMark/>
          </w:tcPr>
          <w:p w14:paraId="231923DA" w14:textId="77777777" w:rsidR="00A01E68" w:rsidRPr="00A01E68" w:rsidRDefault="00A01E68" w:rsidP="001E1325">
            <w:pPr>
              <w:jc w:val="center"/>
              <w:rPr>
                <w:color w:val="000000"/>
                <w:sz w:val="20"/>
                <w:szCs w:val="20"/>
              </w:rPr>
            </w:pPr>
          </w:p>
        </w:tc>
        <w:tc>
          <w:tcPr>
            <w:tcW w:w="0" w:type="auto"/>
            <w:noWrap/>
            <w:hideMark/>
          </w:tcPr>
          <w:p w14:paraId="1681179F" w14:textId="4C2DA0F0" w:rsidR="00A01E68" w:rsidRPr="00A01E68" w:rsidRDefault="00A01E68" w:rsidP="00A01E68">
            <w:pPr>
              <w:jc w:val="right"/>
              <w:rPr>
                <w:color w:val="000000"/>
                <w:sz w:val="20"/>
                <w:szCs w:val="20"/>
              </w:rPr>
            </w:pPr>
            <w:r w:rsidRPr="00A01E68">
              <w:rPr>
                <w:color w:val="000000"/>
                <w:sz w:val="20"/>
                <w:szCs w:val="20"/>
              </w:rPr>
              <w:t>-53.4</w:t>
            </w:r>
          </w:p>
        </w:tc>
        <w:tc>
          <w:tcPr>
            <w:tcW w:w="0" w:type="auto"/>
            <w:noWrap/>
            <w:hideMark/>
          </w:tcPr>
          <w:p w14:paraId="7173F5CB" w14:textId="77777777" w:rsidR="00A01E68" w:rsidRPr="00A01E68" w:rsidRDefault="00A01E68" w:rsidP="00A01E68">
            <w:pPr>
              <w:rPr>
                <w:color w:val="000000"/>
                <w:sz w:val="20"/>
                <w:szCs w:val="20"/>
              </w:rPr>
            </w:pPr>
            <w:r w:rsidRPr="00A01E68">
              <w:rPr>
                <w:color w:val="000000"/>
                <w:sz w:val="20"/>
                <w:szCs w:val="20"/>
              </w:rPr>
              <w:t>[-77.3 ; -4.5]</w:t>
            </w:r>
          </w:p>
        </w:tc>
        <w:tc>
          <w:tcPr>
            <w:tcW w:w="0" w:type="auto"/>
            <w:noWrap/>
            <w:hideMark/>
          </w:tcPr>
          <w:p w14:paraId="08A94E15" w14:textId="77777777" w:rsidR="00A01E68" w:rsidRPr="00A01E68" w:rsidRDefault="00A01E68" w:rsidP="00A01E68">
            <w:pPr>
              <w:jc w:val="right"/>
              <w:rPr>
                <w:color w:val="000000"/>
                <w:sz w:val="20"/>
                <w:szCs w:val="20"/>
              </w:rPr>
            </w:pPr>
          </w:p>
        </w:tc>
        <w:tc>
          <w:tcPr>
            <w:tcW w:w="0" w:type="auto"/>
            <w:noWrap/>
            <w:hideMark/>
          </w:tcPr>
          <w:p w14:paraId="62252D4E" w14:textId="1CF8863B" w:rsidR="00A01E68" w:rsidRPr="00A01E68" w:rsidRDefault="00A01E68" w:rsidP="00A01E68">
            <w:pPr>
              <w:jc w:val="right"/>
              <w:rPr>
                <w:color w:val="000000"/>
                <w:sz w:val="20"/>
                <w:szCs w:val="20"/>
              </w:rPr>
            </w:pPr>
            <w:r w:rsidRPr="00A01E68">
              <w:rPr>
                <w:color w:val="000000"/>
                <w:sz w:val="20"/>
                <w:szCs w:val="20"/>
              </w:rPr>
              <w:t>-26.5</w:t>
            </w:r>
          </w:p>
        </w:tc>
        <w:tc>
          <w:tcPr>
            <w:tcW w:w="1935" w:type="dxa"/>
            <w:noWrap/>
            <w:hideMark/>
          </w:tcPr>
          <w:p w14:paraId="4747F396" w14:textId="77777777" w:rsidR="00A01E68" w:rsidRPr="00A01E68" w:rsidRDefault="00A01E68" w:rsidP="00A01E68">
            <w:pPr>
              <w:rPr>
                <w:color w:val="000000"/>
                <w:sz w:val="20"/>
                <w:szCs w:val="20"/>
              </w:rPr>
            </w:pPr>
            <w:r w:rsidRPr="00A01E68">
              <w:rPr>
                <w:color w:val="000000"/>
                <w:sz w:val="20"/>
                <w:szCs w:val="20"/>
              </w:rPr>
              <w:t>[-56.8 ; 25.3]</w:t>
            </w:r>
          </w:p>
        </w:tc>
      </w:tr>
      <w:tr w:rsidR="00A01E68" w:rsidRPr="00A01E68" w14:paraId="795D8056" w14:textId="77777777" w:rsidTr="00A01E68">
        <w:trPr>
          <w:trHeight w:val="320"/>
        </w:trPr>
        <w:tc>
          <w:tcPr>
            <w:tcW w:w="0" w:type="auto"/>
            <w:noWrap/>
            <w:hideMark/>
          </w:tcPr>
          <w:p w14:paraId="15CDBA44" w14:textId="77777777" w:rsidR="00A01E68" w:rsidRPr="00A01E68" w:rsidRDefault="00A01E68">
            <w:pPr>
              <w:rPr>
                <w:color w:val="000000"/>
                <w:sz w:val="20"/>
                <w:szCs w:val="20"/>
              </w:rPr>
            </w:pPr>
            <w:r w:rsidRPr="00A01E68">
              <w:rPr>
                <w:color w:val="000000"/>
                <w:sz w:val="20"/>
                <w:szCs w:val="20"/>
              </w:rPr>
              <w:t xml:space="preserve">Facial cleanser </w:t>
            </w:r>
          </w:p>
        </w:tc>
        <w:tc>
          <w:tcPr>
            <w:tcW w:w="0" w:type="auto"/>
            <w:noWrap/>
            <w:hideMark/>
          </w:tcPr>
          <w:p w14:paraId="106F6FE3" w14:textId="5A1502BA" w:rsidR="00A01E68" w:rsidRPr="00A01E68" w:rsidRDefault="00A01E68" w:rsidP="001E1325">
            <w:pPr>
              <w:jc w:val="center"/>
              <w:rPr>
                <w:color w:val="000000"/>
                <w:sz w:val="20"/>
                <w:szCs w:val="20"/>
              </w:rPr>
            </w:pPr>
            <w:r w:rsidRPr="00A01E68">
              <w:rPr>
                <w:color w:val="000000"/>
                <w:sz w:val="20"/>
                <w:szCs w:val="20"/>
              </w:rPr>
              <w:t>-26.9</w:t>
            </w:r>
          </w:p>
        </w:tc>
        <w:tc>
          <w:tcPr>
            <w:tcW w:w="0" w:type="auto"/>
            <w:noWrap/>
            <w:hideMark/>
          </w:tcPr>
          <w:p w14:paraId="1E241F40" w14:textId="77777777" w:rsidR="00A01E68" w:rsidRPr="00A01E68" w:rsidRDefault="00A01E68" w:rsidP="00A01E68">
            <w:pPr>
              <w:rPr>
                <w:color w:val="000000"/>
                <w:sz w:val="20"/>
                <w:szCs w:val="20"/>
              </w:rPr>
            </w:pPr>
            <w:r w:rsidRPr="00A01E68">
              <w:rPr>
                <w:color w:val="000000"/>
                <w:sz w:val="20"/>
                <w:szCs w:val="20"/>
              </w:rPr>
              <w:t>[-65.3 ; 53.9]</w:t>
            </w:r>
          </w:p>
        </w:tc>
        <w:tc>
          <w:tcPr>
            <w:tcW w:w="0" w:type="auto"/>
            <w:noWrap/>
            <w:hideMark/>
          </w:tcPr>
          <w:p w14:paraId="6ACF8E2C" w14:textId="77777777" w:rsidR="00A01E68" w:rsidRPr="00A01E68" w:rsidRDefault="00A01E68" w:rsidP="001E1325">
            <w:pPr>
              <w:jc w:val="center"/>
              <w:rPr>
                <w:color w:val="000000"/>
                <w:sz w:val="20"/>
                <w:szCs w:val="20"/>
              </w:rPr>
            </w:pPr>
          </w:p>
        </w:tc>
        <w:tc>
          <w:tcPr>
            <w:tcW w:w="0" w:type="auto"/>
            <w:noWrap/>
            <w:hideMark/>
          </w:tcPr>
          <w:p w14:paraId="378E2978" w14:textId="4183FBBA" w:rsidR="00A01E68" w:rsidRPr="00A01E68" w:rsidRDefault="00A01E68" w:rsidP="00A01E68">
            <w:pPr>
              <w:jc w:val="right"/>
              <w:rPr>
                <w:color w:val="000000"/>
                <w:sz w:val="20"/>
                <w:szCs w:val="20"/>
              </w:rPr>
            </w:pPr>
            <w:r w:rsidRPr="00A01E68">
              <w:rPr>
                <w:color w:val="000000"/>
                <w:sz w:val="20"/>
                <w:szCs w:val="20"/>
              </w:rPr>
              <w:t>-12.8</w:t>
            </w:r>
          </w:p>
        </w:tc>
        <w:tc>
          <w:tcPr>
            <w:tcW w:w="0" w:type="auto"/>
            <w:noWrap/>
            <w:hideMark/>
          </w:tcPr>
          <w:p w14:paraId="63D9A141" w14:textId="77777777" w:rsidR="00A01E68" w:rsidRPr="00A01E68" w:rsidRDefault="00A01E68" w:rsidP="00A01E68">
            <w:pPr>
              <w:rPr>
                <w:color w:val="000000"/>
                <w:sz w:val="20"/>
                <w:szCs w:val="20"/>
              </w:rPr>
            </w:pPr>
            <w:r w:rsidRPr="00A01E68">
              <w:rPr>
                <w:color w:val="000000"/>
                <w:sz w:val="20"/>
                <w:szCs w:val="20"/>
              </w:rPr>
              <w:t>[-56.5 ; 75.2]</w:t>
            </w:r>
          </w:p>
        </w:tc>
        <w:tc>
          <w:tcPr>
            <w:tcW w:w="0" w:type="auto"/>
            <w:noWrap/>
            <w:hideMark/>
          </w:tcPr>
          <w:p w14:paraId="2F0C3173" w14:textId="77777777" w:rsidR="00A01E68" w:rsidRPr="00A01E68" w:rsidRDefault="00A01E68" w:rsidP="00A01E68">
            <w:pPr>
              <w:jc w:val="right"/>
              <w:rPr>
                <w:color w:val="000000"/>
                <w:sz w:val="20"/>
                <w:szCs w:val="20"/>
              </w:rPr>
            </w:pPr>
          </w:p>
        </w:tc>
        <w:tc>
          <w:tcPr>
            <w:tcW w:w="0" w:type="auto"/>
            <w:noWrap/>
            <w:hideMark/>
          </w:tcPr>
          <w:p w14:paraId="01D1E5C4" w14:textId="2B274BFD" w:rsidR="00A01E68" w:rsidRPr="00A01E68" w:rsidRDefault="00A01E68" w:rsidP="00A01E68">
            <w:pPr>
              <w:jc w:val="right"/>
              <w:rPr>
                <w:color w:val="000000"/>
                <w:sz w:val="20"/>
                <w:szCs w:val="20"/>
              </w:rPr>
            </w:pPr>
            <w:r w:rsidRPr="00A01E68">
              <w:rPr>
                <w:color w:val="000000"/>
                <w:sz w:val="20"/>
                <w:szCs w:val="20"/>
              </w:rPr>
              <w:t>2.9</w:t>
            </w:r>
          </w:p>
        </w:tc>
        <w:tc>
          <w:tcPr>
            <w:tcW w:w="1935" w:type="dxa"/>
            <w:noWrap/>
            <w:hideMark/>
          </w:tcPr>
          <w:p w14:paraId="6C6853A3" w14:textId="77777777" w:rsidR="00A01E68" w:rsidRPr="00A01E68" w:rsidRDefault="00A01E68" w:rsidP="00A01E68">
            <w:pPr>
              <w:rPr>
                <w:color w:val="000000"/>
                <w:sz w:val="20"/>
                <w:szCs w:val="20"/>
              </w:rPr>
            </w:pPr>
            <w:r w:rsidRPr="00A01E68">
              <w:rPr>
                <w:color w:val="000000"/>
                <w:sz w:val="20"/>
                <w:szCs w:val="20"/>
              </w:rPr>
              <w:t>[-45.0 ; 92.5]</w:t>
            </w:r>
          </w:p>
        </w:tc>
      </w:tr>
      <w:tr w:rsidR="00A01E68" w:rsidRPr="00A01E68" w14:paraId="64010081" w14:textId="77777777" w:rsidTr="00A01E68">
        <w:trPr>
          <w:trHeight w:val="320"/>
        </w:trPr>
        <w:tc>
          <w:tcPr>
            <w:tcW w:w="0" w:type="auto"/>
            <w:noWrap/>
            <w:hideMark/>
          </w:tcPr>
          <w:p w14:paraId="13115835" w14:textId="77777777" w:rsidR="00A01E68" w:rsidRPr="00A01E68" w:rsidRDefault="00A01E68">
            <w:pPr>
              <w:rPr>
                <w:color w:val="000000"/>
                <w:sz w:val="20"/>
                <w:szCs w:val="20"/>
              </w:rPr>
            </w:pPr>
            <w:r w:rsidRPr="00A01E68">
              <w:rPr>
                <w:color w:val="000000"/>
                <w:sz w:val="20"/>
                <w:szCs w:val="20"/>
              </w:rPr>
              <w:t xml:space="preserve">Anti-stretchmarks' cream </w:t>
            </w:r>
          </w:p>
        </w:tc>
        <w:tc>
          <w:tcPr>
            <w:tcW w:w="0" w:type="auto"/>
            <w:noWrap/>
            <w:hideMark/>
          </w:tcPr>
          <w:p w14:paraId="1B71B190" w14:textId="5DC85CCD" w:rsidR="00A01E68" w:rsidRPr="00A01E68" w:rsidRDefault="00A01E68" w:rsidP="001E1325">
            <w:pPr>
              <w:jc w:val="center"/>
              <w:rPr>
                <w:color w:val="000000"/>
                <w:sz w:val="20"/>
                <w:szCs w:val="20"/>
              </w:rPr>
            </w:pPr>
            <w:r w:rsidRPr="00A01E68">
              <w:rPr>
                <w:color w:val="000000"/>
                <w:sz w:val="20"/>
                <w:szCs w:val="20"/>
              </w:rPr>
              <w:t>3.4</w:t>
            </w:r>
          </w:p>
        </w:tc>
        <w:tc>
          <w:tcPr>
            <w:tcW w:w="0" w:type="auto"/>
            <w:noWrap/>
            <w:hideMark/>
          </w:tcPr>
          <w:p w14:paraId="73B59FA6" w14:textId="77777777" w:rsidR="00A01E68" w:rsidRPr="00A01E68" w:rsidRDefault="00A01E68" w:rsidP="00A01E68">
            <w:pPr>
              <w:rPr>
                <w:color w:val="000000"/>
                <w:sz w:val="20"/>
                <w:szCs w:val="20"/>
              </w:rPr>
            </w:pPr>
            <w:r w:rsidRPr="00A01E68">
              <w:rPr>
                <w:color w:val="000000"/>
                <w:sz w:val="20"/>
                <w:szCs w:val="20"/>
              </w:rPr>
              <w:t>[-60.5 ; 170.5]</w:t>
            </w:r>
          </w:p>
        </w:tc>
        <w:tc>
          <w:tcPr>
            <w:tcW w:w="0" w:type="auto"/>
            <w:noWrap/>
            <w:hideMark/>
          </w:tcPr>
          <w:p w14:paraId="19BAA84E" w14:textId="77777777" w:rsidR="00A01E68" w:rsidRPr="00A01E68" w:rsidRDefault="00A01E68" w:rsidP="001E1325">
            <w:pPr>
              <w:jc w:val="center"/>
              <w:rPr>
                <w:color w:val="000000"/>
                <w:sz w:val="20"/>
                <w:szCs w:val="20"/>
              </w:rPr>
            </w:pPr>
          </w:p>
        </w:tc>
        <w:tc>
          <w:tcPr>
            <w:tcW w:w="0" w:type="auto"/>
            <w:noWrap/>
            <w:hideMark/>
          </w:tcPr>
          <w:p w14:paraId="28D77BB3" w14:textId="265EB782" w:rsidR="00A01E68" w:rsidRPr="00A01E68" w:rsidRDefault="00A01E68" w:rsidP="00A01E68">
            <w:pPr>
              <w:jc w:val="right"/>
              <w:rPr>
                <w:color w:val="000000"/>
                <w:sz w:val="20"/>
                <w:szCs w:val="20"/>
              </w:rPr>
            </w:pPr>
            <w:r w:rsidRPr="00A01E68">
              <w:rPr>
                <w:color w:val="000000"/>
                <w:sz w:val="20"/>
                <w:szCs w:val="20"/>
              </w:rPr>
              <w:t>-50.1</w:t>
            </w:r>
          </w:p>
        </w:tc>
        <w:tc>
          <w:tcPr>
            <w:tcW w:w="0" w:type="auto"/>
            <w:noWrap/>
            <w:hideMark/>
          </w:tcPr>
          <w:p w14:paraId="6DB140D1" w14:textId="77777777" w:rsidR="00A01E68" w:rsidRPr="00A01E68" w:rsidRDefault="00A01E68" w:rsidP="00A01E68">
            <w:pPr>
              <w:rPr>
                <w:color w:val="000000"/>
                <w:sz w:val="20"/>
                <w:szCs w:val="20"/>
              </w:rPr>
            </w:pPr>
            <w:r w:rsidRPr="00A01E68">
              <w:rPr>
                <w:color w:val="000000"/>
                <w:sz w:val="20"/>
                <w:szCs w:val="20"/>
              </w:rPr>
              <w:t>[-81.3 ; 32.9]</w:t>
            </w:r>
          </w:p>
        </w:tc>
        <w:tc>
          <w:tcPr>
            <w:tcW w:w="0" w:type="auto"/>
            <w:noWrap/>
            <w:hideMark/>
          </w:tcPr>
          <w:p w14:paraId="44107402" w14:textId="77777777" w:rsidR="00A01E68" w:rsidRPr="00A01E68" w:rsidRDefault="00A01E68" w:rsidP="00A01E68">
            <w:pPr>
              <w:jc w:val="right"/>
              <w:rPr>
                <w:color w:val="000000"/>
                <w:sz w:val="20"/>
                <w:szCs w:val="20"/>
              </w:rPr>
            </w:pPr>
          </w:p>
        </w:tc>
        <w:tc>
          <w:tcPr>
            <w:tcW w:w="0" w:type="auto"/>
            <w:noWrap/>
            <w:hideMark/>
          </w:tcPr>
          <w:p w14:paraId="463F41B9" w14:textId="573B80FD" w:rsidR="00A01E68" w:rsidRPr="00A01E68" w:rsidRDefault="00A01E68" w:rsidP="00A01E68">
            <w:pPr>
              <w:jc w:val="right"/>
              <w:rPr>
                <w:color w:val="000000"/>
                <w:sz w:val="20"/>
                <w:szCs w:val="20"/>
              </w:rPr>
            </w:pPr>
            <w:r w:rsidRPr="00A01E68">
              <w:rPr>
                <w:color w:val="000000"/>
                <w:sz w:val="20"/>
                <w:szCs w:val="20"/>
              </w:rPr>
              <w:t>-46.5</w:t>
            </w:r>
          </w:p>
        </w:tc>
        <w:tc>
          <w:tcPr>
            <w:tcW w:w="1935" w:type="dxa"/>
            <w:noWrap/>
            <w:hideMark/>
          </w:tcPr>
          <w:p w14:paraId="03C93D9D" w14:textId="77777777" w:rsidR="00A01E68" w:rsidRPr="00A01E68" w:rsidRDefault="00A01E68" w:rsidP="00A01E68">
            <w:pPr>
              <w:rPr>
                <w:color w:val="000000"/>
                <w:sz w:val="20"/>
                <w:szCs w:val="20"/>
              </w:rPr>
            </w:pPr>
            <w:r w:rsidRPr="00A01E68">
              <w:rPr>
                <w:color w:val="000000"/>
                <w:sz w:val="20"/>
                <w:szCs w:val="20"/>
              </w:rPr>
              <w:t>[-73.7 ; 8.7]</w:t>
            </w:r>
          </w:p>
        </w:tc>
      </w:tr>
      <w:tr w:rsidR="00A01E68" w:rsidRPr="00A01E68" w14:paraId="7C349116" w14:textId="77777777" w:rsidTr="00A01E68">
        <w:trPr>
          <w:trHeight w:val="320"/>
        </w:trPr>
        <w:tc>
          <w:tcPr>
            <w:tcW w:w="0" w:type="auto"/>
            <w:noWrap/>
            <w:hideMark/>
          </w:tcPr>
          <w:p w14:paraId="157D408A" w14:textId="77777777" w:rsidR="00A01E68" w:rsidRPr="00A01E68" w:rsidRDefault="00A01E68">
            <w:pPr>
              <w:rPr>
                <w:color w:val="000000"/>
                <w:sz w:val="20"/>
                <w:szCs w:val="20"/>
              </w:rPr>
            </w:pPr>
            <w:r w:rsidRPr="00A01E68">
              <w:rPr>
                <w:color w:val="000000"/>
                <w:sz w:val="20"/>
                <w:szCs w:val="20"/>
              </w:rPr>
              <w:t xml:space="preserve">Hand cream </w:t>
            </w:r>
          </w:p>
        </w:tc>
        <w:tc>
          <w:tcPr>
            <w:tcW w:w="0" w:type="auto"/>
            <w:noWrap/>
            <w:hideMark/>
          </w:tcPr>
          <w:p w14:paraId="0121A249" w14:textId="77777777" w:rsidR="00A01E68" w:rsidRPr="00A01E68" w:rsidRDefault="00A01E68" w:rsidP="001E1325">
            <w:pPr>
              <w:jc w:val="center"/>
              <w:rPr>
                <w:color w:val="000000"/>
                <w:sz w:val="20"/>
                <w:szCs w:val="20"/>
              </w:rPr>
            </w:pPr>
          </w:p>
        </w:tc>
        <w:tc>
          <w:tcPr>
            <w:tcW w:w="0" w:type="auto"/>
            <w:noWrap/>
            <w:hideMark/>
          </w:tcPr>
          <w:p w14:paraId="025B8E2F" w14:textId="77777777" w:rsidR="00A01E68" w:rsidRPr="00A01E68" w:rsidRDefault="00A01E68" w:rsidP="00A01E68">
            <w:pPr>
              <w:rPr>
                <w:sz w:val="20"/>
                <w:szCs w:val="20"/>
              </w:rPr>
            </w:pPr>
          </w:p>
        </w:tc>
        <w:tc>
          <w:tcPr>
            <w:tcW w:w="0" w:type="auto"/>
            <w:noWrap/>
            <w:hideMark/>
          </w:tcPr>
          <w:p w14:paraId="0D6A5561" w14:textId="77777777" w:rsidR="00A01E68" w:rsidRPr="00A01E68" w:rsidRDefault="00A01E68" w:rsidP="001E1325">
            <w:pPr>
              <w:jc w:val="center"/>
              <w:rPr>
                <w:sz w:val="20"/>
                <w:szCs w:val="20"/>
              </w:rPr>
            </w:pPr>
          </w:p>
        </w:tc>
        <w:tc>
          <w:tcPr>
            <w:tcW w:w="0" w:type="auto"/>
            <w:noWrap/>
            <w:hideMark/>
          </w:tcPr>
          <w:p w14:paraId="435A20F9" w14:textId="701D35EC" w:rsidR="00A01E68" w:rsidRPr="00A01E68" w:rsidRDefault="00A01E68" w:rsidP="00A01E68">
            <w:pPr>
              <w:jc w:val="right"/>
              <w:rPr>
                <w:color w:val="000000"/>
                <w:sz w:val="20"/>
                <w:szCs w:val="20"/>
              </w:rPr>
            </w:pPr>
            <w:r w:rsidRPr="00A01E68">
              <w:rPr>
                <w:color w:val="000000"/>
                <w:sz w:val="20"/>
                <w:szCs w:val="20"/>
              </w:rPr>
              <w:t>0.2</w:t>
            </w:r>
          </w:p>
        </w:tc>
        <w:tc>
          <w:tcPr>
            <w:tcW w:w="0" w:type="auto"/>
            <w:gridSpan w:val="2"/>
            <w:noWrap/>
            <w:hideMark/>
          </w:tcPr>
          <w:p w14:paraId="73AFBA85" w14:textId="77777777" w:rsidR="00A01E68" w:rsidRPr="00A01E68" w:rsidRDefault="00A01E68" w:rsidP="00A01E68">
            <w:pPr>
              <w:rPr>
                <w:color w:val="000000"/>
                <w:sz w:val="20"/>
                <w:szCs w:val="20"/>
              </w:rPr>
            </w:pPr>
            <w:r w:rsidRPr="00A01E68">
              <w:rPr>
                <w:color w:val="000000"/>
                <w:sz w:val="20"/>
                <w:szCs w:val="20"/>
              </w:rPr>
              <w:t>[-59.8 ; 149.9]</w:t>
            </w:r>
          </w:p>
        </w:tc>
        <w:tc>
          <w:tcPr>
            <w:tcW w:w="0" w:type="auto"/>
            <w:noWrap/>
            <w:hideMark/>
          </w:tcPr>
          <w:p w14:paraId="3793828B" w14:textId="472262AA" w:rsidR="00A01E68" w:rsidRPr="00A01E68" w:rsidRDefault="00A01E68" w:rsidP="00A01E68">
            <w:pPr>
              <w:jc w:val="right"/>
              <w:rPr>
                <w:color w:val="000000"/>
                <w:sz w:val="20"/>
                <w:szCs w:val="20"/>
              </w:rPr>
            </w:pPr>
            <w:r w:rsidRPr="00A01E68">
              <w:rPr>
                <w:color w:val="000000"/>
                <w:sz w:val="20"/>
                <w:szCs w:val="20"/>
              </w:rPr>
              <w:t>44.6</w:t>
            </w:r>
          </w:p>
        </w:tc>
        <w:tc>
          <w:tcPr>
            <w:tcW w:w="1935" w:type="dxa"/>
            <w:noWrap/>
            <w:hideMark/>
          </w:tcPr>
          <w:p w14:paraId="3103DCA6" w14:textId="77777777" w:rsidR="00A01E68" w:rsidRPr="00A01E68" w:rsidRDefault="00A01E68" w:rsidP="00A01E68">
            <w:pPr>
              <w:rPr>
                <w:color w:val="000000"/>
                <w:sz w:val="20"/>
                <w:szCs w:val="20"/>
              </w:rPr>
            </w:pPr>
            <w:r w:rsidRPr="00A01E68">
              <w:rPr>
                <w:color w:val="000000"/>
                <w:sz w:val="20"/>
                <w:szCs w:val="20"/>
              </w:rPr>
              <w:t>[-21.0 ; 164.4]</w:t>
            </w:r>
          </w:p>
        </w:tc>
      </w:tr>
      <w:tr w:rsidR="00A01E68" w:rsidRPr="00A01E68" w14:paraId="3A4F0511" w14:textId="77777777" w:rsidTr="00A01E68">
        <w:trPr>
          <w:trHeight w:val="320"/>
        </w:trPr>
        <w:tc>
          <w:tcPr>
            <w:tcW w:w="0" w:type="auto"/>
            <w:noWrap/>
            <w:hideMark/>
          </w:tcPr>
          <w:p w14:paraId="07AEEF75" w14:textId="77777777" w:rsidR="00A01E68" w:rsidRPr="00A01E68" w:rsidRDefault="00A01E68">
            <w:pPr>
              <w:rPr>
                <w:color w:val="000000"/>
                <w:sz w:val="20"/>
                <w:szCs w:val="20"/>
              </w:rPr>
            </w:pPr>
            <w:r w:rsidRPr="00A01E68">
              <w:rPr>
                <w:color w:val="000000"/>
                <w:sz w:val="20"/>
                <w:szCs w:val="20"/>
              </w:rPr>
              <w:t>Intimate soap</w:t>
            </w:r>
          </w:p>
        </w:tc>
        <w:tc>
          <w:tcPr>
            <w:tcW w:w="0" w:type="auto"/>
            <w:noWrap/>
            <w:hideMark/>
          </w:tcPr>
          <w:p w14:paraId="5D2515B9" w14:textId="77777777" w:rsidR="00A01E68" w:rsidRPr="00A01E68" w:rsidRDefault="00A01E68" w:rsidP="001E1325">
            <w:pPr>
              <w:jc w:val="center"/>
              <w:rPr>
                <w:color w:val="000000"/>
                <w:sz w:val="20"/>
                <w:szCs w:val="20"/>
              </w:rPr>
            </w:pPr>
          </w:p>
        </w:tc>
        <w:tc>
          <w:tcPr>
            <w:tcW w:w="0" w:type="auto"/>
            <w:noWrap/>
            <w:hideMark/>
          </w:tcPr>
          <w:p w14:paraId="72BF3937" w14:textId="77777777" w:rsidR="00A01E68" w:rsidRPr="00A01E68" w:rsidRDefault="00A01E68" w:rsidP="001E1325">
            <w:pPr>
              <w:jc w:val="center"/>
              <w:rPr>
                <w:sz w:val="20"/>
                <w:szCs w:val="20"/>
              </w:rPr>
            </w:pPr>
          </w:p>
        </w:tc>
        <w:tc>
          <w:tcPr>
            <w:tcW w:w="0" w:type="auto"/>
            <w:noWrap/>
            <w:hideMark/>
          </w:tcPr>
          <w:p w14:paraId="2D02D91C" w14:textId="77777777" w:rsidR="00A01E68" w:rsidRPr="00A01E68" w:rsidRDefault="00A01E68" w:rsidP="001E1325">
            <w:pPr>
              <w:jc w:val="center"/>
              <w:rPr>
                <w:sz w:val="20"/>
                <w:szCs w:val="20"/>
              </w:rPr>
            </w:pPr>
          </w:p>
        </w:tc>
        <w:tc>
          <w:tcPr>
            <w:tcW w:w="0" w:type="auto"/>
            <w:noWrap/>
            <w:hideMark/>
          </w:tcPr>
          <w:p w14:paraId="614FD0D3" w14:textId="77777777" w:rsidR="00A01E68" w:rsidRPr="00A01E68" w:rsidRDefault="00A01E68" w:rsidP="001E1325">
            <w:pPr>
              <w:jc w:val="center"/>
              <w:rPr>
                <w:sz w:val="20"/>
                <w:szCs w:val="20"/>
              </w:rPr>
            </w:pPr>
          </w:p>
        </w:tc>
        <w:tc>
          <w:tcPr>
            <w:tcW w:w="0" w:type="auto"/>
            <w:noWrap/>
            <w:hideMark/>
          </w:tcPr>
          <w:p w14:paraId="4E0B1DB2" w14:textId="77777777" w:rsidR="00A01E68" w:rsidRPr="00A01E68" w:rsidRDefault="00A01E68" w:rsidP="00A01E68">
            <w:pPr>
              <w:rPr>
                <w:sz w:val="20"/>
                <w:szCs w:val="20"/>
              </w:rPr>
            </w:pPr>
          </w:p>
        </w:tc>
        <w:tc>
          <w:tcPr>
            <w:tcW w:w="0" w:type="auto"/>
            <w:noWrap/>
            <w:hideMark/>
          </w:tcPr>
          <w:p w14:paraId="1B7F16D9" w14:textId="77777777" w:rsidR="00A01E68" w:rsidRPr="00A01E68" w:rsidRDefault="00A01E68" w:rsidP="001E1325">
            <w:pPr>
              <w:jc w:val="center"/>
              <w:rPr>
                <w:sz w:val="20"/>
                <w:szCs w:val="20"/>
              </w:rPr>
            </w:pPr>
          </w:p>
        </w:tc>
        <w:tc>
          <w:tcPr>
            <w:tcW w:w="0" w:type="auto"/>
            <w:noWrap/>
            <w:hideMark/>
          </w:tcPr>
          <w:p w14:paraId="759C4CDC" w14:textId="0386EF13" w:rsidR="00A01E68" w:rsidRPr="00A01E68" w:rsidRDefault="00A01E68" w:rsidP="00A01E68">
            <w:pPr>
              <w:jc w:val="right"/>
              <w:rPr>
                <w:color w:val="000000"/>
                <w:sz w:val="20"/>
                <w:szCs w:val="20"/>
              </w:rPr>
            </w:pPr>
            <w:r w:rsidRPr="00A01E68">
              <w:rPr>
                <w:color w:val="000000"/>
                <w:sz w:val="20"/>
                <w:szCs w:val="20"/>
              </w:rPr>
              <w:t>35.9</w:t>
            </w:r>
          </w:p>
        </w:tc>
        <w:tc>
          <w:tcPr>
            <w:tcW w:w="1935" w:type="dxa"/>
            <w:noWrap/>
            <w:hideMark/>
          </w:tcPr>
          <w:p w14:paraId="083D7F73" w14:textId="77777777" w:rsidR="00A01E68" w:rsidRPr="00A01E68" w:rsidRDefault="00A01E68" w:rsidP="00A01E68">
            <w:pPr>
              <w:rPr>
                <w:color w:val="000000"/>
                <w:sz w:val="20"/>
                <w:szCs w:val="20"/>
              </w:rPr>
            </w:pPr>
            <w:r w:rsidRPr="00A01E68">
              <w:rPr>
                <w:color w:val="000000"/>
                <w:sz w:val="20"/>
                <w:szCs w:val="20"/>
              </w:rPr>
              <w:t>[-50.9 ; 275.7]</w:t>
            </w:r>
          </w:p>
        </w:tc>
      </w:tr>
      <w:tr w:rsidR="00A01E68" w:rsidRPr="00A01E68" w14:paraId="1810419D" w14:textId="77777777" w:rsidTr="007E4588">
        <w:trPr>
          <w:trHeight w:val="320"/>
        </w:trPr>
        <w:tc>
          <w:tcPr>
            <w:tcW w:w="0" w:type="auto"/>
            <w:tcBorders>
              <w:bottom w:val="single" w:sz="4" w:space="0" w:color="auto"/>
            </w:tcBorders>
            <w:noWrap/>
            <w:hideMark/>
          </w:tcPr>
          <w:p w14:paraId="0482300D" w14:textId="77777777" w:rsidR="00A01E68" w:rsidRPr="00A01E68" w:rsidRDefault="00A01E68">
            <w:pPr>
              <w:rPr>
                <w:color w:val="000000"/>
                <w:sz w:val="20"/>
                <w:szCs w:val="20"/>
              </w:rPr>
            </w:pPr>
            <w:r w:rsidRPr="00A01E68">
              <w:rPr>
                <w:color w:val="000000"/>
                <w:sz w:val="20"/>
                <w:szCs w:val="20"/>
              </w:rPr>
              <w:t xml:space="preserve">Thermal spring water   </w:t>
            </w:r>
          </w:p>
        </w:tc>
        <w:tc>
          <w:tcPr>
            <w:tcW w:w="0" w:type="auto"/>
            <w:tcBorders>
              <w:bottom w:val="single" w:sz="4" w:space="0" w:color="auto"/>
            </w:tcBorders>
            <w:noWrap/>
            <w:hideMark/>
          </w:tcPr>
          <w:p w14:paraId="117A1228" w14:textId="77777777" w:rsidR="00A01E68" w:rsidRPr="00A01E68" w:rsidRDefault="00A01E68" w:rsidP="001E1325">
            <w:pPr>
              <w:jc w:val="center"/>
              <w:rPr>
                <w:color w:val="000000"/>
                <w:sz w:val="20"/>
                <w:szCs w:val="20"/>
              </w:rPr>
            </w:pPr>
          </w:p>
        </w:tc>
        <w:tc>
          <w:tcPr>
            <w:tcW w:w="0" w:type="auto"/>
            <w:tcBorders>
              <w:bottom w:val="single" w:sz="4" w:space="0" w:color="auto"/>
            </w:tcBorders>
            <w:noWrap/>
            <w:hideMark/>
          </w:tcPr>
          <w:p w14:paraId="13173B30"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7D464BD1"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0CD797A6"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45E1858F"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77CD9903"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2573EEAB" w14:textId="77777777" w:rsidR="00A01E68" w:rsidRPr="00A01E68" w:rsidRDefault="00A01E68" w:rsidP="00A01E68">
            <w:pPr>
              <w:jc w:val="right"/>
              <w:rPr>
                <w:sz w:val="20"/>
                <w:szCs w:val="20"/>
              </w:rPr>
            </w:pPr>
          </w:p>
        </w:tc>
        <w:tc>
          <w:tcPr>
            <w:tcW w:w="1935" w:type="dxa"/>
            <w:tcBorders>
              <w:bottom w:val="single" w:sz="4" w:space="0" w:color="auto"/>
            </w:tcBorders>
            <w:noWrap/>
            <w:hideMark/>
          </w:tcPr>
          <w:p w14:paraId="6B97E338" w14:textId="77777777" w:rsidR="00A01E68" w:rsidRPr="00A01E68" w:rsidRDefault="00A01E68" w:rsidP="00A01E68">
            <w:pPr>
              <w:rPr>
                <w:sz w:val="20"/>
                <w:szCs w:val="20"/>
              </w:rPr>
            </w:pPr>
          </w:p>
        </w:tc>
      </w:tr>
      <w:tr w:rsidR="00A01E68" w:rsidRPr="00A01E68" w14:paraId="17A7BD04" w14:textId="77777777" w:rsidTr="007E4588">
        <w:trPr>
          <w:trHeight w:val="320"/>
        </w:trPr>
        <w:tc>
          <w:tcPr>
            <w:tcW w:w="0" w:type="auto"/>
            <w:tcBorders>
              <w:top w:val="single" w:sz="4" w:space="0" w:color="auto"/>
              <w:bottom w:val="single" w:sz="4" w:space="0" w:color="auto"/>
            </w:tcBorders>
            <w:noWrap/>
            <w:hideMark/>
          </w:tcPr>
          <w:p w14:paraId="42B1D8EF" w14:textId="77777777" w:rsidR="00A01E68" w:rsidRPr="00A01E68" w:rsidRDefault="00A01E68">
            <w:pPr>
              <w:rPr>
                <w:color w:val="000000"/>
                <w:sz w:val="20"/>
                <w:szCs w:val="20"/>
              </w:rPr>
            </w:pPr>
            <w:r w:rsidRPr="00A01E68">
              <w:rPr>
                <w:color w:val="000000"/>
                <w:sz w:val="20"/>
                <w:szCs w:val="20"/>
              </w:rPr>
              <w:t> </w:t>
            </w:r>
          </w:p>
        </w:tc>
        <w:tc>
          <w:tcPr>
            <w:tcW w:w="7054" w:type="dxa"/>
            <w:gridSpan w:val="8"/>
            <w:tcBorders>
              <w:top w:val="single" w:sz="4" w:space="0" w:color="auto"/>
              <w:bottom w:val="single" w:sz="4" w:space="0" w:color="auto"/>
            </w:tcBorders>
            <w:noWrap/>
            <w:hideMark/>
          </w:tcPr>
          <w:p w14:paraId="3BDC2BCE" w14:textId="77777777" w:rsidR="00A01E68" w:rsidRPr="007E4588" w:rsidRDefault="00A01E68" w:rsidP="001E1325">
            <w:pPr>
              <w:jc w:val="center"/>
              <w:rPr>
                <w:b/>
                <w:sz w:val="20"/>
                <w:szCs w:val="20"/>
              </w:rPr>
            </w:pPr>
            <w:r w:rsidRPr="007E4588">
              <w:rPr>
                <w:b/>
                <w:sz w:val="20"/>
                <w:szCs w:val="20"/>
              </w:rPr>
              <w:t>Bisphenol S</w:t>
            </w:r>
          </w:p>
        </w:tc>
      </w:tr>
      <w:tr w:rsidR="00A01E68" w:rsidRPr="00A01E68" w14:paraId="222AA440" w14:textId="77777777" w:rsidTr="007E4588">
        <w:trPr>
          <w:trHeight w:val="320"/>
        </w:trPr>
        <w:tc>
          <w:tcPr>
            <w:tcW w:w="0" w:type="auto"/>
            <w:tcBorders>
              <w:top w:val="single" w:sz="4" w:space="0" w:color="auto"/>
            </w:tcBorders>
            <w:noWrap/>
            <w:hideMark/>
          </w:tcPr>
          <w:p w14:paraId="190AF1A9" w14:textId="77777777" w:rsidR="00A01E68" w:rsidRPr="00A01E68" w:rsidRDefault="00A01E68">
            <w:pPr>
              <w:rPr>
                <w:color w:val="000000"/>
                <w:sz w:val="20"/>
                <w:szCs w:val="20"/>
              </w:rPr>
            </w:pPr>
            <w:r w:rsidRPr="00A01E68">
              <w:rPr>
                <w:color w:val="000000"/>
                <w:sz w:val="20"/>
                <w:szCs w:val="20"/>
              </w:rPr>
              <w:t xml:space="preserve">Toothpaste </w:t>
            </w:r>
          </w:p>
        </w:tc>
        <w:tc>
          <w:tcPr>
            <w:tcW w:w="0" w:type="auto"/>
            <w:tcBorders>
              <w:top w:val="single" w:sz="4" w:space="0" w:color="auto"/>
            </w:tcBorders>
            <w:noWrap/>
            <w:hideMark/>
          </w:tcPr>
          <w:p w14:paraId="53E5A481" w14:textId="7501A5FB" w:rsidR="00A01E68" w:rsidRPr="00A01E68" w:rsidRDefault="00A01E68" w:rsidP="00A01E68">
            <w:pPr>
              <w:jc w:val="right"/>
              <w:rPr>
                <w:color w:val="000000"/>
                <w:sz w:val="20"/>
                <w:szCs w:val="20"/>
              </w:rPr>
            </w:pPr>
            <w:r w:rsidRPr="00A01E68">
              <w:rPr>
                <w:color w:val="000000"/>
                <w:sz w:val="20"/>
                <w:szCs w:val="20"/>
              </w:rPr>
              <w:t>-9.2</w:t>
            </w:r>
          </w:p>
        </w:tc>
        <w:tc>
          <w:tcPr>
            <w:tcW w:w="0" w:type="auto"/>
            <w:tcBorders>
              <w:top w:val="single" w:sz="4" w:space="0" w:color="auto"/>
            </w:tcBorders>
            <w:noWrap/>
            <w:hideMark/>
          </w:tcPr>
          <w:p w14:paraId="2BE4C6FA" w14:textId="77777777" w:rsidR="00A01E68" w:rsidRPr="00A01E68" w:rsidRDefault="00A01E68" w:rsidP="00A01E68">
            <w:pPr>
              <w:rPr>
                <w:color w:val="000000"/>
                <w:sz w:val="20"/>
                <w:szCs w:val="20"/>
              </w:rPr>
            </w:pPr>
            <w:r w:rsidRPr="00A01E68">
              <w:rPr>
                <w:color w:val="000000"/>
                <w:sz w:val="20"/>
                <w:szCs w:val="20"/>
              </w:rPr>
              <w:t>[-42.0 ; 42.2]</w:t>
            </w:r>
          </w:p>
        </w:tc>
        <w:tc>
          <w:tcPr>
            <w:tcW w:w="0" w:type="auto"/>
            <w:tcBorders>
              <w:top w:val="single" w:sz="4" w:space="0" w:color="auto"/>
            </w:tcBorders>
            <w:noWrap/>
            <w:hideMark/>
          </w:tcPr>
          <w:p w14:paraId="02B21DB2" w14:textId="77777777" w:rsidR="00A01E68" w:rsidRPr="00A01E68" w:rsidRDefault="00A01E68" w:rsidP="001E1325">
            <w:pPr>
              <w:jc w:val="center"/>
              <w:rPr>
                <w:color w:val="000000"/>
                <w:sz w:val="20"/>
                <w:szCs w:val="20"/>
              </w:rPr>
            </w:pPr>
          </w:p>
        </w:tc>
        <w:tc>
          <w:tcPr>
            <w:tcW w:w="0" w:type="auto"/>
            <w:tcBorders>
              <w:top w:val="single" w:sz="4" w:space="0" w:color="auto"/>
            </w:tcBorders>
            <w:noWrap/>
            <w:hideMark/>
          </w:tcPr>
          <w:p w14:paraId="0629E3F9" w14:textId="3091D628" w:rsidR="00A01E68" w:rsidRPr="00A01E68" w:rsidRDefault="00A01E68" w:rsidP="00A01E68">
            <w:pPr>
              <w:jc w:val="right"/>
              <w:rPr>
                <w:color w:val="000000"/>
                <w:sz w:val="20"/>
                <w:szCs w:val="20"/>
              </w:rPr>
            </w:pPr>
            <w:r w:rsidRPr="00A01E68">
              <w:rPr>
                <w:color w:val="000000"/>
                <w:sz w:val="20"/>
                <w:szCs w:val="20"/>
              </w:rPr>
              <w:t>19.2</w:t>
            </w:r>
          </w:p>
        </w:tc>
        <w:tc>
          <w:tcPr>
            <w:tcW w:w="0" w:type="auto"/>
            <w:tcBorders>
              <w:top w:val="single" w:sz="4" w:space="0" w:color="auto"/>
            </w:tcBorders>
            <w:noWrap/>
            <w:hideMark/>
          </w:tcPr>
          <w:p w14:paraId="101B84AE" w14:textId="77777777" w:rsidR="00A01E68" w:rsidRPr="00A01E68" w:rsidRDefault="00A01E68" w:rsidP="00A01E68">
            <w:pPr>
              <w:rPr>
                <w:color w:val="000000"/>
                <w:sz w:val="20"/>
                <w:szCs w:val="20"/>
              </w:rPr>
            </w:pPr>
            <w:r w:rsidRPr="00A01E68">
              <w:rPr>
                <w:color w:val="000000"/>
                <w:sz w:val="20"/>
                <w:szCs w:val="20"/>
              </w:rPr>
              <w:t>[-25.3 ; 90.2]</w:t>
            </w:r>
          </w:p>
        </w:tc>
        <w:tc>
          <w:tcPr>
            <w:tcW w:w="0" w:type="auto"/>
            <w:tcBorders>
              <w:top w:val="single" w:sz="4" w:space="0" w:color="auto"/>
            </w:tcBorders>
            <w:noWrap/>
            <w:hideMark/>
          </w:tcPr>
          <w:p w14:paraId="0ABDBAAE" w14:textId="77777777" w:rsidR="00A01E68" w:rsidRPr="00A01E68" w:rsidRDefault="00A01E68" w:rsidP="001E1325">
            <w:pPr>
              <w:jc w:val="center"/>
              <w:rPr>
                <w:color w:val="000000"/>
                <w:sz w:val="20"/>
                <w:szCs w:val="20"/>
              </w:rPr>
            </w:pPr>
          </w:p>
        </w:tc>
        <w:tc>
          <w:tcPr>
            <w:tcW w:w="0" w:type="auto"/>
            <w:tcBorders>
              <w:top w:val="single" w:sz="4" w:space="0" w:color="auto"/>
            </w:tcBorders>
            <w:noWrap/>
            <w:hideMark/>
          </w:tcPr>
          <w:p w14:paraId="2BAF67A3" w14:textId="3496AB48" w:rsidR="00A01E68" w:rsidRPr="00A01E68" w:rsidRDefault="00A01E68" w:rsidP="00A01E68">
            <w:pPr>
              <w:jc w:val="right"/>
              <w:rPr>
                <w:color w:val="000000"/>
                <w:sz w:val="20"/>
                <w:szCs w:val="20"/>
              </w:rPr>
            </w:pPr>
            <w:r w:rsidRPr="00A01E68">
              <w:rPr>
                <w:color w:val="000000"/>
                <w:sz w:val="20"/>
                <w:szCs w:val="20"/>
              </w:rPr>
              <w:t>41.3</w:t>
            </w:r>
          </w:p>
        </w:tc>
        <w:tc>
          <w:tcPr>
            <w:tcW w:w="1935" w:type="dxa"/>
            <w:tcBorders>
              <w:top w:val="single" w:sz="4" w:space="0" w:color="auto"/>
            </w:tcBorders>
            <w:noWrap/>
            <w:hideMark/>
          </w:tcPr>
          <w:p w14:paraId="03279FD0" w14:textId="77777777" w:rsidR="00A01E68" w:rsidRPr="00A01E68" w:rsidRDefault="00A01E68" w:rsidP="00A01E68">
            <w:pPr>
              <w:rPr>
                <w:color w:val="000000"/>
                <w:sz w:val="20"/>
                <w:szCs w:val="20"/>
              </w:rPr>
            </w:pPr>
            <w:r w:rsidRPr="00A01E68">
              <w:rPr>
                <w:color w:val="000000"/>
                <w:sz w:val="20"/>
                <w:szCs w:val="20"/>
              </w:rPr>
              <w:t>[-29.4 ; 182.8]</w:t>
            </w:r>
          </w:p>
        </w:tc>
      </w:tr>
      <w:tr w:rsidR="00A01E68" w:rsidRPr="00A01E68" w14:paraId="48B9814E" w14:textId="77777777" w:rsidTr="00A01E68">
        <w:trPr>
          <w:trHeight w:val="320"/>
        </w:trPr>
        <w:tc>
          <w:tcPr>
            <w:tcW w:w="0" w:type="auto"/>
            <w:noWrap/>
            <w:hideMark/>
          </w:tcPr>
          <w:p w14:paraId="58EBF77E" w14:textId="77777777" w:rsidR="00A01E68" w:rsidRPr="00A01E68" w:rsidRDefault="00A01E68">
            <w:pPr>
              <w:rPr>
                <w:color w:val="000000"/>
                <w:sz w:val="20"/>
                <w:szCs w:val="20"/>
              </w:rPr>
            </w:pPr>
            <w:r w:rsidRPr="00A01E68">
              <w:rPr>
                <w:color w:val="000000"/>
                <w:sz w:val="20"/>
                <w:szCs w:val="20"/>
              </w:rPr>
              <w:t>Face cream</w:t>
            </w:r>
          </w:p>
        </w:tc>
        <w:tc>
          <w:tcPr>
            <w:tcW w:w="0" w:type="auto"/>
            <w:noWrap/>
            <w:hideMark/>
          </w:tcPr>
          <w:p w14:paraId="6F827380" w14:textId="0C2294E1" w:rsidR="00A01E68" w:rsidRPr="00A01E68" w:rsidRDefault="00A01E68" w:rsidP="00A01E68">
            <w:pPr>
              <w:jc w:val="right"/>
              <w:rPr>
                <w:color w:val="000000"/>
                <w:sz w:val="20"/>
                <w:szCs w:val="20"/>
              </w:rPr>
            </w:pPr>
            <w:r w:rsidRPr="00A01E68">
              <w:rPr>
                <w:color w:val="000000"/>
                <w:sz w:val="20"/>
                <w:szCs w:val="20"/>
              </w:rPr>
              <w:t>-1.7</w:t>
            </w:r>
          </w:p>
        </w:tc>
        <w:tc>
          <w:tcPr>
            <w:tcW w:w="0" w:type="auto"/>
            <w:noWrap/>
            <w:hideMark/>
          </w:tcPr>
          <w:p w14:paraId="7A95EC09" w14:textId="77777777" w:rsidR="00A01E68" w:rsidRPr="00A01E68" w:rsidRDefault="00A01E68" w:rsidP="00A01E68">
            <w:pPr>
              <w:rPr>
                <w:color w:val="000000"/>
                <w:sz w:val="20"/>
                <w:szCs w:val="20"/>
              </w:rPr>
            </w:pPr>
            <w:r w:rsidRPr="00A01E68">
              <w:rPr>
                <w:color w:val="000000"/>
                <w:sz w:val="20"/>
                <w:szCs w:val="20"/>
              </w:rPr>
              <w:t>[-40.9 ; 63.5]</w:t>
            </w:r>
          </w:p>
        </w:tc>
        <w:tc>
          <w:tcPr>
            <w:tcW w:w="0" w:type="auto"/>
            <w:noWrap/>
            <w:hideMark/>
          </w:tcPr>
          <w:p w14:paraId="648CFCE5" w14:textId="77777777" w:rsidR="00A01E68" w:rsidRPr="00A01E68" w:rsidRDefault="00A01E68" w:rsidP="001E1325">
            <w:pPr>
              <w:jc w:val="center"/>
              <w:rPr>
                <w:color w:val="000000"/>
                <w:sz w:val="20"/>
                <w:szCs w:val="20"/>
              </w:rPr>
            </w:pPr>
          </w:p>
        </w:tc>
        <w:tc>
          <w:tcPr>
            <w:tcW w:w="0" w:type="auto"/>
            <w:noWrap/>
            <w:hideMark/>
          </w:tcPr>
          <w:p w14:paraId="0FCEBF20" w14:textId="592FC34C" w:rsidR="00A01E68" w:rsidRPr="00A01E68" w:rsidRDefault="00A01E68" w:rsidP="00A01E68">
            <w:pPr>
              <w:jc w:val="right"/>
              <w:rPr>
                <w:color w:val="000000"/>
                <w:sz w:val="20"/>
                <w:szCs w:val="20"/>
              </w:rPr>
            </w:pPr>
            <w:r w:rsidRPr="00A01E68">
              <w:rPr>
                <w:color w:val="000000"/>
                <w:sz w:val="20"/>
                <w:szCs w:val="20"/>
              </w:rPr>
              <w:t>11.7</w:t>
            </w:r>
          </w:p>
        </w:tc>
        <w:tc>
          <w:tcPr>
            <w:tcW w:w="0" w:type="auto"/>
            <w:noWrap/>
            <w:hideMark/>
          </w:tcPr>
          <w:p w14:paraId="0986F19D" w14:textId="77777777" w:rsidR="00A01E68" w:rsidRPr="00A01E68" w:rsidRDefault="00A01E68" w:rsidP="00A01E68">
            <w:pPr>
              <w:rPr>
                <w:color w:val="000000"/>
                <w:sz w:val="20"/>
                <w:szCs w:val="20"/>
              </w:rPr>
            </w:pPr>
            <w:r w:rsidRPr="00A01E68">
              <w:rPr>
                <w:color w:val="000000"/>
                <w:sz w:val="20"/>
                <w:szCs w:val="20"/>
              </w:rPr>
              <w:t>[-32.8 ; 85.7]</w:t>
            </w:r>
          </w:p>
        </w:tc>
        <w:tc>
          <w:tcPr>
            <w:tcW w:w="0" w:type="auto"/>
            <w:noWrap/>
            <w:hideMark/>
          </w:tcPr>
          <w:p w14:paraId="18EFD659" w14:textId="77777777" w:rsidR="00A01E68" w:rsidRPr="00A01E68" w:rsidRDefault="00A01E68" w:rsidP="001E1325">
            <w:pPr>
              <w:jc w:val="center"/>
              <w:rPr>
                <w:color w:val="000000"/>
                <w:sz w:val="20"/>
                <w:szCs w:val="20"/>
              </w:rPr>
            </w:pPr>
          </w:p>
        </w:tc>
        <w:tc>
          <w:tcPr>
            <w:tcW w:w="0" w:type="auto"/>
            <w:noWrap/>
            <w:hideMark/>
          </w:tcPr>
          <w:p w14:paraId="43FEE4A8" w14:textId="55768EA9" w:rsidR="00A01E68" w:rsidRPr="00A01E68" w:rsidRDefault="00A01E68" w:rsidP="00A01E68">
            <w:pPr>
              <w:jc w:val="right"/>
              <w:rPr>
                <w:color w:val="000000"/>
                <w:sz w:val="20"/>
                <w:szCs w:val="20"/>
              </w:rPr>
            </w:pPr>
            <w:r w:rsidRPr="00A01E68">
              <w:rPr>
                <w:color w:val="000000"/>
                <w:sz w:val="20"/>
                <w:szCs w:val="20"/>
              </w:rPr>
              <w:t>11.7</w:t>
            </w:r>
          </w:p>
        </w:tc>
        <w:tc>
          <w:tcPr>
            <w:tcW w:w="1935" w:type="dxa"/>
            <w:noWrap/>
            <w:hideMark/>
          </w:tcPr>
          <w:p w14:paraId="2496D015" w14:textId="77777777" w:rsidR="00A01E68" w:rsidRPr="00A01E68" w:rsidRDefault="00A01E68" w:rsidP="00A01E68">
            <w:pPr>
              <w:rPr>
                <w:color w:val="000000"/>
                <w:sz w:val="20"/>
                <w:szCs w:val="20"/>
              </w:rPr>
            </w:pPr>
            <w:r w:rsidRPr="00A01E68">
              <w:rPr>
                <w:color w:val="000000"/>
                <w:sz w:val="20"/>
                <w:szCs w:val="20"/>
              </w:rPr>
              <w:t>[-34.4 ; 90.3]</w:t>
            </w:r>
          </w:p>
        </w:tc>
      </w:tr>
      <w:tr w:rsidR="00A01E68" w:rsidRPr="00A01E68" w14:paraId="5A4554E5" w14:textId="77777777" w:rsidTr="00A01E68">
        <w:trPr>
          <w:trHeight w:val="320"/>
        </w:trPr>
        <w:tc>
          <w:tcPr>
            <w:tcW w:w="0" w:type="auto"/>
            <w:noWrap/>
            <w:hideMark/>
          </w:tcPr>
          <w:p w14:paraId="0FA278B6" w14:textId="77777777" w:rsidR="00A01E68" w:rsidRPr="00A01E68" w:rsidRDefault="00A01E68">
            <w:pPr>
              <w:rPr>
                <w:color w:val="000000"/>
                <w:sz w:val="20"/>
                <w:szCs w:val="20"/>
              </w:rPr>
            </w:pPr>
            <w:r w:rsidRPr="00A01E68">
              <w:rPr>
                <w:color w:val="000000"/>
                <w:sz w:val="20"/>
                <w:szCs w:val="20"/>
              </w:rPr>
              <w:t>Deodorant</w:t>
            </w:r>
          </w:p>
        </w:tc>
        <w:tc>
          <w:tcPr>
            <w:tcW w:w="0" w:type="auto"/>
            <w:noWrap/>
            <w:hideMark/>
          </w:tcPr>
          <w:p w14:paraId="66FD9CC1" w14:textId="3614C064" w:rsidR="00A01E68" w:rsidRPr="00A01E68" w:rsidRDefault="00A01E68" w:rsidP="00A01E68">
            <w:pPr>
              <w:jc w:val="right"/>
              <w:rPr>
                <w:color w:val="000000"/>
                <w:sz w:val="20"/>
                <w:szCs w:val="20"/>
              </w:rPr>
            </w:pPr>
            <w:r w:rsidRPr="00A01E68">
              <w:rPr>
                <w:color w:val="000000"/>
                <w:sz w:val="20"/>
                <w:szCs w:val="20"/>
              </w:rPr>
              <w:t>-1.2</w:t>
            </w:r>
          </w:p>
        </w:tc>
        <w:tc>
          <w:tcPr>
            <w:tcW w:w="0" w:type="auto"/>
            <w:noWrap/>
            <w:hideMark/>
          </w:tcPr>
          <w:p w14:paraId="2A73929F" w14:textId="77777777" w:rsidR="00A01E68" w:rsidRPr="00A01E68" w:rsidRDefault="00A01E68" w:rsidP="00A01E68">
            <w:pPr>
              <w:rPr>
                <w:color w:val="000000"/>
                <w:sz w:val="20"/>
                <w:szCs w:val="20"/>
              </w:rPr>
            </w:pPr>
            <w:r w:rsidRPr="00A01E68">
              <w:rPr>
                <w:color w:val="000000"/>
                <w:sz w:val="20"/>
                <w:szCs w:val="20"/>
              </w:rPr>
              <w:t>[-40.9 ; 65.0]</w:t>
            </w:r>
          </w:p>
        </w:tc>
        <w:tc>
          <w:tcPr>
            <w:tcW w:w="0" w:type="auto"/>
            <w:noWrap/>
            <w:hideMark/>
          </w:tcPr>
          <w:p w14:paraId="2ECCB6EE" w14:textId="77777777" w:rsidR="00A01E68" w:rsidRPr="00A01E68" w:rsidRDefault="00A01E68" w:rsidP="001E1325">
            <w:pPr>
              <w:jc w:val="center"/>
              <w:rPr>
                <w:color w:val="000000"/>
                <w:sz w:val="20"/>
                <w:szCs w:val="20"/>
              </w:rPr>
            </w:pPr>
          </w:p>
        </w:tc>
        <w:tc>
          <w:tcPr>
            <w:tcW w:w="0" w:type="auto"/>
            <w:noWrap/>
            <w:hideMark/>
          </w:tcPr>
          <w:p w14:paraId="7E9281C7" w14:textId="1DA5A54E" w:rsidR="00A01E68" w:rsidRPr="00A01E68" w:rsidRDefault="00A01E68" w:rsidP="00A01E68">
            <w:pPr>
              <w:jc w:val="right"/>
              <w:rPr>
                <w:color w:val="000000"/>
                <w:sz w:val="20"/>
                <w:szCs w:val="20"/>
              </w:rPr>
            </w:pPr>
            <w:r w:rsidRPr="00A01E68">
              <w:rPr>
                <w:color w:val="000000"/>
                <w:sz w:val="20"/>
                <w:szCs w:val="20"/>
              </w:rPr>
              <w:t>-7.7</w:t>
            </w:r>
          </w:p>
        </w:tc>
        <w:tc>
          <w:tcPr>
            <w:tcW w:w="0" w:type="auto"/>
            <w:noWrap/>
            <w:hideMark/>
          </w:tcPr>
          <w:p w14:paraId="5589ADC5" w14:textId="77777777" w:rsidR="00A01E68" w:rsidRPr="00A01E68" w:rsidRDefault="00A01E68" w:rsidP="00A01E68">
            <w:pPr>
              <w:rPr>
                <w:color w:val="000000"/>
                <w:sz w:val="20"/>
                <w:szCs w:val="20"/>
              </w:rPr>
            </w:pPr>
            <w:r w:rsidRPr="00A01E68">
              <w:rPr>
                <w:color w:val="000000"/>
                <w:sz w:val="20"/>
                <w:szCs w:val="20"/>
              </w:rPr>
              <w:t>[-48.6 ; 65.7]</w:t>
            </w:r>
          </w:p>
        </w:tc>
        <w:tc>
          <w:tcPr>
            <w:tcW w:w="0" w:type="auto"/>
            <w:noWrap/>
            <w:hideMark/>
          </w:tcPr>
          <w:p w14:paraId="1DDC4FC9" w14:textId="77777777" w:rsidR="00A01E68" w:rsidRPr="00A01E68" w:rsidRDefault="00A01E68" w:rsidP="001E1325">
            <w:pPr>
              <w:jc w:val="center"/>
              <w:rPr>
                <w:color w:val="000000"/>
                <w:sz w:val="20"/>
                <w:szCs w:val="20"/>
              </w:rPr>
            </w:pPr>
          </w:p>
        </w:tc>
        <w:tc>
          <w:tcPr>
            <w:tcW w:w="0" w:type="auto"/>
            <w:noWrap/>
            <w:hideMark/>
          </w:tcPr>
          <w:p w14:paraId="27ED971B" w14:textId="406E0C28" w:rsidR="00A01E68" w:rsidRPr="00A01E68" w:rsidRDefault="00A01E68" w:rsidP="00A01E68">
            <w:pPr>
              <w:jc w:val="right"/>
              <w:rPr>
                <w:color w:val="000000"/>
                <w:sz w:val="20"/>
                <w:szCs w:val="20"/>
              </w:rPr>
            </w:pPr>
            <w:r w:rsidRPr="00A01E68">
              <w:rPr>
                <w:color w:val="000000"/>
                <w:sz w:val="20"/>
                <w:szCs w:val="20"/>
              </w:rPr>
              <w:t>46.5</w:t>
            </w:r>
          </w:p>
        </w:tc>
        <w:tc>
          <w:tcPr>
            <w:tcW w:w="1935" w:type="dxa"/>
            <w:noWrap/>
            <w:hideMark/>
          </w:tcPr>
          <w:p w14:paraId="60CAAC6A" w14:textId="77777777" w:rsidR="00A01E68" w:rsidRPr="00A01E68" w:rsidRDefault="00A01E68" w:rsidP="00A01E68">
            <w:pPr>
              <w:rPr>
                <w:color w:val="000000"/>
                <w:sz w:val="20"/>
                <w:szCs w:val="20"/>
              </w:rPr>
            </w:pPr>
            <w:r w:rsidRPr="00A01E68">
              <w:rPr>
                <w:color w:val="000000"/>
                <w:sz w:val="20"/>
                <w:szCs w:val="20"/>
              </w:rPr>
              <w:t>[-12.2 ; 144.2]</w:t>
            </w:r>
          </w:p>
        </w:tc>
      </w:tr>
      <w:tr w:rsidR="00A01E68" w:rsidRPr="00A01E68" w14:paraId="39120144" w14:textId="77777777" w:rsidTr="00A01E68">
        <w:trPr>
          <w:trHeight w:val="320"/>
        </w:trPr>
        <w:tc>
          <w:tcPr>
            <w:tcW w:w="0" w:type="auto"/>
            <w:noWrap/>
            <w:hideMark/>
          </w:tcPr>
          <w:p w14:paraId="30D6AEBB" w14:textId="77777777" w:rsidR="00A01E68" w:rsidRPr="00A01E68" w:rsidRDefault="00A01E68">
            <w:pPr>
              <w:rPr>
                <w:color w:val="000000"/>
                <w:sz w:val="20"/>
                <w:szCs w:val="20"/>
              </w:rPr>
            </w:pPr>
            <w:r w:rsidRPr="00A01E68">
              <w:rPr>
                <w:color w:val="000000"/>
                <w:sz w:val="20"/>
                <w:szCs w:val="20"/>
              </w:rPr>
              <w:t xml:space="preserve">Makeup remover </w:t>
            </w:r>
          </w:p>
        </w:tc>
        <w:tc>
          <w:tcPr>
            <w:tcW w:w="0" w:type="auto"/>
            <w:noWrap/>
            <w:hideMark/>
          </w:tcPr>
          <w:p w14:paraId="36FA1819" w14:textId="034A5497" w:rsidR="00A01E68" w:rsidRPr="00A01E68" w:rsidRDefault="00A01E68" w:rsidP="00A01E68">
            <w:pPr>
              <w:jc w:val="right"/>
              <w:rPr>
                <w:color w:val="000000"/>
                <w:sz w:val="20"/>
                <w:szCs w:val="20"/>
              </w:rPr>
            </w:pPr>
            <w:r w:rsidRPr="00A01E68">
              <w:rPr>
                <w:color w:val="000000"/>
                <w:sz w:val="20"/>
                <w:szCs w:val="20"/>
              </w:rPr>
              <w:t>0.8</w:t>
            </w:r>
          </w:p>
        </w:tc>
        <w:tc>
          <w:tcPr>
            <w:tcW w:w="0" w:type="auto"/>
            <w:noWrap/>
            <w:hideMark/>
          </w:tcPr>
          <w:p w14:paraId="337B3A98" w14:textId="77777777" w:rsidR="00A01E68" w:rsidRPr="00A01E68" w:rsidRDefault="00A01E68" w:rsidP="00A01E68">
            <w:pPr>
              <w:rPr>
                <w:color w:val="000000"/>
                <w:sz w:val="20"/>
                <w:szCs w:val="20"/>
              </w:rPr>
            </w:pPr>
            <w:r w:rsidRPr="00A01E68">
              <w:rPr>
                <w:color w:val="000000"/>
                <w:sz w:val="20"/>
                <w:szCs w:val="20"/>
              </w:rPr>
              <w:t>[-54.8 ; 124.7]</w:t>
            </w:r>
          </w:p>
        </w:tc>
        <w:tc>
          <w:tcPr>
            <w:tcW w:w="0" w:type="auto"/>
            <w:noWrap/>
            <w:hideMark/>
          </w:tcPr>
          <w:p w14:paraId="1983A5F3" w14:textId="77777777" w:rsidR="00A01E68" w:rsidRPr="00A01E68" w:rsidRDefault="00A01E68" w:rsidP="001E1325">
            <w:pPr>
              <w:jc w:val="center"/>
              <w:rPr>
                <w:color w:val="000000"/>
                <w:sz w:val="20"/>
                <w:szCs w:val="20"/>
              </w:rPr>
            </w:pPr>
          </w:p>
        </w:tc>
        <w:tc>
          <w:tcPr>
            <w:tcW w:w="0" w:type="auto"/>
            <w:noWrap/>
            <w:hideMark/>
          </w:tcPr>
          <w:p w14:paraId="6A820EC0" w14:textId="54432385" w:rsidR="00A01E68" w:rsidRPr="00A01E68" w:rsidRDefault="00A01E68" w:rsidP="00A01E68">
            <w:pPr>
              <w:jc w:val="right"/>
              <w:rPr>
                <w:color w:val="000000"/>
                <w:sz w:val="20"/>
                <w:szCs w:val="20"/>
              </w:rPr>
            </w:pPr>
            <w:r w:rsidRPr="00A01E68">
              <w:rPr>
                <w:color w:val="000000"/>
                <w:sz w:val="20"/>
                <w:szCs w:val="20"/>
              </w:rPr>
              <w:t>51.9</w:t>
            </w:r>
          </w:p>
        </w:tc>
        <w:tc>
          <w:tcPr>
            <w:tcW w:w="0" w:type="auto"/>
            <w:gridSpan w:val="2"/>
            <w:noWrap/>
            <w:hideMark/>
          </w:tcPr>
          <w:p w14:paraId="1A7CD3CA" w14:textId="77777777" w:rsidR="00A01E68" w:rsidRPr="00A01E68" w:rsidRDefault="00A01E68" w:rsidP="00A01E68">
            <w:pPr>
              <w:rPr>
                <w:color w:val="000000"/>
                <w:sz w:val="20"/>
                <w:szCs w:val="20"/>
              </w:rPr>
            </w:pPr>
            <w:r w:rsidRPr="00A01E68">
              <w:rPr>
                <w:color w:val="000000"/>
                <w:sz w:val="20"/>
                <w:szCs w:val="20"/>
              </w:rPr>
              <w:t>[-21.6 ; 194.1]</w:t>
            </w:r>
          </w:p>
        </w:tc>
        <w:tc>
          <w:tcPr>
            <w:tcW w:w="0" w:type="auto"/>
            <w:noWrap/>
            <w:hideMark/>
          </w:tcPr>
          <w:p w14:paraId="41D59F69" w14:textId="2DF62824" w:rsidR="00A01E68" w:rsidRPr="00A01E68" w:rsidRDefault="00A01E68" w:rsidP="00A01E68">
            <w:pPr>
              <w:jc w:val="right"/>
              <w:rPr>
                <w:color w:val="000000"/>
                <w:sz w:val="20"/>
                <w:szCs w:val="20"/>
              </w:rPr>
            </w:pPr>
            <w:r w:rsidRPr="00A01E68">
              <w:rPr>
                <w:color w:val="000000"/>
                <w:sz w:val="20"/>
                <w:szCs w:val="20"/>
              </w:rPr>
              <w:t>-2.0</w:t>
            </w:r>
          </w:p>
        </w:tc>
        <w:tc>
          <w:tcPr>
            <w:tcW w:w="1935" w:type="dxa"/>
            <w:noWrap/>
            <w:hideMark/>
          </w:tcPr>
          <w:p w14:paraId="3B514D5F" w14:textId="77777777" w:rsidR="00A01E68" w:rsidRPr="00A01E68" w:rsidRDefault="00A01E68" w:rsidP="00A01E68">
            <w:pPr>
              <w:rPr>
                <w:color w:val="000000"/>
                <w:sz w:val="20"/>
                <w:szCs w:val="20"/>
              </w:rPr>
            </w:pPr>
            <w:r w:rsidRPr="00A01E68">
              <w:rPr>
                <w:color w:val="000000"/>
                <w:sz w:val="20"/>
                <w:szCs w:val="20"/>
              </w:rPr>
              <w:t>[-43.6 ; 70.3]</w:t>
            </w:r>
          </w:p>
        </w:tc>
      </w:tr>
      <w:tr w:rsidR="00A01E68" w:rsidRPr="00A01E68" w14:paraId="7CAA3113" w14:textId="77777777" w:rsidTr="00A01E68">
        <w:trPr>
          <w:trHeight w:val="320"/>
        </w:trPr>
        <w:tc>
          <w:tcPr>
            <w:tcW w:w="0" w:type="auto"/>
            <w:noWrap/>
            <w:hideMark/>
          </w:tcPr>
          <w:p w14:paraId="02C759AF" w14:textId="77777777" w:rsidR="00A01E68" w:rsidRPr="00A01E68" w:rsidRDefault="00A01E68">
            <w:pPr>
              <w:rPr>
                <w:color w:val="000000"/>
                <w:sz w:val="20"/>
                <w:szCs w:val="20"/>
              </w:rPr>
            </w:pPr>
            <w:r w:rsidRPr="00A01E68">
              <w:rPr>
                <w:color w:val="000000"/>
                <w:sz w:val="20"/>
                <w:szCs w:val="20"/>
              </w:rPr>
              <w:t xml:space="preserve">Mascara </w:t>
            </w:r>
          </w:p>
        </w:tc>
        <w:tc>
          <w:tcPr>
            <w:tcW w:w="0" w:type="auto"/>
            <w:noWrap/>
            <w:hideMark/>
          </w:tcPr>
          <w:p w14:paraId="34C84918" w14:textId="4B514AE7" w:rsidR="00A01E68" w:rsidRPr="00A01E68" w:rsidRDefault="00A01E68" w:rsidP="00A01E68">
            <w:pPr>
              <w:jc w:val="right"/>
              <w:rPr>
                <w:color w:val="000000"/>
                <w:sz w:val="20"/>
                <w:szCs w:val="20"/>
              </w:rPr>
            </w:pPr>
            <w:r w:rsidRPr="00A01E68">
              <w:rPr>
                <w:color w:val="000000"/>
                <w:sz w:val="20"/>
                <w:szCs w:val="20"/>
              </w:rPr>
              <w:t>-4.9</w:t>
            </w:r>
          </w:p>
        </w:tc>
        <w:tc>
          <w:tcPr>
            <w:tcW w:w="0" w:type="auto"/>
            <w:noWrap/>
            <w:hideMark/>
          </w:tcPr>
          <w:p w14:paraId="02A8F23F" w14:textId="77777777" w:rsidR="00A01E68" w:rsidRPr="00A01E68" w:rsidRDefault="00A01E68" w:rsidP="00A01E68">
            <w:pPr>
              <w:rPr>
                <w:color w:val="000000"/>
                <w:sz w:val="20"/>
                <w:szCs w:val="20"/>
              </w:rPr>
            </w:pPr>
            <w:r w:rsidRPr="00A01E68">
              <w:rPr>
                <w:color w:val="000000"/>
                <w:sz w:val="20"/>
                <w:szCs w:val="20"/>
              </w:rPr>
              <w:t>[-44.1 ; 61.9]</w:t>
            </w:r>
          </w:p>
        </w:tc>
        <w:tc>
          <w:tcPr>
            <w:tcW w:w="0" w:type="auto"/>
            <w:noWrap/>
            <w:hideMark/>
          </w:tcPr>
          <w:p w14:paraId="2661FACF" w14:textId="77777777" w:rsidR="00A01E68" w:rsidRPr="00A01E68" w:rsidRDefault="00A01E68" w:rsidP="001E1325">
            <w:pPr>
              <w:jc w:val="center"/>
              <w:rPr>
                <w:color w:val="000000"/>
                <w:sz w:val="20"/>
                <w:szCs w:val="20"/>
              </w:rPr>
            </w:pPr>
          </w:p>
        </w:tc>
        <w:tc>
          <w:tcPr>
            <w:tcW w:w="0" w:type="auto"/>
            <w:noWrap/>
            <w:hideMark/>
          </w:tcPr>
          <w:p w14:paraId="17DF9937" w14:textId="63E614E1" w:rsidR="00A01E68" w:rsidRPr="00A01E68" w:rsidRDefault="00A01E68" w:rsidP="00A01E68">
            <w:pPr>
              <w:jc w:val="right"/>
              <w:rPr>
                <w:color w:val="000000"/>
                <w:sz w:val="20"/>
                <w:szCs w:val="20"/>
              </w:rPr>
            </w:pPr>
            <w:r w:rsidRPr="00A01E68">
              <w:rPr>
                <w:color w:val="000000"/>
                <w:sz w:val="20"/>
                <w:szCs w:val="20"/>
              </w:rPr>
              <w:t>-6.5</w:t>
            </w:r>
          </w:p>
        </w:tc>
        <w:tc>
          <w:tcPr>
            <w:tcW w:w="0" w:type="auto"/>
            <w:noWrap/>
            <w:hideMark/>
          </w:tcPr>
          <w:p w14:paraId="78059E6E" w14:textId="77777777" w:rsidR="00A01E68" w:rsidRPr="00A01E68" w:rsidRDefault="00A01E68" w:rsidP="00A01E68">
            <w:pPr>
              <w:rPr>
                <w:color w:val="000000"/>
                <w:sz w:val="20"/>
                <w:szCs w:val="20"/>
              </w:rPr>
            </w:pPr>
            <w:r w:rsidRPr="00A01E68">
              <w:rPr>
                <w:color w:val="000000"/>
                <w:sz w:val="20"/>
                <w:szCs w:val="20"/>
              </w:rPr>
              <w:t>[-51.8 ; 81.5]</w:t>
            </w:r>
          </w:p>
        </w:tc>
        <w:tc>
          <w:tcPr>
            <w:tcW w:w="0" w:type="auto"/>
            <w:noWrap/>
            <w:hideMark/>
          </w:tcPr>
          <w:p w14:paraId="0A9BDECC" w14:textId="77777777" w:rsidR="00A01E68" w:rsidRPr="00A01E68" w:rsidRDefault="00A01E68" w:rsidP="001E1325">
            <w:pPr>
              <w:jc w:val="center"/>
              <w:rPr>
                <w:color w:val="000000"/>
                <w:sz w:val="20"/>
                <w:szCs w:val="20"/>
              </w:rPr>
            </w:pPr>
          </w:p>
        </w:tc>
        <w:tc>
          <w:tcPr>
            <w:tcW w:w="0" w:type="auto"/>
            <w:noWrap/>
            <w:hideMark/>
          </w:tcPr>
          <w:p w14:paraId="18BEDCE7" w14:textId="1F89E315" w:rsidR="00A01E68" w:rsidRPr="00A01E68" w:rsidRDefault="00A01E68" w:rsidP="00A01E68">
            <w:pPr>
              <w:jc w:val="right"/>
              <w:rPr>
                <w:color w:val="000000"/>
                <w:sz w:val="20"/>
                <w:szCs w:val="20"/>
              </w:rPr>
            </w:pPr>
            <w:r w:rsidRPr="00A01E68">
              <w:rPr>
                <w:color w:val="000000"/>
                <w:sz w:val="20"/>
                <w:szCs w:val="20"/>
              </w:rPr>
              <w:t>64.3</w:t>
            </w:r>
          </w:p>
        </w:tc>
        <w:tc>
          <w:tcPr>
            <w:tcW w:w="1935" w:type="dxa"/>
            <w:noWrap/>
            <w:hideMark/>
          </w:tcPr>
          <w:p w14:paraId="6D2D4482" w14:textId="77777777" w:rsidR="00A01E68" w:rsidRPr="00A01E68" w:rsidRDefault="00A01E68" w:rsidP="00A01E68">
            <w:pPr>
              <w:rPr>
                <w:color w:val="000000"/>
                <w:sz w:val="20"/>
                <w:szCs w:val="20"/>
              </w:rPr>
            </w:pPr>
            <w:r w:rsidRPr="00A01E68">
              <w:rPr>
                <w:color w:val="000000"/>
                <w:sz w:val="20"/>
                <w:szCs w:val="20"/>
              </w:rPr>
              <w:t>[-5.9 ; 186.9]</w:t>
            </w:r>
          </w:p>
        </w:tc>
      </w:tr>
      <w:tr w:rsidR="00A01E68" w:rsidRPr="00A01E68" w14:paraId="6F68815C" w14:textId="77777777" w:rsidTr="00A01E68">
        <w:trPr>
          <w:trHeight w:val="320"/>
        </w:trPr>
        <w:tc>
          <w:tcPr>
            <w:tcW w:w="0" w:type="auto"/>
            <w:noWrap/>
            <w:hideMark/>
          </w:tcPr>
          <w:p w14:paraId="28299DDD" w14:textId="77777777" w:rsidR="00A01E68" w:rsidRPr="00A01E68" w:rsidRDefault="00A01E68">
            <w:pPr>
              <w:rPr>
                <w:color w:val="000000"/>
                <w:sz w:val="20"/>
                <w:szCs w:val="20"/>
              </w:rPr>
            </w:pPr>
            <w:r w:rsidRPr="00A01E68">
              <w:rPr>
                <w:color w:val="000000"/>
                <w:sz w:val="20"/>
                <w:szCs w:val="20"/>
              </w:rPr>
              <w:t xml:space="preserve">Foundation </w:t>
            </w:r>
          </w:p>
        </w:tc>
        <w:tc>
          <w:tcPr>
            <w:tcW w:w="0" w:type="auto"/>
            <w:noWrap/>
            <w:hideMark/>
          </w:tcPr>
          <w:p w14:paraId="5F99F9C8" w14:textId="3A5B2585" w:rsidR="00A01E68" w:rsidRPr="00A01E68" w:rsidRDefault="00A01E68" w:rsidP="00A01E68">
            <w:pPr>
              <w:jc w:val="right"/>
              <w:rPr>
                <w:color w:val="000000"/>
                <w:sz w:val="20"/>
                <w:szCs w:val="20"/>
              </w:rPr>
            </w:pPr>
            <w:r w:rsidRPr="00A01E68">
              <w:rPr>
                <w:color w:val="000000"/>
                <w:sz w:val="20"/>
                <w:szCs w:val="20"/>
              </w:rPr>
              <w:t>-0.5</w:t>
            </w:r>
          </w:p>
        </w:tc>
        <w:tc>
          <w:tcPr>
            <w:tcW w:w="0" w:type="auto"/>
            <w:noWrap/>
            <w:hideMark/>
          </w:tcPr>
          <w:p w14:paraId="311046F9" w14:textId="77777777" w:rsidR="00A01E68" w:rsidRPr="00A01E68" w:rsidRDefault="00A01E68" w:rsidP="00A01E68">
            <w:pPr>
              <w:rPr>
                <w:color w:val="000000"/>
                <w:sz w:val="20"/>
                <w:szCs w:val="20"/>
              </w:rPr>
            </w:pPr>
            <w:r w:rsidRPr="00A01E68">
              <w:rPr>
                <w:color w:val="000000"/>
                <w:sz w:val="20"/>
                <w:szCs w:val="20"/>
              </w:rPr>
              <w:t>[-42.7 ; 72.9]</w:t>
            </w:r>
          </w:p>
        </w:tc>
        <w:tc>
          <w:tcPr>
            <w:tcW w:w="0" w:type="auto"/>
            <w:noWrap/>
            <w:hideMark/>
          </w:tcPr>
          <w:p w14:paraId="587F85B6" w14:textId="77777777" w:rsidR="00A01E68" w:rsidRPr="00A01E68" w:rsidRDefault="00A01E68" w:rsidP="001E1325">
            <w:pPr>
              <w:jc w:val="center"/>
              <w:rPr>
                <w:color w:val="000000"/>
                <w:sz w:val="20"/>
                <w:szCs w:val="20"/>
              </w:rPr>
            </w:pPr>
          </w:p>
        </w:tc>
        <w:tc>
          <w:tcPr>
            <w:tcW w:w="0" w:type="auto"/>
            <w:noWrap/>
            <w:hideMark/>
          </w:tcPr>
          <w:p w14:paraId="2F398D5B" w14:textId="095EB2C9" w:rsidR="00A01E68" w:rsidRPr="00A01E68" w:rsidRDefault="00A01E68" w:rsidP="00A01E68">
            <w:pPr>
              <w:jc w:val="right"/>
              <w:rPr>
                <w:color w:val="000000"/>
                <w:sz w:val="20"/>
                <w:szCs w:val="20"/>
              </w:rPr>
            </w:pPr>
            <w:r w:rsidRPr="00A01E68">
              <w:rPr>
                <w:color w:val="000000"/>
                <w:sz w:val="20"/>
                <w:szCs w:val="20"/>
              </w:rPr>
              <w:t>-12.0</w:t>
            </w:r>
          </w:p>
        </w:tc>
        <w:tc>
          <w:tcPr>
            <w:tcW w:w="0" w:type="auto"/>
            <w:noWrap/>
            <w:hideMark/>
          </w:tcPr>
          <w:p w14:paraId="4DF0A7A9" w14:textId="77777777" w:rsidR="00A01E68" w:rsidRPr="00A01E68" w:rsidRDefault="00A01E68" w:rsidP="00A01E68">
            <w:pPr>
              <w:rPr>
                <w:color w:val="000000"/>
                <w:sz w:val="20"/>
                <w:szCs w:val="20"/>
              </w:rPr>
            </w:pPr>
            <w:r w:rsidRPr="00A01E68">
              <w:rPr>
                <w:color w:val="000000"/>
                <w:sz w:val="20"/>
                <w:szCs w:val="20"/>
              </w:rPr>
              <w:t>[-55.4 ; 73.7]</w:t>
            </w:r>
          </w:p>
        </w:tc>
        <w:tc>
          <w:tcPr>
            <w:tcW w:w="0" w:type="auto"/>
            <w:noWrap/>
            <w:hideMark/>
          </w:tcPr>
          <w:p w14:paraId="245CE2CD" w14:textId="77777777" w:rsidR="00A01E68" w:rsidRPr="00A01E68" w:rsidRDefault="00A01E68" w:rsidP="001E1325">
            <w:pPr>
              <w:jc w:val="center"/>
              <w:rPr>
                <w:color w:val="000000"/>
                <w:sz w:val="20"/>
                <w:szCs w:val="20"/>
              </w:rPr>
            </w:pPr>
          </w:p>
        </w:tc>
        <w:tc>
          <w:tcPr>
            <w:tcW w:w="0" w:type="auto"/>
            <w:noWrap/>
            <w:hideMark/>
          </w:tcPr>
          <w:p w14:paraId="1A75953D" w14:textId="6927B417" w:rsidR="00A01E68" w:rsidRPr="00A01E68" w:rsidRDefault="00A01E68" w:rsidP="00A01E68">
            <w:pPr>
              <w:jc w:val="right"/>
              <w:rPr>
                <w:color w:val="000000"/>
                <w:sz w:val="20"/>
                <w:szCs w:val="20"/>
              </w:rPr>
            </w:pPr>
            <w:r w:rsidRPr="00A01E68">
              <w:rPr>
                <w:color w:val="000000"/>
                <w:sz w:val="20"/>
                <w:szCs w:val="20"/>
              </w:rPr>
              <w:t>51.5</w:t>
            </w:r>
          </w:p>
        </w:tc>
        <w:tc>
          <w:tcPr>
            <w:tcW w:w="1935" w:type="dxa"/>
            <w:noWrap/>
            <w:hideMark/>
          </w:tcPr>
          <w:p w14:paraId="2BEAF291" w14:textId="77777777" w:rsidR="00A01E68" w:rsidRPr="00A01E68" w:rsidRDefault="00A01E68" w:rsidP="00A01E68">
            <w:pPr>
              <w:rPr>
                <w:color w:val="000000"/>
                <w:sz w:val="20"/>
                <w:szCs w:val="20"/>
              </w:rPr>
            </w:pPr>
            <w:r w:rsidRPr="00A01E68">
              <w:rPr>
                <w:color w:val="000000"/>
                <w:sz w:val="20"/>
                <w:szCs w:val="20"/>
              </w:rPr>
              <w:t>[-16.0 ; 173.1]</w:t>
            </w:r>
          </w:p>
        </w:tc>
      </w:tr>
      <w:tr w:rsidR="00A01E68" w:rsidRPr="00A01E68" w14:paraId="16D53F17" w14:textId="77777777" w:rsidTr="00A01E68">
        <w:trPr>
          <w:trHeight w:val="320"/>
        </w:trPr>
        <w:tc>
          <w:tcPr>
            <w:tcW w:w="0" w:type="auto"/>
            <w:noWrap/>
            <w:hideMark/>
          </w:tcPr>
          <w:p w14:paraId="17379AB7" w14:textId="77777777" w:rsidR="00A01E68" w:rsidRPr="00A01E68" w:rsidRDefault="00A01E68">
            <w:pPr>
              <w:rPr>
                <w:color w:val="000000"/>
                <w:sz w:val="20"/>
                <w:szCs w:val="20"/>
              </w:rPr>
            </w:pPr>
            <w:r w:rsidRPr="00A01E68">
              <w:rPr>
                <w:color w:val="000000"/>
                <w:sz w:val="20"/>
                <w:szCs w:val="20"/>
              </w:rPr>
              <w:t xml:space="preserve">Bar soap </w:t>
            </w:r>
          </w:p>
        </w:tc>
        <w:tc>
          <w:tcPr>
            <w:tcW w:w="0" w:type="auto"/>
            <w:noWrap/>
            <w:hideMark/>
          </w:tcPr>
          <w:p w14:paraId="4B370E5C" w14:textId="08E7CDDD" w:rsidR="00A01E68" w:rsidRPr="00A01E68" w:rsidRDefault="00A01E68" w:rsidP="00A01E68">
            <w:pPr>
              <w:jc w:val="right"/>
              <w:rPr>
                <w:color w:val="000000"/>
                <w:sz w:val="20"/>
                <w:szCs w:val="20"/>
              </w:rPr>
            </w:pPr>
            <w:r w:rsidRPr="00A01E68">
              <w:rPr>
                <w:color w:val="000000"/>
                <w:sz w:val="20"/>
                <w:szCs w:val="20"/>
              </w:rPr>
              <w:t>-58.2</w:t>
            </w:r>
          </w:p>
        </w:tc>
        <w:tc>
          <w:tcPr>
            <w:tcW w:w="0" w:type="auto"/>
            <w:noWrap/>
            <w:hideMark/>
          </w:tcPr>
          <w:p w14:paraId="1A2EBBE3" w14:textId="77777777" w:rsidR="00A01E68" w:rsidRPr="00A01E68" w:rsidRDefault="00A01E68" w:rsidP="00A01E68">
            <w:pPr>
              <w:rPr>
                <w:color w:val="000000"/>
                <w:sz w:val="20"/>
                <w:szCs w:val="20"/>
              </w:rPr>
            </w:pPr>
            <w:r w:rsidRPr="00A01E68">
              <w:rPr>
                <w:color w:val="000000"/>
                <w:sz w:val="20"/>
                <w:szCs w:val="20"/>
              </w:rPr>
              <w:t>[-77.1 ; -23.6]</w:t>
            </w:r>
          </w:p>
        </w:tc>
        <w:tc>
          <w:tcPr>
            <w:tcW w:w="0" w:type="auto"/>
            <w:noWrap/>
            <w:hideMark/>
          </w:tcPr>
          <w:p w14:paraId="0DEAAC7D" w14:textId="77777777" w:rsidR="00A01E68" w:rsidRPr="00A01E68" w:rsidRDefault="00A01E68" w:rsidP="001E1325">
            <w:pPr>
              <w:jc w:val="center"/>
              <w:rPr>
                <w:color w:val="000000"/>
                <w:sz w:val="20"/>
                <w:szCs w:val="20"/>
              </w:rPr>
            </w:pPr>
          </w:p>
        </w:tc>
        <w:tc>
          <w:tcPr>
            <w:tcW w:w="0" w:type="auto"/>
            <w:noWrap/>
            <w:hideMark/>
          </w:tcPr>
          <w:p w14:paraId="7EE7F3A6" w14:textId="5B8148C3" w:rsidR="00A01E68" w:rsidRPr="00A01E68" w:rsidRDefault="00A01E68" w:rsidP="00A01E68">
            <w:pPr>
              <w:jc w:val="right"/>
              <w:rPr>
                <w:color w:val="000000"/>
                <w:sz w:val="20"/>
                <w:szCs w:val="20"/>
              </w:rPr>
            </w:pPr>
            <w:r w:rsidRPr="00A01E68">
              <w:rPr>
                <w:color w:val="000000"/>
                <w:sz w:val="20"/>
                <w:szCs w:val="20"/>
              </w:rPr>
              <w:t>-58.3</w:t>
            </w:r>
          </w:p>
        </w:tc>
        <w:tc>
          <w:tcPr>
            <w:tcW w:w="0" w:type="auto"/>
            <w:gridSpan w:val="2"/>
            <w:noWrap/>
            <w:hideMark/>
          </w:tcPr>
          <w:p w14:paraId="237B2902" w14:textId="77777777" w:rsidR="00A01E68" w:rsidRPr="00A01E68" w:rsidRDefault="00A01E68" w:rsidP="00A01E68">
            <w:pPr>
              <w:rPr>
                <w:color w:val="000000"/>
                <w:sz w:val="20"/>
                <w:szCs w:val="20"/>
              </w:rPr>
            </w:pPr>
            <w:r w:rsidRPr="00A01E68">
              <w:rPr>
                <w:color w:val="000000"/>
                <w:sz w:val="20"/>
                <w:szCs w:val="20"/>
              </w:rPr>
              <w:t>[-78.7 ; -18.1]</w:t>
            </w:r>
          </w:p>
        </w:tc>
        <w:tc>
          <w:tcPr>
            <w:tcW w:w="0" w:type="auto"/>
            <w:noWrap/>
            <w:hideMark/>
          </w:tcPr>
          <w:p w14:paraId="46E0F563" w14:textId="3A0A1F4A" w:rsidR="00A01E68" w:rsidRPr="00A01E68" w:rsidRDefault="00A01E68" w:rsidP="00A01E68">
            <w:pPr>
              <w:jc w:val="right"/>
              <w:rPr>
                <w:color w:val="000000"/>
                <w:sz w:val="20"/>
                <w:szCs w:val="20"/>
              </w:rPr>
            </w:pPr>
            <w:r w:rsidRPr="00A01E68">
              <w:rPr>
                <w:color w:val="000000"/>
                <w:sz w:val="20"/>
                <w:szCs w:val="20"/>
              </w:rPr>
              <w:t>-2.3</w:t>
            </w:r>
          </w:p>
        </w:tc>
        <w:tc>
          <w:tcPr>
            <w:tcW w:w="1935" w:type="dxa"/>
            <w:noWrap/>
            <w:hideMark/>
          </w:tcPr>
          <w:p w14:paraId="3F32B1A1" w14:textId="77777777" w:rsidR="00A01E68" w:rsidRPr="00A01E68" w:rsidRDefault="00A01E68" w:rsidP="00A01E68">
            <w:pPr>
              <w:rPr>
                <w:color w:val="000000"/>
                <w:sz w:val="20"/>
                <w:szCs w:val="20"/>
              </w:rPr>
            </w:pPr>
            <w:r w:rsidRPr="00A01E68">
              <w:rPr>
                <w:color w:val="000000"/>
                <w:sz w:val="20"/>
                <w:szCs w:val="20"/>
              </w:rPr>
              <w:t>[-44.0 ; 70.3]</w:t>
            </w:r>
          </w:p>
        </w:tc>
      </w:tr>
      <w:tr w:rsidR="00A01E68" w:rsidRPr="00A01E68" w14:paraId="7557AD97" w14:textId="77777777" w:rsidTr="00A01E68">
        <w:trPr>
          <w:trHeight w:val="320"/>
        </w:trPr>
        <w:tc>
          <w:tcPr>
            <w:tcW w:w="0" w:type="auto"/>
            <w:noWrap/>
            <w:hideMark/>
          </w:tcPr>
          <w:p w14:paraId="0DE2016B" w14:textId="77777777" w:rsidR="00A01E68" w:rsidRPr="00A01E68" w:rsidRDefault="00A01E68">
            <w:pPr>
              <w:rPr>
                <w:color w:val="000000"/>
                <w:sz w:val="20"/>
                <w:szCs w:val="20"/>
              </w:rPr>
            </w:pPr>
            <w:r w:rsidRPr="00A01E68">
              <w:rPr>
                <w:color w:val="000000"/>
                <w:sz w:val="20"/>
                <w:szCs w:val="20"/>
              </w:rPr>
              <w:t xml:space="preserve">Shower gel </w:t>
            </w:r>
          </w:p>
        </w:tc>
        <w:tc>
          <w:tcPr>
            <w:tcW w:w="0" w:type="auto"/>
            <w:noWrap/>
            <w:hideMark/>
          </w:tcPr>
          <w:p w14:paraId="325D11DB" w14:textId="2C24F3D2" w:rsidR="00A01E68" w:rsidRPr="00A01E68" w:rsidRDefault="00A01E68" w:rsidP="00A01E68">
            <w:pPr>
              <w:jc w:val="right"/>
              <w:rPr>
                <w:color w:val="000000"/>
                <w:sz w:val="20"/>
                <w:szCs w:val="20"/>
              </w:rPr>
            </w:pPr>
            <w:r w:rsidRPr="00A01E68">
              <w:rPr>
                <w:color w:val="000000"/>
                <w:sz w:val="20"/>
                <w:szCs w:val="20"/>
              </w:rPr>
              <w:t>28.1</w:t>
            </w:r>
          </w:p>
        </w:tc>
        <w:tc>
          <w:tcPr>
            <w:tcW w:w="0" w:type="auto"/>
            <w:noWrap/>
            <w:hideMark/>
          </w:tcPr>
          <w:p w14:paraId="3782C9F0" w14:textId="77777777" w:rsidR="00A01E68" w:rsidRPr="00A01E68" w:rsidRDefault="00A01E68" w:rsidP="00A01E68">
            <w:pPr>
              <w:rPr>
                <w:color w:val="000000"/>
                <w:sz w:val="20"/>
                <w:szCs w:val="20"/>
              </w:rPr>
            </w:pPr>
            <w:r w:rsidRPr="00A01E68">
              <w:rPr>
                <w:color w:val="000000"/>
                <w:sz w:val="20"/>
                <w:szCs w:val="20"/>
              </w:rPr>
              <w:t>[-27.0 ; 124.9]</w:t>
            </w:r>
          </w:p>
        </w:tc>
        <w:tc>
          <w:tcPr>
            <w:tcW w:w="0" w:type="auto"/>
            <w:noWrap/>
            <w:hideMark/>
          </w:tcPr>
          <w:p w14:paraId="2F89CBB0" w14:textId="77777777" w:rsidR="00A01E68" w:rsidRPr="00A01E68" w:rsidRDefault="00A01E68" w:rsidP="001E1325">
            <w:pPr>
              <w:jc w:val="center"/>
              <w:rPr>
                <w:color w:val="000000"/>
                <w:sz w:val="20"/>
                <w:szCs w:val="20"/>
              </w:rPr>
            </w:pPr>
          </w:p>
        </w:tc>
        <w:tc>
          <w:tcPr>
            <w:tcW w:w="0" w:type="auto"/>
            <w:noWrap/>
            <w:hideMark/>
          </w:tcPr>
          <w:p w14:paraId="5457EE10" w14:textId="4974132C" w:rsidR="00A01E68" w:rsidRPr="00A01E68" w:rsidRDefault="00A01E68" w:rsidP="00A01E68">
            <w:pPr>
              <w:jc w:val="right"/>
              <w:rPr>
                <w:color w:val="000000"/>
                <w:sz w:val="20"/>
                <w:szCs w:val="20"/>
              </w:rPr>
            </w:pPr>
            <w:r w:rsidRPr="00A01E68">
              <w:rPr>
                <w:color w:val="000000"/>
                <w:sz w:val="20"/>
                <w:szCs w:val="20"/>
              </w:rPr>
              <w:t>162.4</w:t>
            </w:r>
          </w:p>
        </w:tc>
        <w:tc>
          <w:tcPr>
            <w:tcW w:w="0" w:type="auto"/>
            <w:noWrap/>
            <w:hideMark/>
          </w:tcPr>
          <w:p w14:paraId="4C54AE75" w14:textId="77777777" w:rsidR="00A01E68" w:rsidRPr="00A01E68" w:rsidRDefault="00A01E68" w:rsidP="00A01E68">
            <w:pPr>
              <w:rPr>
                <w:color w:val="000000"/>
                <w:sz w:val="20"/>
                <w:szCs w:val="20"/>
              </w:rPr>
            </w:pPr>
            <w:r w:rsidRPr="00A01E68">
              <w:rPr>
                <w:color w:val="000000"/>
                <w:sz w:val="20"/>
                <w:szCs w:val="20"/>
              </w:rPr>
              <w:t>[23.4 ; 458.2]</w:t>
            </w:r>
          </w:p>
        </w:tc>
        <w:tc>
          <w:tcPr>
            <w:tcW w:w="0" w:type="auto"/>
            <w:noWrap/>
            <w:hideMark/>
          </w:tcPr>
          <w:p w14:paraId="67B5A5C1" w14:textId="729F309A" w:rsidR="00A01E68" w:rsidRPr="00A01E68" w:rsidRDefault="00A01E68" w:rsidP="001E1325">
            <w:pPr>
              <w:jc w:val="center"/>
              <w:rPr>
                <w:color w:val="000000"/>
                <w:sz w:val="20"/>
                <w:szCs w:val="20"/>
              </w:rPr>
            </w:pPr>
          </w:p>
        </w:tc>
        <w:tc>
          <w:tcPr>
            <w:tcW w:w="0" w:type="auto"/>
            <w:noWrap/>
            <w:hideMark/>
          </w:tcPr>
          <w:p w14:paraId="3EA4C27E" w14:textId="5F3AC7AD" w:rsidR="00A01E68" w:rsidRPr="00A01E68" w:rsidRDefault="00A01E68" w:rsidP="00A01E68">
            <w:pPr>
              <w:jc w:val="right"/>
              <w:rPr>
                <w:color w:val="000000"/>
                <w:sz w:val="20"/>
                <w:szCs w:val="20"/>
              </w:rPr>
            </w:pPr>
            <w:r w:rsidRPr="00A01E68">
              <w:rPr>
                <w:color w:val="000000"/>
                <w:sz w:val="20"/>
                <w:szCs w:val="20"/>
              </w:rPr>
              <w:t>195.3</w:t>
            </w:r>
          </w:p>
        </w:tc>
        <w:tc>
          <w:tcPr>
            <w:tcW w:w="1935" w:type="dxa"/>
            <w:noWrap/>
            <w:hideMark/>
          </w:tcPr>
          <w:p w14:paraId="51C62C65" w14:textId="77777777" w:rsidR="00A01E68" w:rsidRPr="00A01E68" w:rsidRDefault="00A01E68" w:rsidP="00A01E68">
            <w:pPr>
              <w:rPr>
                <w:color w:val="000000"/>
                <w:sz w:val="20"/>
                <w:szCs w:val="20"/>
              </w:rPr>
            </w:pPr>
            <w:r w:rsidRPr="00A01E68">
              <w:rPr>
                <w:color w:val="000000"/>
                <w:sz w:val="20"/>
                <w:szCs w:val="20"/>
              </w:rPr>
              <w:t>[70.3 ; 412.3]</w:t>
            </w:r>
          </w:p>
        </w:tc>
      </w:tr>
      <w:tr w:rsidR="00A01E68" w:rsidRPr="00A01E68" w14:paraId="385157E1" w14:textId="77777777" w:rsidTr="00A01E68">
        <w:trPr>
          <w:trHeight w:val="320"/>
        </w:trPr>
        <w:tc>
          <w:tcPr>
            <w:tcW w:w="0" w:type="auto"/>
            <w:noWrap/>
            <w:hideMark/>
          </w:tcPr>
          <w:p w14:paraId="3FAB66BA" w14:textId="77777777" w:rsidR="00A01E68" w:rsidRPr="00A01E68" w:rsidRDefault="00A01E68">
            <w:pPr>
              <w:rPr>
                <w:color w:val="000000"/>
                <w:sz w:val="20"/>
                <w:szCs w:val="20"/>
              </w:rPr>
            </w:pPr>
            <w:r w:rsidRPr="00A01E68">
              <w:rPr>
                <w:color w:val="000000"/>
                <w:sz w:val="20"/>
                <w:szCs w:val="20"/>
              </w:rPr>
              <w:t>Shampoo</w:t>
            </w:r>
          </w:p>
        </w:tc>
        <w:tc>
          <w:tcPr>
            <w:tcW w:w="0" w:type="auto"/>
            <w:noWrap/>
            <w:hideMark/>
          </w:tcPr>
          <w:p w14:paraId="2D90C490" w14:textId="5F4A60BC" w:rsidR="00A01E68" w:rsidRPr="00A01E68" w:rsidRDefault="00A01E68" w:rsidP="00A01E68">
            <w:pPr>
              <w:jc w:val="right"/>
              <w:rPr>
                <w:color w:val="000000"/>
                <w:sz w:val="20"/>
                <w:szCs w:val="20"/>
              </w:rPr>
            </w:pPr>
            <w:r w:rsidRPr="00A01E68">
              <w:rPr>
                <w:color w:val="000000"/>
                <w:sz w:val="20"/>
                <w:szCs w:val="20"/>
              </w:rPr>
              <w:t>-33.3</w:t>
            </w:r>
          </w:p>
        </w:tc>
        <w:tc>
          <w:tcPr>
            <w:tcW w:w="0" w:type="auto"/>
            <w:noWrap/>
            <w:hideMark/>
          </w:tcPr>
          <w:p w14:paraId="25D19DBC" w14:textId="77777777" w:rsidR="00A01E68" w:rsidRPr="00A01E68" w:rsidRDefault="00A01E68" w:rsidP="00A01E68">
            <w:pPr>
              <w:rPr>
                <w:color w:val="000000"/>
                <w:sz w:val="20"/>
                <w:szCs w:val="20"/>
              </w:rPr>
            </w:pPr>
            <w:r w:rsidRPr="00A01E68">
              <w:rPr>
                <w:color w:val="000000"/>
                <w:sz w:val="20"/>
                <w:szCs w:val="20"/>
              </w:rPr>
              <w:t>[-63.1 ; 20.5]</w:t>
            </w:r>
          </w:p>
        </w:tc>
        <w:tc>
          <w:tcPr>
            <w:tcW w:w="0" w:type="auto"/>
            <w:noWrap/>
            <w:hideMark/>
          </w:tcPr>
          <w:p w14:paraId="759CEB78" w14:textId="77777777" w:rsidR="00A01E68" w:rsidRPr="00A01E68" w:rsidRDefault="00A01E68" w:rsidP="001E1325">
            <w:pPr>
              <w:jc w:val="center"/>
              <w:rPr>
                <w:color w:val="000000"/>
                <w:sz w:val="20"/>
                <w:szCs w:val="20"/>
              </w:rPr>
            </w:pPr>
          </w:p>
        </w:tc>
        <w:tc>
          <w:tcPr>
            <w:tcW w:w="0" w:type="auto"/>
            <w:noWrap/>
            <w:hideMark/>
          </w:tcPr>
          <w:p w14:paraId="200240F3" w14:textId="6B2552BF" w:rsidR="00A01E68" w:rsidRPr="00A01E68" w:rsidRDefault="00A01E68" w:rsidP="00A01E68">
            <w:pPr>
              <w:jc w:val="right"/>
              <w:rPr>
                <w:color w:val="000000"/>
                <w:sz w:val="20"/>
                <w:szCs w:val="20"/>
              </w:rPr>
            </w:pPr>
            <w:r w:rsidRPr="00A01E68">
              <w:rPr>
                <w:color w:val="000000"/>
                <w:sz w:val="20"/>
                <w:szCs w:val="20"/>
              </w:rPr>
              <w:t>-25.6</w:t>
            </w:r>
          </w:p>
        </w:tc>
        <w:tc>
          <w:tcPr>
            <w:tcW w:w="0" w:type="auto"/>
            <w:noWrap/>
            <w:hideMark/>
          </w:tcPr>
          <w:p w14:paraId="1182628D" w14:textId="77777777" w:rsidR="00A01E68" w:rsidRPr="00A01E68" w:rsidRDefault="00A01E68" w:rsidP="00A01E68">
            <w:pPr>
              <w:rPr>
                <w:color w:val="000000"/>
                <w:sz w:val="20"/>
                <w:szCs w:val="20"/>
              </w:rPr>
            </w:pPr>
            <w:r w:rsidRPr="00A01E68">
              <w:rPr>
                <w:color w:val="000000"/>
                <w:sz w:val="20"/>
                <w:szCs w:val="20"/>
              </w:rPr>
              <w:t>[-62.2 ; 46.2]</w:t>
            </w:r>
          </w:p>
        </w:tc>
        <w:tc>
          <w:tcPr>
            <w:tcW w:w="0" w:type="auto"/>
            <w:noWrap/>
            <w:hideMark/>
          </w:tcPr>
          <w:p w14:paraId="520B7E82" w14:textId="77777777" w:rsidR="00A01E68" w:rsidRPr="00A01E68" w:rsidRDefault="00A01E68" w:rsidP="001E1325">
            <w:pPr>
              <w:jc w:val="center"/>
              <w:rPr>
                <w:color w:val="000000"/>
                <w:sz w:val="20"/>
                <w:szCs w:val="20"/>
              </w:rPr>
            </w:pPr>
          </w:p>
        </w:tc>
        <w:tc>
          <w:tcPr>
            <w:tcW w:w="0" w:type="auto"/>
            <w:noWrap/>
            <w:hideMark/>
          </w:tcPr>
          <w:p w14:paraId="1E011F6A" w14:textId="7ECB449B" w:rsidR="00A01E68" w:rsidRPr="00A01E68" w:rsidRDefault="00A01E68" w:rsidP="00A01E68">
            <w:pPr>
              <w:jc w:val="right"/>
              <w:rPr>
                <w:color w:val="000000"/>
                <w:sz w:val="20"/>
                <w:szCs w:val="20"/>
              </w:rPr>
            </w:pPr>
            <w:r w:rsidRPr="00A01E68">
              <w:rPr>
                <w:color w:val="000000"/>
                <w:sz w:val="20"/>
                <w:szCs w:val="20"/>
              </w:rPr>
              <w:t>42.2</w:t>
            </w:r>
          </w:p>
        </w:tc>
        <w:tc>
          <w:tcPr>
            <w:tcW w:w="1935" w:type="dxa"/>
            <w:noWrap/>
            <w:hideMark/>
          </w:tcPr>
          <w:p w14:paraId="2C1EE559" w14:textId="77777777" w:rsidR="00A01E68" w:rsidRPr="00A01E68" w:rsidRDefault="00A01E68" w:rsidP="00A01E68">
            <w:pPr>
              <w:rPr>
                <w:color w:val="000000"/>
                <w:sz w:val="20"/>
                <w:szCs w:val="20"/>
              </w:rPr>
            </w:pPr>
            <w:r w:rsidRPr="00A01E68">
              <w:rPr>
                <w:color w:val="000000"/>
                <w:sz w:val="20"/>
                <w:szCs w:val="20"/>
              </w:rPr>
              <w:t>[-13.8 ; 134.5]</w:t>
            </w:r>
          </w:p>
        </w:tc>
      </w:tr>
      <w:tr w:rsidR="00A01E68" w:rsidRPr="00A01E68" w14:paraId="01927C9E" w14:textId="77777777" w:rsidTr="00A01E68">
        <w:trPr>
          <w:trHeight w:val="320"/>
        </w:trPr>
        <w:tc>
          <w:tcPr>
            <w:tcW w:w="0" w:type="auto"/>
            <w:noWrap/>
            <w:hideMark/>
          </w:tcPr>
          <w:p w14:paraId="23A536B2" w14:textId="77777777" w:rsidR="00A01E68" w:rsidRPr="00A01E68" w:rsidRDefault="00A01E68">
            <w:pPr>
              <w:rPr>
                <w:color w:val="000000"/>
                <w:sz w:val="20"/>
                <w:szCs w:val="20"/>
              </w:rPr>
            </w:pPr>
            <w:r w:rsidRPr="00A01E68">
              <w:rPr>
                <w:color w:val="000000"/>
                <w:sz w:val="20"/>
                <w:szCs w:val="20"/>
              </w:rPr>
              <w:t>Body cream</w:t>
            </w:r>
          </w:p>
        </w:tc>
        <w:tc>
          <w:tcPr>
            <w:tcW w:w="0" w:type="auto"/>
            <w:noWrap/>
            <w:hideMark/>
          </w:tcPr>
          <w:p w14:paraId="143009FB" w14:textId="301FA707" w:rsidR="00A01E68" w:rsidRPr="00A01E68" w:rsidRDefault="00A01E68" w:rsidP="00A01E68">
            <w:pPr>
              <w:jc w:val="right"/>
              <w:rPr>
                <w:color w:val="000000"/>
                <w:sz w:val="20"/>
                <w:szCs w:val="20"/>
              </w:rPr>
            </w:pPr>
            <w:r w:rsidRPr="00A01E68">
              <w:rPr>
                <w:color w:val="000000"/>
                <w:sz w:val="20"/>
                <w:szCs w:val="20"/>
              </w:rPr>
              <w:t>61.6</w:t>
            </w:r>
          </w:p>
        </w:tc>
        <w:tc>
          <w:tcPr>
            <w:tcW w:w="0" w:type="auto"/>
            <w:noWrap/>
            <w:hideMark/>
          </w:tcPr>
          <w:p w14:paraId="11FBA852" w14:textId="77777777" w:rsidR="00A01E68" w:rsidRPr="00A01E68" w:rsidRDefault="00A01E68" w:rsidP="00A01E68">
            <w:pPr>
              <w:rPr>
                <w:color w:val="000000"/>
                <w:sz w:val="20"/>
                <w:szCs w:val="20"/>
              </w:rPr>
            </w:pPr>
            <w:r w:rsidRPr="00A01E68">
              <w:rPr>
                <w:color w:val="000000"/>
                <w:sz w:val="20"/>
                <w:szCs w:val="20"/>
              </w:rPr>
              <w:t>[-27.6 ; 260.4]</w:t>
            </w:r>
          </w:p>
        </w:tc>
        <w:tc>
          <w:tcPr>
            <w:tcW w:w="0" w:type="auto"/>
            <w:noWrap/>
            <w:hideMark/>
          </w:tcPr>
          <w:p w14:paraId="7E7505DC" w14:textId="77777777" w:rsidR="00A01E68" w:rsidRPr="00A01E68" w:rsidRDefault="00A01E68" w:rsidP="001E1325">
            <w:pPr>
              <w:jc w:val="center"/>
              <w:rPr>
                <w:color w:val="000000"/>
                <w:sz w:val="20"/>
                <w:szCs w:val="20"/>
              </w:rPr>
            </w:pPr>
          </w:p>
        </w:tc>
        <w:tc>
          <w:tcPr>
            <w:tcW w:w="0" w:type="auto"/>
            <w:noWrap/>
            <w:hideMark/>
          </w:tcPr>
          <w:p w14:paraId="6A6ED257" w14:textId="3F295182" w:rsidR="00A01E68" w:rsidRPr="00A01E68" w:rsidRDefault="00A01E68" w:rsidP="00A01E68">
            <w:pPr>
              <w:jc w:val="right"/>
              <w:rPr>
                <w:color w:val="000000"/>
                <w:sz w:val="20"/>
                <w:szCs w:val="20"/>
              </w:rPr>
            </w:pPr>
            <w:r w:rsidRPr="00A01E68">
              <w:rPr>
                <w:color w:val="000000"/>
                <w:sz w:val="20"/>
                <w:szCs w:val="20"/>
              </w:rPr>
              <w:t>40.6</w:t>
            </w:r>
          </w:p>
        </w:tc>
        <w:tc>
          <w:tcPr>
            <w:tcW w:w="0" w:type="auto"/>
            <w:gridSpan w:val="2"/>
            <w:noWrap/>
            <w:hideMark/>
          </w:tcPr>
          <w:p w14:paraId="3888328A" w14:textId="77777777" w:rsidR="00A01E68" w:rsidRPr="00A01E68" w:rsidRDefault="00A01E68" w:rsidP="00A01E68">
            <w:pPr>
              <w:rPr>
                <w:color w:val="000000"/>
                <w:sz w:val="20"/>
                <w:szCs w:val="20"/>
              </w:rPr>
            </w:pPr>
            <w:r w:rsidRPr="00A01E68">
              <w:rPr>
                <w:color w:val="000000"/>
                <w:sz w:val="20"/>
                <w:szCs w:val="20"/>
              </w:rPr>
              <w:t>[-34.4 ; 201.5]</w:t>
            </w:r>
          </w:p>
        </w:tc>
        <w:tc>
          <w:tcPr>
            <w:tcW w:w="0" w:type="auto"/>
            <w:noWrap/>
            <w:hideMark/>
          </w:tcPr>
          <w:p w14:paraId="5C07B74A" w14:textId="47C9CD72" w:rsidR="00A01E68" w:rsidRPr="00A01E68" w:rsidRDefault="00A01E68" w:rsidP="00A01E68">
            <w:pPr>
              <w:jc w:val="right"/>
              <w:rPr>
                <w:color w:val="000000"/>
                <w:sz w:val="20"/>
                <w:szCs w:val="20"/>
              </w:rPr>
            </w:pPr>
            <w:r w:rsidRPr="00A01E68">
              <w:rPr>
                <w:color w:val="000000"/>
                <w:sz w:val="20"/>
                <w:szCs w:val="20"/>
              </w:rPr>
              <w:t>21.7</w:t>
            </w:r>
          </w:p>
        </w:tc>
        <w:tc>
          <w:tcPr>
            <w:tcW w:w="1935" w:type="dxa"/>
            <w:noWrap/>
            <w:hideMark/>
          </w:tcPr>
          <w:p w14:paraId="2F0F85F3" w14:textId="77777777" w:rsidR="00A01E68" w:rsidRPr="00A01E68" w:rsidRDefault="00A01E68" w:rsidP="00A01E68">
            <w:pPr>
              <w:rPr>
                <w:color w:val="000000"/>
                <w:sz w:val="20"/>
                <w:szCs w:val="20"/>
              </w:rPr>
            </w:pPr>
            <w:r w:rsidRPr="00A01E68">
              <w:rPr>
                <w:color w:val="000000"/>
                <w:sz w:val="20"/>
                <w:szCs w:val="20"/>
              </w:rPr>
              <w:t>[-31.0 ; 115.0]</w:t>
            </w:r>
          </w:p>
        </w:tc>
      </w:tr>
      <w:tr w:rsidR="00A01E68" w:rsidRPr="00A01E68" w14:paraId="4D62A079" w14:textId="77777777" w:rsidTr="00A01E68">
        <w:trPr>
          <w:trHeight w:val="320"/>
        </w:trPr>
        <w:tc>
          <w:tcPr>
            <w:tcW w:w="0" w:type="auto"/>
            <w:noWrap/>
            <w:hideMark/>
          </w:tcPr>
          <w:p w14:paraId="6BC37BDC" w14:textId="77777777" w:rsidR="00A01E68" w:rsidRPr="00A01E68" w:rsidRDefault="00A01E68">
            <w:pPr>
              <w:rPr>
                <w:color w:val="000000"/>
                <w:sz w:val="20"/>
                <w:szCs w:val="20"/>
              </w:rPr>
            </w:pPr>
            <w:r w:rsidRPr="00A01E68">
              <w:rPr>
                <w:color w:val="000000"/>
                <w:sz w:val="20"/>
                <w:szCs w:val="20"/>
              </w:rPr>
              <w:t>Conditioner</w:t>
            </w:r>
          </w:p>
        </w:tc>
        <w:tc>
          <w:tcPr>
            <w:tcW w:w="0" w:type="auto"/>
            <w:noWrap/>
            <w:hideMark/>
          </w:tcPr>
          <w:p w14:paraId="4573852F" w14:textId="32D0FC12" w:rsidR="00A01E68" w:rsidRPr="00A01E68" w:rsidRDefault="00A01E68" w:rsidP="00A01E68">
            <w:pPr>
              <w:jc w:val="right"/>
              <w:rPr>
                <w:color w:val="000000"/>
                <w:sz w:val="20"/>
                <w:szCs w:val="20"/>
              </w:rPr>
            </w:pPr>
            <w:r w:rsidRPr="00A01E68">
              <w:rPr>
                <w:color w:val="000000"/>
                <w:sz w:val="20"/>
                <w:szCs w:val="20"/>
              </w:rPr>
              <w:t>-46.8</w:t>
            </w:r>
          </w:p>
        </w:tc>
        <w:tc>
          <w:tcPr>
            <w:tcW w:w="0" w:type="auto"/>
            <w:noWrap/>
            <w:hideMark/>
          </w:tcPr>
          <w:p w14:paraId="7BC92E6B" w14:textId="77777777" w:rsidR="00A01E68" w:rsidRPr="00A01E68" w:rsidRDefault="00A01E68" w:rsidP="00A01E68">
            <w:pPr>
              <w:rPr>
                <w:color w:val="000000"/>
                <w:sz w:val="20"/>
                <w:szCs w:val="20"/>
              </w:rPr>
            </w:pPr>
            <w:r w:rsidRPr="00A01E68">
              <w:rPr>
                <w:color w:val="000000"/>
                <w:sz w:val="20"/>
                <w:szCs w:val="20"/>
              </w:rPr>
              <w:t>[-74.4 ; 10.5]</w:t>
            </w:r>
          </w:p>
        </w:tc>
        <w:tc>
          <w:tcPr>
            <w:tcW w:w="0" w:type="auto"/>
            <w:noWrap/>
            <w:hideMark/>
          </w:tcPr>
          <w:p w14:paraId="7006B09C" w14:textId="77777777" w:rsidR="00A01E68" w:rsidRPr="00A01E68" w:rsidRDefault="00A01E68" w:rsidP="001E1325">
            <w:pPr>
              <w:jc w:val="center"/>
              <w:rPr>
                <w:color w:val="000000"/>
                <w:sz w:val="20"/>
                <w:szCs w:val="20"/>
              </w:rPr>
            </w:pPr>
          </w:p>
        </w:tc>
        <w:tc>
          <w:tcPr>
            <w:tcW w:w="0" w:type="auto"/>
            <w:noWrap/>
            <w:hideMark/>
          </w:tcPr>
          <w:p w14:paraId="4BB246AF" w14:textId="7274755D" w:rsidR="00A01E68" w:rsidRPr="00A01E68" w:rsidRDefault="00A01E68" w:rsidP="00A01E68">
            <w:pPr>
              <w:jc w:val="right"/>
              <w:rPr>
                <w:color w:val="000000"/>
                <w:sz w:val="20"/>
                <w:szCs w:val="20"/>
              </w:rPr>
            </w:pPr>
            <w:r w:rsidRPr="00A01E68">
              <w:rPr>
                <w:color w:val="000000"/>
                <w:sz w:val="20"/>
                <w:szCs w:val="20"/>
              </w:rPr>
              <w:t>-51.2</w:t>
            </w:r>
          </w:p>
        </w:tc>
        <w:tc>
          <w:tcPr>
            <w:tcW w:w="0" w:type="auto"/>
            <w:noWrap/>
            <w:hideMark/>
          </w:tcPr>
          <w:p w14:paraId="114E84B7" w14:textId="77777777" w:rsidR="00A01E68" w:rsidRPr="00A01E68" w:rsidRDefault="00A01E68" w:rsidP="00A01E68">
            <w:pPr>
              <w:rPr>
                <w:color w:val="000000"/>
                <w:sz w:val="20"/>
                <w:szCs w:val="20"/>
              </w:rPr>
            </w:pPr>
            <w:r w:rsidRPr="00A01E68">
              <w:rPr>
                <w:color w:val="000000"/>
                <w:sz w:val="20"/>
                <w:szCs w:val="20"/>
              </w:rPr>
              <w:t>[-77.5 ; 6.1]</w:t>
            </w:r>
          </w:p>
        </w:tc>
        <w:tc>
          <w:tcPr>
            <w:tcW w:w="0" w:type="auto"/>
            <w:noWrap/>
            <w:hideMark/>
          </w:tcPr>
          <w:p w14:paraId="0C460B7E" w14:textId="77777777" w:rsidR="00A01E68" w:rsidRPr="00A01E68" w:rsidRDefault="00A01E68" w:rsidP="001E1325">
            <w:pPr>
              <w:jc w:val="center"/>
              <w:rPr>
                <w:color w:val="000000"/>
                <w:sz w:val="20"/>
                <w:szCs w:val="20"/>
              </w:rPr>
            </w:pPr>
          </w:p>
        </w:tc>
        <w:tc>
          <w:tcPr>
            <w:tcW w:w="0" w:type="auto"/>
            <w:noWrap/>
            <w:hideMark/>
          </w:tcPr>
          <w:p w14:paraId="76339E49" w14:textId="167189CB" w:rsidR="00A01E68" w:rsidRPr="00A01E68" w:rsidRDefault="00A01E68" w:rsidP="00A01E68">
            <w:pPr>
              <w:jc w:val="right"/>
              <w:rPr>
                <w:color w:val="000000"/>
                <w:sz w:val="20"/>
                <w:szCs w:val="20"/>
              </w:rPr>
            </w:pPr>
            <w:r w:rsidRPr="00A01E68">
              <w:rPr>
                <w:color w:val="000000"/>
                <w:sz w:val="20"/>
                <w:szCs w:val="20"/>
              </w:rPr>
              <w:t>14.5</w:t>
            </w:r>
          </w:p>
        </w:tc>
        <w:tc>
          <w:tcPr>
            <w:tcW w:w="1935" w:type="dxa"/>
            <w:noWrap/>
            <w:hideMark/>
          </w:tcPr>
          <w:p w14:paraId="354C5B98" w14:textId="77777777" w:rsidR="00A01E68" w:rsidRPr="00A01E68" w:rsidRDefault="00A01E68" w:rsidP="00A01E68">
            <w:pPr>
              <w:rPr>
                <w:color w:val="000000"/>
                <w:sz w:val="20"/>
                <w:szCs w:val="20"/>
              </w:rPr>
            </w:pPr>
            <w:r w:rsidRPr="00A01E68">
              <w:rPr>
                <w:color w:val="000000"/>
                <w:sz w:val="20"/>
                <w:szCs w:val="20"/>
              </w:rPr>
              <w:t>[-39.9 ; 118.0]</w:t>
            </w:r>
          </w:p>
        </w:tc>
      </w:tr>
      <w:tr w:rsidR="00A01E68" w:rsidRPr="00A01E68" w14:paraId="619955E7" w14:textId="77777777" w:rsidTr="00A01E68">
        <w:trPr>
          <w:trHeight w:val="320"/>
        </w:trPr>
        <w:tc>
          <w:tcPr>
            <w:tcW w:w="0" w:type="auto"/>
            <w:noWrap/>
            <w:hideMark/>
          </w:tcPr>
          <w:p w14:paraId="5BB31C05" w14:textId="77777777" w:rsidR="00A01E68" w:rsidRPr="00A01E68" w:rsidRDefault="00A01E68">
            <w:pPr>
              <w:rPr>
                <w:color w:val="000000"/>
                <w:sz w:val="20"/>
                <w:szCs w:val="20"/>
              </w:rPr>
            </w:pPr>
            <w:r w:rsidRPr="00A01E68">
              <w:rPr>
                <w:color w:val="000000"/>
                <w:sz w:val="20"/>
                <w:szCs w:val="20"/>
              </w:rPr>
              <w:t xml:space="preserve">Lip/Chapstick </w:t>
            </w:r>
          </w:p>
        </w:tc>
        <w:tc>
          <w:tcPr>
            <w:tcW w:w="0" w:type="auto"/>
            <w:noWrap/>
            <w:hideMark/>
          </w:tcPr>
          <w:p w14:paraId="0146D266" w14:textId="0CE77F3D" w:rsidR="00A01E68" w:rsidRPr="00A01E68" w:rsidRDefault="00A01E68" w:rsidP="00A01E68">
            <w:pPr>
              <w:jc w:val="right"/>
              <w:rPr>
                <w:color w:val="000000"/>
                <w:sz w:val="20"/>
                <w:szCs w:val="20"/>
              </w:rPr>
            </w:pPr>
            <w:r w:rsidRPr="00A01E68">
              <w:rPr>
                <w:color w:val="000000"/>
                <w:sz w:val="20"/>
                <w:szCs w:val="20"/>
              </w:rPr>
              <w:t>80.8</w:t>
            </w:r>
          </w:p>
        </w:tc>
        <w:tc>
          <w:tcPr>
            <w:tcW w:w="0" w:type="auto"/>
            <w:noWrap/>
            <w:hideMark/>
          </w:tcPr>
          <w:p w14:paraId="150239B8" w14:textId="77777777" w:rsidR="00A01E68" w:rsidRPr="00A01E68" w:rsidRDefault="00A01E68" w:rsidP="00A01E68">
            <w:pPr>
              <w:rPr>
                <w:color w:val="000000"/>
                <w:sz w:val="20"/>
                <w:szCs w:val="20"/>
              </w:rPr>
            </w:pPr>
            <w:r w:rsidRPr="00A01E68">
              <w:rPr>
                <w:color w:val="000000"/>
                <w:sz w:val="20"/>
                <w:szCs w:val="20"/>
              </w:rPr>
              <w:t>[-7.7 ; 254.2]</w:t>
            </w:r>
          </w:p>
        </w:tc>
        <w:tc>
          <w:tcPr>
            <w:tcW w:w="0" w:type="auto"/>
            <w:noWrap/>
            <w:hideMark/>
          </w:tcPr>
          <w:p w14:paraId="116D1732" w14:textId="77777777" w:rsidR="00A01E68" w:rsidRPr="00A01E68" w:rsidRDefault="00A01E68" w:rsidP="001E1325">
            <w:pPr>
              <w:jc w:val="center"/>
              <w:rPr>
                <w:color w:val="000000"/>
                <w:sz w:val="20"/>
                <w:szCs w:val="20"/>
              </w:rPr>
            </w:pPr>
          </w:p>
        </w:tc>
        <w:tc>
          <w:tcPr>
            <w:tcW w:w="0" w:type="auto"/>
            <w:noWrap/>
            <w:hideMark/>
          </w:tcPr>
          <w:p w14:paraId="211FA5DB" w14:textId="7C7B45C3" w:rsidR="00A01E68" w:rsidRPr="00A01E68" w:rsidRDefault="00A01E68" w:rsidP="00A01E68">
            <w:pPr>
              <w:jc w:val="right"/>
              <w:rPr>
                <w:color w:val="000000"/>
                <w:sz w:val="20"/>
                <w:szCs w:val="20"/>
              </w:rPr>
            </w:pPr>
            <w:r w:rsidRPr="00A01E68">
              <w:rPr>
                <w:color w:val="000000"/>
                <w:sz w:val="20"/>
                <w:szCs w:val="20"/>
              </w:rPr>
              <w:t>-7.5</w:t>
            </w:r>
          </w:p>
        </w:tc>
        <w:tc>
          <w:tcPr>
            <w:tcW w:w="0" w:type="auto"/>
            <w:noWrap/>
            <w:hideMark/>
          </w:tcPr>
          <w:p w14:paraId="562A85BB" w14:textId="77777777" w:rsidR="00A01E68" w:rsidRPr="00A01E68" w:rsidRDefault="00A01E68" w:rsidP="00A01E68">
            <w:pPr>
              <w:rPr>
                <w:color w:val="000000"/>
                <w:sz w:val="20"/>
                <w:szCs w:val="20"/>
              </w:rPr>
            </w:pPr>
            <w:r w:rsidRPr="00A01E68">
              <w:rPr>
                <w:color w:val="000000"/>
                <w:sz w:val="20"/>
                <w:szCs w:val="20"/>
              </w:rPr>
              <w:t>[-54.7 ; 89.2]</w:t>
            </w:r>
          </w:p>
        </w:tc>
        <w:tc>
          <w:tcPr>
            <w:tcW w:w="0" w:type="auto"/>
            <w:noWrap/>
            <w:hideMark/>
          </w:tcPr>
          <w:p w14:paraId="38593DD9" w14:textId="77777777" w:rsidR="00A01E68" w:rsidRPr="00A01E68" w:rsidRDefault="00A01E68" w:rsidP="001E1325">
            <w:pPr>
              <w:jc w:val="center"/>
              <w:rPr>
                <w:color w:val="000000"/>
                <w:sz w:val="20"/>
                <w:szCs w:val="20"/>
              </w:rPr>
            </w:pPr>
          </w:p>
        </w:tc>
        <w:tc>
          <w:tcPr>
            <w:tcW w:w="0" w:type="auto"/>
            <w:noWrap/>
            <w:hideMark/>
          </w:tcPr>
          <w:p w14:paraId="52A686FF" w14:textId="76256A4B" w:rsidR="00A01E68" w:rsidRPr="00A01E68" w:rsidRDefault="00A01E68" w:rsidP="00A01E68">
            <w:pPr>
              <w:jc w:val="right"/>
              <w:rPr>
                <w:color w:val="000000"/>
                <w:sz w:val="20"/>
                <w:szCs w:val="20"/>
              </w:rPr>
            </w:pPr>
            <w:r w:rsidRPr="00A01E68">
              <w:rPr>
                <w:color w:val="000000"/>
                <w:sz w:val="20"/>
                <w:szCs w:val="20"/>
              </w:rPr>
              <w:t>64.8</w:t>
            </w:r>
          </w:p>
        </w:tc>
        <w:tc>
          <w:tcPr>
            <w:tcW w:w="1935" w:type="dxa"/>
            <w:noWrap/>
            <w:hideMark/>
          </w:tcPr>
          <w:p w14:paraId="5995C452" w14:textId="77777777" w:rsidR="00A01E68" w:rsidRPr="00A01E68" w:rsidRDefault="00A01E68" w:rsidP="00A01E68">
            <w:pPr>
              <w:rPr>
                <w:color w:val="000000"/>
                <w:sz w:val="20"/>
                <w:szCs w:val="20"/>
              </w:rPr>
            </w:pPr>
            <w:r w:rsidRPr="00A01E68">
              <w:rPr>
                <w:color w:val="000000"/>
                <w:sz w:val="20"/>
                <w:szCs w:val="20"/>
              </w:rPr>
              <w:t>[-9.7 ; 200.5]</w:t>
            </w:r>
          </w:p>
        </w:tc>
      </w:tr>
      <w:tr w:rsidR="00A01E68" w:rsidRPr="00A01E68" w14:paraId="7EF1575A" w14:textId="77777777" w:rsidTr="00A01E68">
        <w:trPr>
          <w:trHeight w:val="320"/>
        </w:trPr>
        <w:tc>
          <w:tcPr>
            <w:tcW w:w="0" w:type="auto"/>
            <w:noWrap/>
            <w:hideMark/>
          </w:tcPr>
          <w:p w14:paraId="52817022" w14:textId="77777777" w:rsidR="00A01E68" w:rsidRPr="00A01E68" w:rsidRDefault="00A01E68">
            <w:pPr>
              <w:rPr>
                <w:color w:val="000000"/>
                <w:sz w:val="20"/>
                <w:szCs w:val="20"/>
              </w:rPr>
            </w:pPr>
            <w:r w:rsidRPr="00A01E68">
              <w:rPr>
                <w:color w:val="000000"/>
                <w:sz w:val="20"/>
                <w:szCs w:val="20"/>
              </w:rPr>
              <w:t>Perfume</w:t>
            </w:r>
          </w:p>
        </w:tc>
        <w:tc>
          <w:tcPr>
            <w:tcW w:w="0" w:type="auto"/>
            <w:noWrap/>
            <w:hideMark/>
          </w:tcPr>
          <w:p w14:paraId="4AB7B3CC" w14:textId="042695E8" w:rsidR="00A01E68" w:rsidRPr="00A01E68" w:rsidRDefault="00A01E68" w:rsidP="00A01E68">
            <w:pPr>
              <w:jc w:val="right"/>
              <w:rPr>
                <w:color w:val="000000"/>
                <w:sz w:val="20"/>
                <w:szCs w:val="20"/>
              </w:rPr>
            </w:pPr>
            <w:r w:rsidRPr="00A01E68">
              <w:rPr>
                <w:color w:val="000000"/>
                <w:sz w:val="20"/>
                <w:szCs w:val="20"/>
              </w:rPr>
              <w:t>-17.9</w:t>
            </w:r>
          </w:p>
        </w:tc>
        <w:tc>
          <w:tcPr>
            <w:tcW w:w="0" w:type="auto"/>
            <w:noWrap/>
            <w:hideMark/>
          </w:tcPr>
          <w:p w14:paraId="04798516" w14:textId="77777777" w:rsidR="00A01E68" w:rsidRPr="00A01E68" w:rsidRDefault="00A01E68" w:rsidP="00A01E68">
            <w:pPr>
              <w:rPr>
                <w:color w:val="000000"/>
                <w:sz w:val="20"/>
                <w:szCs w:val="20"/>
              </w:rPr>
            </w:pPr>
            <w:r w:rsidRPr="00A01E68">
              <w:rPr>
                <w:color w:val="000000"/>
                <w:sz w:val="20"/>
                <w:szCs w:val="20"/>
              </w:rPr>
              <w:t>[-61.6 ; 75.4]</w:t>
            </w:r>
          </w:p>
        </w:tc>
        <w:tc>
          <w:tcPr>
            <w:tcW w:w="0" w:type="auto"/>
            <w:noWrap/>
            <w:hideMark/>
          </w:tcPr>
          <w:p w14:paraId="44F346A7" w14:textId="77777777" w:rsidR="00A01E68" w:rsidRPr="00A01E68" w:rsidRDefault="00A01E68" w:rsidP="001E1325">
            <w:pPr>
              <w:jc w:val="center"/>
              <w:rPr>
                <w:color w:val="000000"/>
                <w:sz w:val="20"/>
                <w:szCs w:val="20"/>
              </w:rPr>
            </w:pPr>
          </w:p>
        </w:tc>
        <w:tc>
          <w:tcPr>
            <w:tcW w:w="0" w:type="auto"/>
            <w:noWrap/>
            <w:hideMark/>
          </w:tcPr>
          <w:p w14:paraId="43EA4E35" w14:textId="6EF6CC50" w:rsidR="00A01E68" w:rsidRPr="00A01E68" w:rsidRDefault="00A01E68" w:rsidP="00A01E68">
            <w:pPr>
              <w:jc w:val="right"/>
              <w:rPr>
                <w:color w:val="000000"/>
                <w:sz w:val="20"/>
                <w:szCs w:val="20"/>
              </w:rPr>
            </w:pPr>
            <w:r w:rsidRPr="00A01E68">
              <w:rPr>
                <w:color w:val="000000"/>
                <w:sz w:val="20"/>
                <w:szCs w:val="20"/>
              </w:rPr>
              <w:t>45.2</w:t>
            </w:r>
          </w:p>
        </w:tc>
        <w:tc>
          <w:tcPr>
            <w:tcW w:w="0" w:type="auto"/>
            <w:gridSpan w:val="2"/>
            <w:noWrap/>
            <w:hideMark/>
          </w:tcPr>
          <w:p w14:paraId="0EC7236B" w14:textId="77777777" w:rsidR="00A01E68" w:rsidRPr="00A01E68" w:rsidRDefault="00A01E68" w:rsidP="00A01E68">
            <w:pPr>
              <w:rPr>
                <w:color w:val="000000"/>
                <w:sz w:val="20"/>
                <w:szCs w:val="20"/>
              </w:rPr>
            </w:pPr>
            <w:r w:rsidRPr="00A01E68">
              <w:rPr>
                <w:color w:val="000000"/>
                <w:sz w:val="20"/>
                <w:szCs w:val="20"/>
              </w:rPr>
              <w:t>[-38.6 ; 243.4]</w:t>
            </w:r>
          </w:p>
        </w:tc>
        <w:tc>
          <w:tcPr>
            <w:tcW w:w="0" w:type="auto"/>
            <w:noWrap/>
            <w:hideMark/>
          </w:tcPr>
          <w:p w14:paraId="08A68363" w14:textId="2DBF9E0B" w:rsidR="00A01E68" w:rsidRPr="00A01E68" w:rsidRDefault="00A01E68" w:rsidP="00A01E68">
            <w:pPr>
              <w:jc w:val="right"/>
              <w:rPr>
                <w:color w:val="000000"/>
                <w:sz w:val="20"/>
                <w:szCs w:val="20"/>
              </w:rPr>
            </w:pPr>
            <w:r w:rsidRPr="00A01E68">
              <w:rPr>
                <w:color w:val="000000"/>
                <w:sz w:val="20"/>
                <w:szCs w:val="20"/>
              </w:rPr>
              <w:t>-18.5</w:t>
            </w:r>
          </w:p>
        </w:tc>
        <w:tc>
          <w:tcPr>
            <w:tcW w:w="1935" w:type="dxa"/>
            <w:noWrap/>
            <w:hideMark/>
          </w:tcPr>
          <w:p w14:paraId="770B1353" w14:textId="77777777" w:rsidR="00A01E68" w:rsidRPr="00A01E68" w:rsidRDefault="00A01E68" w:rsidP="00A01E68">
            <w:pPr>
              <w:rPr>
                <w:color w:val="000000"/>
                <w:sz w:val="20"/>
                <w:szCs w:val="20"/>
              </w:rPr>
            </w:pPr>
            <w:r w:rsidRPr="00A01E68">
              <w:rPr>
                <w:color w:val="000000"/>
                <w:sz w:val="20"/>
                <w:szCs w:val="20"/>
              </w:rPr>
              <w:t>[-60.3 ; 67.4]</w:t>
            </w:r>
          </w:p>
        </w:tc>
      </w:tr>
      <w:tr w:rsidR="00A01E68" w:rsidRPr="00A01E68" w14:paraId="616996D4" w14:textId="77777777" w:rsidTr="00A01E68">
        <w:trPr>
          <w:trHeight w:val="320"/>
        </w:trPr>
        <w:tc>
          <w:tcPr>
            <w:tcW w:w="0" w:type="auto"/>
            <w:noWrap/>
            <w:hideMark/>
          </w:tcPr>
          <w:p w14:paraId="0BB10FCF" w14:textId="77777777" w:rsidR="00A01E68" w:rsidRPr="00A01E68" w:rsidRDefault="00A01E68">
            <w:pPr>
              <w:rPr>
                <w:color w:val="000000"/>
                <w:sz w:val="20"/>
                <w:szCs w:val="20"/>
              </w:rPr>
            </w:pPr>
            <w:r w:rsidRPr="00A01E68">
              <w:rPr>
                <w:color w:val="000000"/>
                <w:sz w:val="20"/>
                <w:szCs w:val="20"/>
              </w:rPr>
              <w:t xml:space="preserve">Contour </w:t>
            </w:r>
          </w:p>
        </w:tc>
        <w:tc>
          <w:tcPr>
            <w:tcW w:w="0" w:type="auto"/>
            <w:noWrap/>
            <w:hideMark/>
          </w:tcPr>
          <w:p w14:paraId="22B83245" w14:textId="5C022D4D" w:rsidR="00A01E68" w:rsidRPr="00A01E68" w:rsidRDefault="00A01E68" w:rsidP="00A01E68">
            <w:pPr>
              <w:jc w:val="right"/>
              <w:rPr>
                <w:color w:val="000000"/>
                <w:sz w:val="20"/>
                <w:szCs w:val="20"/>
              </w:rPr>
            </w:pPr>
            <w:r w:rsidRPr="00A01E68">
              <w:rPr>
                <w:color w:val="000000"/>
                <w:sz w:val="20"/>
                <w:szCs w:val="20"/>
              </w:rPr>
              <w:t>70.6</w:t>
            </w:r>
          </w:p>
        </w:tc>
        <w:tc>
          <w:tcPr>
            <w:tcW w:w="0" w:type="auto"/>
            <w:noWrap/>
            <w:hideMark/>
          </w:tcPr>
          <w:p w14:paraId="0F6D5224" w14:textId="77777777" w:rsidR="00A01E68" w:rsidRPr="00A01E68" w:rsidRDefault="00A01E68" w:rsidP="00A01E68">
            <w:pPr>
              <w:rPr>
                <w:color w:val="000000"/>
                <w:sz w:val="20"/>
                <w:szCs w:val="20"/>
              </w:rPr>
            </w:pPr>
            <w:r w:rsidRPr="00A01E68">
              <w:rPr>
                <w:color w:val="000000"/>
                <w:sz w:val="20"/>
                <w:szCs w:val="20"/>
              </w:rPr>
              <w:t>[-21.4 ; 270.1]</w:t>
            </w:r>
          </w:p>
        </w:tc>
        <w:tc>
          <w:tcPr>
            <w:tcW w:w="0" w:type="auto"/>
            <w:noWrap/>
            <w:hideMark/>
          </w:tcPr>
          <w:p w14:paraId="6FF4F715" w14:textId="77777777" w:rsidR="00A01E68" w:rsidRPr="00A01E68" w:rsidRDefault="00A01E68" w:rsidP="001E1325">
            <w:pPr>
              <w:jc w:val="center"/>
              <w:rPr>
                <w:color w:val="000000"/>
                <w:sz w:val="20"/>
                <w:szCs w:val="20"/>
              </w:rPr>
            </w:pPr>
          </w:p>
        </w:tc>
        <w:tc>
          <w:tcPr>
            <w:tcW w:w="0" w:type="auto"/>
            <w:noWrap/>
            <w:hideMark/>
          </w:tcPr>
          <w:p w14:paraId="23B7CFD3" w14:textId="7E1E23EE" w:rsidR="00A01E68" w:rsidRPr="00A01E68" w:rsidRDefault="00A01E68" w:rsidP="00A01E68">
            <w:pPr>
              <w:jc w:val="right"/>
              <w:rPr>
                <w:color w:val="000000"/>
                <w:sz w:val="20"/>
                <w:szCs w:val="20"/>
              </w:rPr>
            </w:pPr>
            <w:r w:rsidRPr="00A01E68">
              <w:rPr>
                <w:color w:val="000000"/>
                <w:sz w:val="20"/>
                <w:szCs w:val="20"/>
              </w:rPr>
              <w:t>100.0</w:t>
            </w:r>
          </w:p>
        </w:tc>
        <w:tc>
          <w:tcPr>
            <w:tcW w:w="0" w:type="auto"/>
            <w:gridSpan w:val="2"/>
            <w:noWrap/>
            <w:hideMark/>
          </w:tcPr>
          <w:p w14:paraId="5DAC9A68" w14:textId="77777777" w:rsidR="00A01E68" w:rsidRPr="00A01E68" w:rsidRDefault="00A01E68" w:rsidP="00A01E68">
            <w:pPr>
              <w:rPr>
                <w:color w:val="000000"/>
                <w:sz w:val="20"/>
                <w:szCs w:val="20"/>
              </w:rPr>
            </w:pPr>
            <w:r w:rsidRPr="00A01E68">
              <w:rPr>
                <w:color w:val="000000"/>
                <w:sz w:val="20"/>
                <w:szCs w:val="20"/>
              </w:rPr>
              <w:t>[-19.6 ; 397.8]</w:t>
            </w:r>
          </w:p>
        </w:tc>
        <w:tc>
          <w:tcPr>
            <w:tcW w:w="0" w:type="auto"/>
            <w:noWrap/>
            <w:hideMark/>
          </w:tcPr>
          <w:p w14:paraId="41AC6FEF" w14:textId="152C4421" w:rsidR="00A01E68" w:rsidRPr="00A01E68" w:rsidRDefault="00A01E68" w:rsidP="00A01E68">
            <w:pPr>
              <w:jc w:val="right"/>
              <w:rPr>
                <w:color w:val="000000"/>
                <w:sz w:val="20"/>
                <w:szCs w:val="20"/>
              </w:rPr>
            </w:pPr>
            <w:r w:rsidRPr="00A01E68">
              <w:rPr>
                <w:color w:val="000000"/>
                <w:sz w:val="20"/>
                <w:szCs w:val="20"/>
              </w:rPr>
              <w:t>83.7</w:t>
            </w:r>
          </w:p>
        </w:tc>
        <w:tc>
          <w:tcPr>
            <w:tcW w:w="1935" w:type="dxa"/>
            <w:noWrap/>
            <w:hideMark/>
          </w:tcPr>
          <w:p w14:paraId="0F4EE9BC" w14:textId="77777777" w:rsidR="00A01E68" w:rsidRPr="00A01E68" w:rsidRDefault="00A01E68" w:rsidP="00A01E68">
            <w:pPr>
              <w:rPr>
                <w:color w:val="000000"/>
                <w:sz w:val="20"/>
                <w:szCs w:val="20"/>
              </w:rPr>
            </w:pPr>
            <w:r w:rsidRPr="00A01E68">
              <w:rPr>
                <w:color w:val="000000"/>
                <w:sz w:val="20"/>
                <w:szCs w:val="20"/>
              </w:rPr>
              <w:t>[-6.5 ; 261.1]</w:t>
            </w:r>
          </w:p>
        </w:tc>
      </w:tr>
      <w:tr w:rsidR="00A01E68" w:rsidRPr="00A01E68" w14:paraId="729AE97A" w14:textId="77777777" w:rsidTr="00A01E68">
        <w:trPr>
          <w:trHeight w:val="320"/>
        </w:trPr>
        <w:tc>
          <w:tcPr>
            <w:tcW w:w="0" w:type="auto"/>
            <w:noWrap/>
            <w:hideMark/>
          </w:tcPr>
          <w:p w14:paraId="2ACC3270" w14:textId="77777777" w:rsidR="00A01E68" w:rsidRPr="00A01E68" w:rsidRDefault="00A01E68">
            <w:pPr>
              <w:rPr>
                <w:color w:val="000000"/>
                <w:sz w:val="20"/>
                <w:szCs w:val="20"/>
              </w:rPr>
            </w:pPr>
            <w:r w:rsidRPr="00A01E68">
              <w:rPr>
                <w:color w:val="000000"/>
                <w:sz w:val="20"/>
                <w:szCs w:val="20"/>
              </w:rPr>
              <w:lastRenderedPageBreak/>
              <w:t xml:space="preserve">Facial cleanser </w:t>
            </w:r>
          </w:p>
        </w:tc>
        <w:tc>
          <w:tcPr>
            <w:tcW w:w="0" w:type="auto"/>
            <w:noWrap/>
            <w:hideMark/>
          </w:tcPr>
          <w:p w14:paraId="76B7A9FB" w14:textId="1A510C84" w:rsidR="00A01E68" w:rsidRPr="00A01E68" w:rsidRDefault="00A01E68" w:rsidP="00A01E68">
            <w:pPr>
              <w:jc w:val="right"/>
              <w:rPr>
                <w:color w:val="000000"/>
                <w:sz w:val="20"/>
                <w:szCs w:val="20"/>
              </w:rPr>
            </w:pPr>
            <w:r w:rsidRPr="00A01E68">
              <w:rPr>
                <w:color w:val="000000"/>
                <w:sz w:val="20"/>
                <w:szCs w:val="20"/>
              </w:rPr>
              <w:t>24.9</w:t>
            </w:r>
          </w:p>
        </w:tc>
        <w:tc>
          <w:tcPr>
            <w:tcW w:w="0" w:type="auto"/>
            <w:noWrap/>
            <w:hideMark/>
          </w:tcPr>
          <w:p w14:paraId="7F010455" w14:textId="77777777" w:rsidR="00A01E68" w:rsidRPr="00A01E68" w:rsidRDefault="00A01E68" w:rsidP="00A01E68">
            <w:pPr>
              <w:rPr>
                <w:color w:val="000000"/>
                <w:sz w:val="20"/>
                <w:szCs w:val="20"/>
              </w:rPr>
            </w:pPr>
            <w:r w:rsidRPr="00A01E68">
              <w:rPr>
                <w:color w:val="000000"/>
                <w:sz w:val="20"/>
                <w:szCs w:val="20"/>
              </w:rPr>
              <w:t>[-39.6 ; 158.3]</w:t>
            </w:r>
          </w:p>
        </w:tc>
        <w:tc>
          <w:tcPr>
            <w:tcW w:w="0" w:type="auto"/>
            <w:noWrap/>
            <w:hideMark/>
          </w:tcPr>
          <w:p w14:paraId="65101E59" w14:textId="77777777" w:rsidR="00A01E68" w:rsidRPr="00A01E68" w:rsidRDefault="00A01E68" w:rsidP="001E1325">
            <w:pPr>
              <w:jc w:val="center"/>
              <w:rPr>
                <w:color w:val="000000"/>
                <w:sz w:val="20"/>
                <w:szCs w:val="20"/>
              </w:rPr>
            </w:pPr>
          </w:p>
        </w:tc>
        <w:tc>
          <w:tcPr>
            <w:tcW w:w="0" w:type="auto"/>
            <w:noWrap/>
            <w:hideMark/>
          </w:tcPr>
          <w:p w14:paraId="366924B5" w14:textId="3CD83B0E" w:rsidR="00A01E68" w:rsidRPr="00A01E68" w:rsidRDefault="00A01E68" w:rsidP="00A01E68">
            <w:pPr>
              <w:jc w:val="right"/>
              <w:rPr>
                <w:color w:val="000000"/>
                <w:sz w:val="20"/>
                <w:szCs w:val="20"/>
              </w:rPr>
            </w:pPr>
            <w:r w:rsidRPr="00A01E68">
              <w:rPr>
                <w:color w:val="000000"/>
                <w:sz w:val="20"/>
                <w:szCs w:val="20"/>
              </w:rPr>
              <w:t>799.0</w:t>
            </w:r>
          </w:p>
        </w:tc>
        <w:tc>
          <w:tcPr>
            <w:tcW w:w="0" w:type="auto"/>
            <w:gridSpan w:val="2"/>
            <w:noWrap/>
            <w:hideMark/>
          </w:tcPr>
          <w:p w14:paraId="7AB20E90" w14:textId="77777777" w:rsidR="00A01E68" w:rsidRPr="00A01E68" w:rsidRDefault="00A01E68" w:rsidP="00A01E68">
            <w:pPr>
              <w:rPr>
                <w:color w:val="000000"/>
                <w:sz w:val="20"/>
                <w:szCs w:val="20"/>
              </w:rPr>
            </w:pPr>
            <w:r w:rsidRPr="00A01E68">
              <w:rPr>
                <w:color w:val="000000"/>
                <w:sz w:val="20"/>
                <w:szCs w:val="20"/>
              </w:rPr>
              <w:t>[355.0 ; 1676.2]</w:t>
            </w:r>
          </w:p>
        </w:tc>
        <w:tc>
          <w:tcPr>
            <w:tcW w:w="0" w:type="auto"/>
            <w:noWrap/>
            <w:hideMark/>
          </w:tcPr>
          <w:p w14:paraId="1BE5B036" w14:textId="1433460B" w:rsidR="00A01E68" w:rsidRPr="00A01E68" w:rsidRDefault="00A01E68" w:rsidP="00A01E68">
            <w:pPr>
              <w:jc w:val="right"/>
              <w:rPr>
                <w:color w:val="000000"/>
                <w:sz w:val="20"/>
                <w:szCs w:val="20"/>
              </w:rPr>
            </w:pPr>
            <w:r w:rsidRPr="00A01E68">
              <w:rPr>
                <w:color w:val="000000"/>
                <w:sz w:val="20"/>
                <w:szCs w:val="20"/>
              </w:rPr>
              <w:t>749.0</w:t>
            </w:r>
          </w:p>
        </w:tc>
        <w:tc>
          <w:tcPr>
            <w:tcW w:w="1935" w:type="dxa"/>
            <w:noWrap/>
            <w:hideMark/>
          </w:tcPr>
          <w:p w14:paraId="55A5D1DF" w14:textId="77777777" w:rsidR="00A01E68" w:rsidRPr="00A01E68" w:rsidRDefault="00A01E68" w:rsidP="00A01E68">
            <w:pPr>
              <w:rPr>
                <w:color w:val="000000"/>
                <w:sz w:val="20"/>
                <w:szCs w:val="20"/>
              </w:rPr>
            </w:pPr>
            <w:r w:rsidRPr="00A01E68">
              <w:rPr>
                <w:color w:val="000000"/>
                <w:sz w:val="20"/>
                <w:szCs w:val="20"/>
              </w:rPr>
              <w:t>[360.3 ; 1466.0]</w:t>
            </w:r>
          </w:p>
        </w:tc>
      </w:tr>
      <w:tr w:rsidR="00A01E68" w:rsidRPr="00A01E68" w14:paraId="4C0BC21B" w14:textId="77777777" w:rsidTr="00A01E68">
        <w:trPr>
          <w:trHeight w:val="320"/>
        </w:trPr>
        <w:tc>
          <w:tcPr>
            <w:tcW w:w="0" w:type="auto"/>
            <w:noWrap/>
            <w:hideMark/>
          </w:tcPr>
          <w:p w14:paraId="3BFBE0B6" w14:textId="77777777" w:rsidR="00A01E68" w:rsidRPr="00A01E68" w:rsidRDefault="00A01E68">
            <w:pPr>
              <w:rPr>
                <w:color w:val="000000"/>
                <w:sz w:val="20"/>
                <w:szCs w:val="20"/>
              </w:rPr>
            </w:pPr>
            <w:r w:rsidRPr="00A01E68">
              <w:rPr>
                <w:color w:val="000000"/>
                <w:sz w:val="20"/>
                <w:szCs w:val="20"/>
              </w:rPr>
              <w:t xml:space="preserve">Anti-stretchmarks' cream </w:t>
            </w:r>
          </w:p>
        </w:tc>
        <w:tc>
          <w:tcPr>
            <w:tcW w:w="0" w:type="auto"/>
            <w:noWrap/>
            <w:hideMark/>
          </w:tcPr>
          <w:p w14:paraId="48E87577" w14:textId="0792AAE6" w:rsidR="00A01E68" w:rsidRPr="00A01E68" w:rsidRDefault="00A01E68" w:rsidP="00A01E68">
            <w:pPr>
              <w:jc w:val="right"/>
              <w:rPr>
                <w:color w:val="000000"/>
                <w:sz w:val="20"/>
                <w:szCs w:val="20"/>
              </w:rPr>
            </w:pPr>
            <w:r w:rsidRPr="00A01E68">
              <w:rPr>
                <w:color w:val="000000"/>
                <w:sz w:val="20"/>
                <w:szCs w:val="20"/>
              </w:rPr>
              <w:t>234.2</w:t>
            </w:r>
          </w:p>
        </w:tc>
        <w:tc>
          <w:tcPr>
            <w:tcW w:w="0" w:type="auto"/>
            <w:noWrap/>
            <w:hideMark/>
          </w:tcPr>
          <w:p w14:paraId="18EF3DC9" w14:textId="77777777" w:rsidR="00A01E68" w:rsidRPr="00A01E68" w:rsidRDefault="00A01E68" w:rsidP="00A01E68">
            <w:pPr>
              <w:rPr>
                <w:color w:val="000000"/>
                <w:sz w:val="20"/>
                <w:szCs w:val="20"/>
              </w:rPr>
            </w:pPr>
            <w:r w:rsidRPr="00A01E68">
              <w:rPr>
                <w:color w:val="000000"/>
                <w:sz w:val="20"/>
                <w:szCs w:val="20"/>
              </w:rPr>
              <w:t>[2.3 ; 991.7]</w:t>
            </w:r>
          </w:p>
        </w:tc>
        <w:tc>
          <w:tcPr>
            <w:tcW w:w="0" w:type="auto"/>
            <w:noWrap/>
            <w:hideMark/>
          </w:tcPr>
          <w:p w14:paraId="2D21FC8C" w14:textId="601865E0" w:rsidR="00A01E68" w:rsidRPr="00A01E68" w:rsidRDefault="00A01E68" w:rsidP="001E1325">
            <w:pPr>
              <w:jc w:val="center"/>
              <w:rPr>
                <w:color w:val="000000"/>
                <w:sz w:val="20"/>
                <w:szCs w:val="20"/>
              </w:rPr>
            </w:pPr>
          </w:p>
        </w:tc>
        <w:tc>
          <w:tcPr>
            <w:tcW w:w="0" w:type="auto"/>
            <w:noWrap/>
            <w:hideMark/>
          </w:tcPr>
          <w:p w14:paraId="0BE24700" w14:textId="0C671022" w:rsidR="00A01E68" w:rsidRPr="00A01E68" w:rsidRDefault="00A01E68" w:rsidP="00A01E68">
            <w:pPr>
              <w:jc w:val="right"/>
              <w:rPr>
                <w:color w:val="000000"/>
                <w:sz w:val="20"/>
                <w:szCs w:val="20"/>
              </w:rPr>
            </w:pPr>
            <w:r w:rsidRPr="00A01E68">
              <w:rPr>
                <w:color w:val="000000"/>
                <w:sz w:val="20"/>
                <w:szCs w:val="20"/>
              </w:rPr>
              <w:t>238.0</w:t>
            </w:r>
          </w:p>
        </w:tc>
        <w:tc>
          <w:tcPr>
            <w:tcW w:w="0" w:type="auto"/>
            <w:noWrap/>
            <w:hideMark/>
          </w:tcPr>
          <w:p w14:paraId="02CA9110" w14:textId="77777777" w:rsidR="00A01E68" w:rsidRPr="00A01E68" w:rsidRDefault="00A01E68" w:rsidP="00A01E68">
            <w:pPr>
              <w:rPr>
                <w:color w:val="000000"/>
                <w:sz w:val="20"/>
                <w:szCs w:val="20"/>
              </w:rPr>
            </w:pPr>
            <w:r w:rsidRPr="00A01E68">
              <w:rPr>
                <w:color w:val="000000"/>
                <w:sz w:val="20"/>
                <w:szCs w:val="20"/>
              </w:rPr>
              <w:t>[1.2 ; 1028.9]</w:t>
            </w:r>
          </w:p>
        </w:tc>
        <w:tc>
          <w:tcPr>
            <w:tcW w:w="0" w:type="auto"/>
            <w:noWrap/>
            <w:hideMark/>
          </w:tcPr>
          <w:p w14:paraId="302BBFEC" w14:textId="77777777" w:rsidR="00A01E68" w:rsidRPr="00A01E68" w:rsidRDefault="00A01E68" w:rsidP="001E1325">
            <w:pPr>
              <w:jc w:val="center"/>
              <w:rPr>
                <w:color w:val="000000"/>
                <w:sz w:val="20"/>
                <w:szCs w:val="20"/>
              </w:rPr>
            </w:pPr>
          </w:p>
        </w:tc>
        <w:tc>
          <w:tcPr>
            <w:tcW w:w="0" w:type="auto"/>
            <w:noWrap/>
            <w:hideMark/>
          </w:tcPr>
          <w:p w14:paraId="196E818D" w14:textId="5772B1D8" w:rsidR="00A01E68" w:rsidRPr="00A01E68" w:rsidRDefault="00A01E68" w:rsidP="00A01E68">
            <w:pPr>
              <w:jc w:val="right"/>
              <w:rPr>
                <w:color w:val="000000"/>
                <w:sz w:val="20"/>
                <w:szCs w:val="20"/>
              </w:rPr>
            </w:pPr>
            <w:r w:rsidRPr="00A01E68">
              <w:rPr>
                <w:color w:val="000000"/>
                <w:sz w:val="20"/>
                <w:szCs w:val="20"/>
              </w:rPr>
              <w:t>119.7</w:t>
            </w:r>
          </w:p>
        </w:tc>
        <w:tc>
          <w:tcPr>
            <w:tcW w:w="1935" w:type="dxa"/>
            <w:noWrap/>
            <w:hideMark/>
          </w:tcPr>
          <w:p w14:paraId="3F6CCD46" w14:textId="77777777" w:rsidR="00A01E68" w:rsidRPr="00A01E68" w:rsidRDefault="00A01E68" w:rsidP="00A01E68">
            <w:pPr>
              <w:rPr>
                <w:color w:val="000000"/>
                <w:sz w:val="20"/>
                <w:szCs w:val="20"/>
              </w:rPr>
            </w:pPr>
            <w:r w:rsidRPr="00A01E68">
              <w:rPr>
                <w:color w:val="000000"/>
                <w:sz w:val="20"/>
                <w:szCs w:val="20"/>
              </w:rPr>
              <w:t>[-8.3 ; 426.4]</w:t>
            </w:r>
          </w:p>
        </w:tc>
      </w:tr>
      <w:tr w:rsidR="00A01E68" w:rsidRPr="00A01E68" w14:paraId="528136C3" w14:textId="77777777" w:rsidTr="00A01E68">
        <w:trPr>
          <w:trHeight w:val="320"/>
        </w:trPr>
        <w:tc>
          <w:tcPr>
            <w:tcW w:w="0" w:type="auto"/>
            <w:noWrap/>
            <w:hideMark/>
          </w:tcPr>
          <w:p w14:paraId="7A22712D" w14:textId="77777777" w:rsidR="00A01E68" w:rsidRPr="00A01E68" w:rsidRDefault="00A01E68">
            <w:pPr>
              <w:rPr>
                <w:color w:val="000000"/>
                <w:sz w:val="20"/>
                <w:szCs w:val="20"/>
              </w:rPr>
            </w:pPr>
            <w:r w:rsidRPr="00A01E68">
              <w:rPr>
                <w:color w:val="000000"/>
                <w:sz w:val="20"/>
                <w:szCs w:val="20"/>
              </w:rPr>
              <w:t xml:space="preserve">Hand cream </w:t>
            </w:r>
          </w:p>
        </w:tc>
        <w:tc>
          <w:tcPr>
            <w:tcW w:w="0" w:type="auto"/>
            <w:noWrap/>
            <w:hideMark/>
          </w:tcPr>
          <w:p w14:paraId="165CD6B8" w14:textId="77777777" w:rsidR="00A01E68" w:rsidRPr="00A01E68" w:rsidRDefault="00A01E68" w:rsidP="00A01E68">
            <w:pPr>
              <w:jc w:val="right"/>
              <w:rPr>
                <w:color w:val="000000"/>
                <w:sz w:val="20"/>
                <w:szCs w:val="20"/>
              </w:rPr>
            </w:pPr>
          </w:p>
        </w:tc>
        <w:tc>
          <w:tcPr>
            <w:tcW w:w="0" w:type="auto"/>
            <w:noWrap/>
            <w:hideMark/>
          </w:tcPr>
          <w:p w14:paraId="02A5FEA1" w14:textId="77777777" w:rsidR="00A01E68" w:rsidRPr="00A01E68" w:rsidRDefault="00A01E68" w:rsidP="00A01E68">
            <w:pPr>
              <w:rPr>
                <w:sz w:val="20"/>
                <w:szCs w:val="20"/>
              </w:rPr>
            </w:pPr>
          </w:p>
        </w:tc>
        <w:tc>
          <w:tcPr>
            <w:tcW w:w="0" w:type="auto"/>
            <w:noWrap/>
            <w:hideMark/>
          </w:tcPr>
          <w:p w14:paraId="3526194A" w14:textId="77777777" w:rsidR="00A01E68" w:rsidRPr="00A01E68" w:rsidRDefault="00A01E68" w:rsidP="001E1325">
            <w:pPr>
              <w:jc w:val="center"/>
              <w:rPr>
                <w:sz w:val="20"/>
                <w:szCs w:val="20"/>
              </w:rPr>
            </w:pPr>
          </w:p>
        </w:tc>
        <w:tc>
          <w:tcPr>
            <w:tcW w:w="0" w:type="auto"/>
            <w:noWrap/>
            <w:hideMark/>
          </w:tcPr>
          <w:p w14:paraId="11A50B92" w14:textId="160E73AF" w:rsidR="00A01E68" w:rsidRPr="00A01E68" w:rsidRDefault="00A01E68" w:rsidP="00A01E68">
            <w:pPr>
              <w:jc w:val="right"/>
              <w:rPr>
                <w:color w:val="000000"/>
                <w:sz w:val="20"/>
                <w:szCs w:val="20"/>
              </w:rPr>
            </w:pPr>
            <w:r w:rsidRPr="00A01E68">
              <w:rPr>
                <w:color w:val="000000"/>
                <w:sz w:val="20"/>
                <w:szCs w:val="20"/>
              </w:rPr>
              <w:t>-9.2</w:t>
            </w:r>
          </w:p>
        </w:tc>
        <w:tc>
          <w:tcPr>
            <w:tcW w:w="0" w:type="auto"/>
            <w:gridSpan w:val="2"/>
            <w:noWrap/>
            <w:hideMark/>
          </w:tcPr>
          <w:p w14:paraId="03B9A8CC" w14:textId="77777777" w:rsidR="00A01E68" w:rsidRPr="00A01E68" w:rsidRDefault="00A01E68" w:rsidP="00A01E68">
            <w:pPr>
              <w:rPr>
                <w:color w:val="000000"/>
                <w:sz w:val="20"/>
                <w:szCs w:val="20"/>
              </w:rPr>
            </w:pPr>
            <w:r w:rsidRPr="00A01E68">
              <w:rPr>
                <w:color w:val="000000"/>
                <w:sz w:val="20"/>
                <w:szCs w:val="20"/>
              </w:rPr>
              <w:t>[-70.9 ; 182.9]</w:t>
            </w:r>
          </w:p>
        </w:tc>
        <w:tc>
          <w:tcPr>
            <w:tcW w:w="0" w:type="auto"/>
            <w:noWrap/>
            <w:hideMark/>
          </w:tcPr>
          <w:p w14:paraId="048D5BE6" w14:textId="0A215712" w:rsidR="00A01E68" w:rsidRPr="00A01E68" w:rsidRDefault="00A01E68" w:rsidP="00A01E68">
            <w:pPr>
              <w:jc w:val="right"/>
              <w:rPr>
                <w:color w:val="000000"/>
                <w:sz w:val="20"/>
                <w:szCs w:val="20"/>
              </w:rPr>
            </w:pPr>
            <w:r w:rsidRPr="00A01E68">
              <w:rPr>
                <w:color w:val="000000"/>
                <w:sz w:val="20"/>
                <w:szCs w:val="20"/>
              </w:rPr>
              <w:t>-5.5</w:t>
            </w:r>
          </w:p>
        </w:tc>
        <w:tc>
          <w:tcPr>
            <w:tcW w:w="1935" w:type="dxa"/>
            <w:noWrap/>
            <w:hideMark/>
          </w:tcPr>
          <w:p w14:paraId="3E0B4C77" w14:textId="77777777" w:rsidR="00A01E68" w:rsidRPr="00A01E68" w:rsidRDefault="00A01E68" w:rsidP="00A01E68">
            <w:pPr>
              <w:rPr>
                <w:color w:val="000000"/>
                <w:sz w:val="20"/>
                <w:szCs w:val="20"/>
              </w:rPr>
            </w:pPr>
            <w:r w:rsidRPr="00A01E68">
              <w:rPr>
                <w:color w:val="000000"/>
                <w:sz w:val="20"/>
                <w:szCs w:val="20"/>
              </w:rPr>
              <w:t>[-55.4 ; 100.2]</w:t>
            </w:r>
          </w:p>
        </w:tc>
      </w:tr>
      <w:tr w:rsidR="00A01E68" w:rsidRPr="00A01E68" w14:paraId="5F41F28E" w14:textId="77777777" w:rsidTr="00A01E68">
        <w:trPr>
          <w:trHeight w:val="320"/>
        </w:trPr>
        <w:tc>
          <w:tcPr>
            <w:tcW w:w="0" w:type="auto"/>
            <w:noWrap/>
            <w:hideMark/>
          </w:tcPr>
          <w:p w14:paraId="421EC642" w14:textId="77777777" w:rsidR="00A01E68" w:rsidRPr="00A01E68" w:rsidRDefault="00A01E68">
            <w:pPr>
              <w:rPr>
                <w:color w:val="000000"/>
                <w:sz w:val="20"/>
                <w:szCs w:val="20"/>
              </w:rPr>
            </w:pPr>
            <w:r w:rsidRPr="00A01E68">
              <w:rPr>
                <w:color w:val="000000"/>
                <w:sz w:val="20"/>
                <w:szCs w:val="20"/>
              </w:rPr>
              <w:t>Intimate soap</w:t>
            </w:r>
          </w:p>
        </w:tc>
        <w:tc>
          <w:tcPr>
            <w:tcW w:w="0" w:type="auto"/>
            <w:noWrap/>
            <w:hideMark/>
          </w:tcPr>
          <w:p w14:paraId="31A8AFA3" w14:textId="77777777" w:rsidR="00A01E68" w:rsidRPr="00A01E68" w:rsidRDefault="00A01E68" w:rsidP="00A01E68">
            <w:pPr>
              <w:jc w:val="right"/>
              <w:rPr>
                <w:color w:val="000000"/>
                <w:sz w:val="20"/>
                <w:szCs w:val="20"/>
              </w:rPr>
            </w:pPr>
          </w:p>
        </w:tc>
        <w:tc>
          <w:tcPr>
            <w:tcW w:w="0" w:type="auto"/>
            <w:noWrap/>
            <w:hideMark/>
          </w:tcPr>
          <w:p w14:paraId="2F66DC01" w14:textId="77777777" w:rsidR="00A01E68" w:rsidRPr="00A01E68" w:rsidRDefault="00A01E68" w:rsidP="00A01E68">
            <w:pPr>
              <w:rPr>
                <w:sz w:val="20"/>
                <w:szCs w:val="20"/>
              </w:rPr>
            </w:pPr>
          </w:p>
        </w:tc>
        <w:tc>
          <w:tcPr>
            <w:tcW w:w="0" w:type="auto"/>
            <w:noWrap/>
            <w:hideMark/>
          </w:tcPr>
          <w:p w14:paraId="1812D966" w14:textId="77777777" w:rsidR="00A01E68" w:rsidRPr="00A01E68" w:rsidRDefault="00A01E68" w:rsidP="001E1325">
            <w:pPr>
              <w:jc w:val="center"/>
              <w:rPr>
                <w:sz w:val="20"/>
                <w:szCs w:val="20"/>
              </w:rPr>
            </w:pPr>
          </w:p>
        </w:tc>
        <w:tc>
          <w:tcPr>
            <w:tcW w:w="0" w:type="auto"/>
            <w:noWrap/>
            <w:hideMark/>
          </w:tcPr>
          <w:p w14:paraId="262AD906" w14:textId="77777777" w:rsidR="00A01E68" w:rsidRPr="00A01E68" w:rsidRDefault="00A01E68" w:rsidP="001E1325">
            <w:pPr>
              <w:jc w:val="center"/>
              <w:rPr>
                <w:sz w:val="20"/>
                <w:szCs w:val="20"/>
              </w:rPr>
            </w:pPr>
          </w:p>
        </w:tc>
        <w:tc>
          <w:tcPr>
            <w:tcW w:w="0" w:type="auto"/>
            <w:noWrap/>
            <w:hideMark/>
          </w:tcPr>
          <w:p w14:paraId="54D49325" w14:textId="77777777" w:rsidR="00A01E68" w:rsidRPr="00A01E68" w:rsidRDefault="00A01E68" w:rsidP="00A01E68">
            <w:pPr>
              <w:rPr>
                <w:sz w:val="20"/>
                <w:szCs w:val="20"/>
              </w:rPr>
            </w:pPr>
          </w:p>
        </w:tc>
        <w:tc>
          <w:tcPr>
            <w:tcW w:w="0" w:type="auto"/>
            <w:noWrap/>
            <w:hideMark/>
          </w:tcPr>
          <w:p w14:paraId="7A1DD5B8" w14:textId="77777777" w:rsidR="00A01E68" w:rsidRPr="00A01E68" w:rsidRDefault="00A01E68" w:rsidP="001E1325">
            <w:pPr>
              <w:jc w:val="center"/>
              <w:rPr>
                <w:sz w:val="20"/>
                <w:szCs w:val="20"/>
              </w:rPr>
            </w:pPr>
          </w:p>
        </w:tc>
        <w:tc>
          <w:tcPr>
            <w:tcW w:w="0" w:type="auto"/>
            <w:noWrap/>
            <w:hideMark/>
          </w:tcPr>
          <w:p w14:paraId="659CE788" w14:textId="30DBE307" w:rsidR="00A01E68" w:rsidRPr="00A01E68" w:rsidRDefault="00A01E68" w:rsidP="00A01E68">
            <w:pPr>
              <w:jc w:val="right"/>
              <w:rPr>
                <w:color w:val="000000"/>
                <w:sz w:val="20"/>
                <w:szCs w:val="20"/>
              </w:rPr>
            </w:pPr>
            <w:r w:rsidRPr="00A01E68">
              <w:rPr>
                <w:color w:val="000000"/>
                <w:sz w:val="20"/>
                <w:szCs w:val="20"/>
              </w:rPr>
              <w:t>6.2</w:t>
            </w:r>
          </w:p>
        </w:tc>
        <w:tc>
          <w:tcPr>
            <w:tcW w:w="1935" w:type="dxa"/>
            <w:noWrap/>
            <w:hideMark/>
          </w:tcPr>
          <w:p w14:paraId="4F6B37A1" w14:textId="77777777" w:rsidR="00A01E68" w:rsidRPr="00A01E68" w:rsidRDefault="00A01E68" w:rsidP="00A01E68">
            <w:pPr>
              <w:rPr>
                <w:color w:val="000000"/>
                <w:sz w:val="20"/>
                <w:szCs w:val="20"/>
              </w:rPr>
            </w:pPr>
            <w:r w:rsidRPr="00A01E68">
              <w:rPr>
                <w:color w:val="000000"/>
                <w:sz w:val="20"/>
                <w:szCs w:val="20"/>
              </w:rPr>
              <w:t>[-70.3 ; 279.5]</w:t>
            </w:r>
          </w:p>
        </w:tc>
      </w:tr>
      <w:tr w:rsidR="00A01E68" w:rsidRPr="00A01E68" w14:paraId="6EAB6703" w14:textId="77777777" w:rsidTr="007E4588">
        <w:trPr>
          <w:trHeight w:val="320"/>
        </w:trPr>
        <w:tc>
          <w:tcPr>
            <w:tcW w:w="0" w:type="auto"/>
            <w:tcBorders>
              <w:bottom w:val="single" w:sz="4" w:space="0" w:color="auto"/>
            </w:tcBorders>
            <w:noWrap/>
            <w:hideMark/>
          </w:tcPr>
          <w:p w14:paraId="00030DFA" w14:textId="77777777" w:rsidR="00A01E68" w:rsidRPr="00A01E68" w:rsidRDefault="00A01E68">
            <w:pPr>
              <w:rPr>
                <w:color w:val="000000"/>
                <w:sz w:val="20"/>
                <w:szCs w:val="20"/>
              </w:rPr>
            </w:pPr>
            <w:r w:rsidRPr="00A01E68">
              <w:rPr>
                <w:color w:val="000000"/>
                <w:sz w:val="20"/>
                <w:szCs w:val="20"/>
              </w:rPr>
              <w:t xml:space="preserve">Thermal spring water   </w:t>
            </w:r>
          </w:p>
        </w:tc>
        <w:tc>
          <w:tcPr>
            <w:tcW w:w="0" w:type="auto"/>
            <w:tcBorders>
              <w:bottom w:val="single" w:sz="4" w:space="0" w:color="auto"/>
            </w:tcBorders>
            <w:noWrap/>
            <w:hideMark/>
          </w:tcPr>
          <w:p w14:paraId="103BE1E0" w14:textId="77777777" w:rsidR="00A01E68" w:rsidRPr="00A01E68" w:rsidRDefault="00A01E68" w:rsidP="00A01E68">
            <w:pPr>
              <w:jc w:val="right"/>
              <w:rPr>
                <w:color w:val="000000"/>
                <w:sz w:val="20"/>
                <w:szCs w:val="20"/>
              </w:rPr>
            </w:pPr>
          </w:p>
        </w:tc>
        <w:tc>
          <w:tcPr>
            <w:tcW w:w="0" w:type="auto"/>
            <w:tcBorders>
              <w:bottom w:val="single" w:sz="4" w:space="0" w:color="auto"/>
            </w:tcBorders>
            <w:noWrap/>
            <w:hideMark/>
          </w:tcPr>
          <w:p w14:paraId="64550EBD" w14:textId="77777777" w:rsidR="00A01E68" w:rsidRPr="00A01E68" w:rsidRDefault="00A01E68" w:rsidP="00A01E68">
            <w:pPr>
              <w:rPr>
                <w:sz w:val="20"/>
                <w:szCs w:val="20"/>
              </w:rPr>
            </w:pPr>
          </w:p>
        </w:tc>
        <w:tc>
          <w:tcPr>
            <w:tcW w:w="0" w:type="auto"/>
            <w:tcBorders>
              <w:bottom w:val="single" w:sz="4" w:space="0" w:color="auto"/>
            </w:tcBorders>
            <w:noWrap/>
            <w:hideMark/>
          </w:tcPr>
          <w:p w14:paraId="2E235173"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1BF87069"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24FD3880" w14:textId="77777777" w:rsidR="00A01E68" w:rsidRPr="00A01E68" w:rsidRDefault="00A01E68" w:rsidP="00A01E68">
            <w:pPr>
              <w:rPr>
                <w:sz w:val="20"/>
                <w:szCs w:val="20"/>
              </w:rPr>
            </w:pPr>
          </w:p>
        </w:tc>
        <w:tc>
          <w:tcPr>
            <w:tcW w:w="0" w:type="auto"/>
            <w:tcBorders>
              <w:bottom w:val="single" w:sz="4" w:space="0" w:color="auto"/>
            </w:tcBorders>
            <w:noWrap/>
            <w:hideMark/>
          </w:tcPr>
          <w:p w14:paraId="216D3D80"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76DD1769" w14:textId="0BB13682" w:rsidR="00A01E68" w:rsidRPr="00A01E68" w:rsidRDefault="00A01E68" w:rsidP="00A01E68">
            <w:pPr>
              <w:jc w:val="right"/>
              <w:rPr>
                <w:color w:val="000000"/>
                <w:sz w:val="20"/>
                <w:szCs w:val="20"/>
              </w:rPr>
            </w:pPr>
            <w:r w:rsidRPr="00A01E68">
              <w:rPr>
                <w:color w:val="000000"/>
                <w:sz w:val="20"/>
                <w:szCs w:val="20"/>
              </w:rPr>
              <w:t>541.6</w:t>
            </w:r>
          </w:p>
        </w:tc>
        <w:tc>
          <w:tcPr>
            <w:tcW w:w="1935" w:type="dxa"/>
            <w:tcBorders>
              <w:bottom w:val="single" w:sz="4" w:space="0" w:color="auto"/>
            </w:tcBorders>
            <w:noWrap/>
            <w:hideMark/>
          </w:tcPr>
          <w:p w14:paraId="1AD81507" w14:textId="77777777" w:rsidR="00A01E68" w:rsidRPr="00A01E68" w:rsidRDefault="00A01E68" w:rsidP="00A01E68">
            <w:pPr>
              <w:rPr>
                <w:color w:val="000000"/>
                <w:sz w:val="20"/>
                <w:szCs w:val="20"/>
              </w:rPr>
            </w:pPr>
            <w:r w:rsidRPr="00A01E68">
              <w:rPr>
                <w:color w:val="000000"/>
                <w:sz w:val="20"/>
                <w:szCs w:val="20"/>
              </w:rPr>
              <w:t>[-48.7 ; 7922.8]</w:t>
            </w:r>
          </w:p>
        </w:tc>
      </w:tr>
      <w:tr w:rsidR="00A01E68" w:rsidRPr="007E4588" w14:paraId="7837A814" w14:textId="77777777" w:rsidTr="007E4588">
        <w:trPr>
          <w:trHeight w:val="320"/>
        </w:trPr>
        <w:tc>
          <w:tcPr>
            <w:tcW w:w="0" w:type="auto"/>
            <w:tcBorders>
              <w:top w:val="single" w:sz="4" w:space="0" w:color="auto"/>
              <w:bottom w:val="single" w:sz="4" w:space="0" w:color="auto"/>
            </w:tcBorders>
            <w:noWrap/>
            <w:hideMark/>
          </w:tcPr>
          <w:p w14:paraId="409BC424" w14:textId="77777777" w:rsidR="00A01E68" w:rsidRPr="007E4588" w:rsidRDefault="00A01E68">
            <w:pPr>
              <w:rPr>
                <w:b/>
                <w:color w:val="000000"/>
                <w:sz w:val="20"/>
                <w:szCs w:val="20"/>
              </w:rPr>
            </w:pPr>
            <w:r w:rsidRPr="007E4588">
              <w:rPr>
                <w:b/>
                <w:color w:val="000000"/>
                <w:sz w:val="20"/>
                <w:szCs w:val="20"/>
              </w:rPr>
              <w:t> </w:t>
            </w:r>
          </w:p>
        </w:tc>
        <w:tc>
          <w:tcPr>
            <w:tcW w:w="7054" w:type="dxa"/>
            <w:gridSpan w:val="8"/>
            <w:tcBorders>
              <w:top w:val="single" w:sz="4" w:space="0" w:color="auto"/>
              <w:bottom w:val="single" w:sz="4" w:space="0" w:color="auto"/>
            </w:tcBorders>
            <w:noWrap/>
            <w:hideMark/>
          </w:tcPr>
          <w:p w14:paraId="32C08234" w14:textId="23092BCD" w:rsidR="00A01E68" w:rsidRPr="007E4588" w:rsidRDefault="00A01E68" w:rsidP="001E1325">
            <w:pPr>
              <w:jc w:val="center"/>
              <w:rPr>
                <w:b/>
                <w:sz w:val="20"/>
                <w:szCs w:val="20"/>
              </w:rPr>
            </w:pPr>
            <w:r w:rsidRPr="007E4588">
              <w:rPr>
                <w:b/>
                <w:sz w:val="20"/>
                <w:szCs w:val="20"/>
              </w:rPr>
              <w:t>2,4 Dichlorophenol</w:t>
            </w:r>
          </w:p>
        </w:tc>
      </w:tr>
      <w:tr w:rsidR="00A01E68" w:rsidRPr="00A01E68" w14:paraId="4E8D3AAE" w14:textId="77777777" w:rsidTr="007E4588">
        <w:trPr>
          <w:trHeight w:val="320"/>
        </w:trPr>
        <w:tc>
          <w:tcPr>
            <w:tcW w:w="0" w:type="auto"/>
            <w:tcBorders>
              <w:top w:val="single" w:sz="4" w:space="0" w:color="auto"/>
            </w:tcBorders>
            <w:noWrap/>
            <w:hideMark/>
          </w:tcPr>
          <w:p w14:paraId="0A37FB8F" w14:textId="77777777" w:rsidR="00A01E68" w:rsidRPr="00A01E68" w:rsidRDefault="00A01E68">
            <w:pPr>
              <w:rPr>
                <w:color w:val="000000"/>
                <w:sz w:val="20"/>
                <w:szCs w:val="20"/>
              </w:rPr>
            </w:pPr>
            <w:r w:rsidRPr="00A01E68">
              <w:rPr>
                <w:color w:val="000000"/>
                <w:sz w:val="20"/>
                <w:szCs w:val="20"/>
              </w:rPr>
              <w:t xml:space="preserve">Toothpaste </w:t>
            </w:r>
          </w:p>
        </w:tc>
        <w:tc>
          <w:tcPr>
            <w:tcW w:w="0" w:type="auto"/>
            <w:tcBorders>
              <w:top w:val="single" w:sz="4" w:space="0" w:color="auto"/>
            </w:tcBorders>
            <w:noWrap/>
            <w:hideMark/>
          </w:tcPr>
          <w:p w14:paraId="20BA4CD5" w14:textId="51ED3C04" w:rsidR="00A01E68" w:rsidRPr="00A01E68" w:rsidRDefault="00A01E68" w:rsidP="001E1325">
            <w:pPr>
              <w:jc w:val="center"/>
              <w:rPr>
                <w:color w:val="000000"/>
                <w:sz w:val="20"/>
                <w:szCs w:val="20"/>
              </w:rPr>
            </w:pPr>
            <w:r w:rsidRPr="00A01E68">
              <w:rPr>
                <w:color w:val="000000"/>
                <w:sz w:val="20"/>
                <w:szCs w:val="20"/>
              </w:rPr>
              <w:t>1.1</w:t>
            </w:r>
          </w:p>
        </w:tc>
        <w:tc>
          <w:tcPr>
            <w:tcW w:w="0" w:type="auto"/>
            <w:tcBorders>
              <w:top w:val="single" w:sz="4" w:space="0" w:color="auto"/>
            </w:tcBorders>
            <w:noWrap/>
            <w:hideMark/>
          </w:tcPr>
          <w:p w14:paraId="26223D7B" w14:textId="77777777" w:rsidR="00A01E68" w:rsidRPr="00A01E68" w:rsidRDefault="00A01E68" w:rsidP="00A01E68">
            <w:pPr>
              <w:rPr>
                <w:color w:val="000000"/>
                <w:sz w:val="20"/>
                <w:szCs w:val="20"/>
              </w:rPr>
            </w:pPr>
            <w:r w:rsidRPr="00A01E68">
              <w:rPr>
                <w:color w:val="000000"/>
                <w:sz w:val="20"/>
                <w:szCs w:val="20"/>
              </w:rPr>
              <w:t>[-15.0 ; 20.2]</w:t>
            </w:r>
          </w:p>
        </w:tc>
        <w:tc>
          <w:tcPr>
            <w:tcW w:w="0" w:type="auto"/>
            <w:tcBorders>
              <w:top w:val="single" w:sz="4" w:space="0" w:color="auto"/>
            </w:tcBorders>
            <w:noWrap/>
            <w:hideMark/>
          </w:tcPr>
          <w:p w14:paraId="0A9D50B5" w14:textId="77777777" w:rsidR="00A01E68" w:rsidRPr="00A01E68" w:rsidRDefault="00A01E68" w:rsidP="001E1325">
            <w:pPr>
              <w:jc w:val="center"/>
              <w:rPr>
                <w:color w:val="000000"/>
                <w:sz w:val="20"/>
                <w:szCs w:val="20"/>
              </w:rPr>
            </w:pPr>
          </w:p>
        </w:tc>
        <w:tc>
          <w:tcPr>
            <w:tcW w:w="0" w:type="auto"/>
            <w:tcBorders>
              <w:top w:val="single" w:sz="4" w:space="0" w:color="auto"/>
            </w:tcBorders>
            <w:noWrap/>
            <w:hideMark/>
          </w:tcPr>
          <w:p w14:paraId="502DEBFF" w14:textId="2E0C8A58" w:rsidR="00A01E68" w:rsidRPr="00A01E68" w:rsidRDefault="00A01E68" w:rsidP="00A01E68">
            <w:pPr>
              <w:jc w:val="right"/>
              <w:rPr>
                <w:color w:val="000000"/>
                <w:sz w:val="20"/>
                <w:szCs w:val="20"/>
              </w:rPr>
            </w:pPr>
            <w:r w:rsidRPr="00A01E68">
              <w:rPr>
                <w:color w:val="000000"/>
                <w:sz w:val="20"/>
                <w:szCs w:val="20"/>
              </w:rPr>
              <w:t>-2.6</w:t>
            </w:r>
          </w:p>
        </w:tc>
        <w:tc>
          <w:tcPr>
            <w:tcW w:w="0" w:type="auto"/>
            <w:tcBorders>
              <w:top w:val="single" w:sz="4" w:space="0" w:color="auto"/>
            </w:tcBorders>
            <w:noWrap/>
            <w:hideMark/>
          </w:tcPr>
          <w:p w14:paraId="0CC370FA" w14:textId="77777777" w:rsidR="00A01E68" w:rsidRPr="00A01E68" w:rsidRDefault="00A01E68" w:rsidP="00A01E68">
            <w:pPr>
              <w:rPr>
                <w:color w:val="000000"/>
                <w:sz w:val="20"/>
                <w:szCs w:val="20"/>
              </w:rPr>
            </w:pPr>
            <w:r w:rsidRPr="00A01E68">
              <w:rPr>
                <w:color w:val="000000"/>
                <w:sz w:val="20"/>
                <w:szCs w:val="20"/>
              </w:rPr>
              <w:t>[-18.7 ; 16.7]</w:t>
            </w:r>
          </w:p>
        </w:tc>
        <w:tc>
          <w:tcPr>
            <w:tcW w:w="0" w:type="auto"/>
            <w:tcBorders>
              <w:top w:val="single" w:sz="4" w:space="0" w:color="auto"/>
            </w:tcBorders>
            <w:noWrap/>
            <w:hideMark/>
          </w:tcPr>
          <w:p w14:paraId="40D1EA68" w14:textId="77777777" w:rsidR="00A01E68" w:rsidRPr="00A01E68" w:rsidRDefault="00A01E68" w:rsidP="001E1325">
            <w:pPr>
              <w:jc w:val="center"/>
              <w:rPr>
                <w:color w:val="000000"/>
                <w:sz w:val="20"/>
                <w:szCs w:val="20"/>
              </w:rPr>
            </w:pPr>
          </w:p>
        </w:tc>
        <w:tc>
          <w:tcPr>
            <w:tcW w:w="0" w:type="auto"/>
            <w:tcBorders>
              <w:top w:val="single" w:sz="4" w:space="0" w:color="auto"/>
            </w:tcBorders>
            <w:noWrap/>
            <w:hideMark/>
          </w:tcPr>
          <w:p w14:paraId="501A6B7A" w14:textId="315DEE1D" w:rsidR="00A01E68" w:rsidRPr="00A01E68" w:rsidRDefault="00A01E68" w:rsidP="00A01E68">
            <w:pPr>
              <w:jc w:val="right"/>
              <w:rPr>
                <w:color w:val="000000"/>
                <w:sz w:val="20"/>
                <w:szCs w:val="20"/>
              </w:rPr>
            </w:pPr>
            <w:r w:rsidRPr="00A01E68">
              <w:rPr>
                <w:color w:val="000000"/>
                <w:sz w:val="20"/>
                <w:szCs w:val="20"/>
              </w:rPr>
              <w:t>8.5</w:t>
            </w:r>
          </w:p>
        </w:tc>
        <w:tc>
          <w:tcPr>
            <w:tcW w:w="1935" w:type="dxa"/>
            <w:tcBorders>
              <w:top w:val="single" w:sz="4" w:space="0" w:color="auto"/>
            </w:tcBorders>
            <w:noWrap/>
            <w:hideMark/>
          </w:tcPr>
          <w:p w14:paraId="2099FD0A" w14:textId="77777777" w:rsidR="00A01E68" w:rsidRPr="00A01E68" w:rsidRDefault="00A01E68" w:rsidP="00A01E68">
            <w:pPr>
              <w:rPr>
                <w:color w:val="000000"/>
                <w:sz w:val="20"/>
                <w:szCs w:val="20"/>
              </w:rPr>
            </w:pPr>
            <w:r w:rsidRPr="00A01E68">
              <w:rPr>
                <w:color w:val="000000"/>
                <w:sz w:val="20"/>
                <w:szCs w:val="20"/>
              </w:rPr>
              <w:t>[-17.0 ; 41.8]</w:t>
            </w:r>
          </w:p>
        </w:tc>
      </w:tr>
      <w:tr w:rsidR="00A01E68" w:rsidRPr="00A01E68" w14:paraId="34A857D5" w14:textId="77777777" w:rsidTr="00A01E68">
        <w:trPr>
          <w:trHeight w:val="320"/>
        </w:trPr>
        <w:tc>
          <w:tcPr>
            <w:tcW w:w="0" w:type="auto"/>
            <w:noWrap/>
            <w:hideMark/>
          </w:tcPr>
          <w:p w14:paraId="1B10FB15" w14:textId="77777777" w:rsidR="00A01E68" w:rsidRPr="00A01E68" w:rsidRDefault="00A01E68">
            <w:pPr>
              <w:rPr>
                <w:color w:val="000000"/>
                <w:sz w:val="20"/>
                <w:szCs w:val="20"/>
              </w:rPr>
            </w:pPr>
            <w:r w:rsidRPr="00A01E68">
              <w:rPr>
                <w:color w:val="000000"/>
                <w:sz w:val="20"/>
                <w:szCs w:val="20"/>
              </w:rPr>
              <w:t>Face cream</w:t>
            </w:r>
          </w:p>
        </w:tc>
        <w:tc>
          <w:tcPr>
            <w:tcW w:w="0" w:type="auto"/>
            <w:noWrap/>
            <w:hideMark/>
          </w:tcPr>
          <w:p w14:paraId="757D0E3F" w14:textId="289B9AD0" w:rsidR="00A01E68" w:rsidRPr="00A01E68" w:rsidRDefault="00A01E68" w:rsidP="001E1325">
            <w:pPr>
              <w:jc w:val="center"/>
              <w:rPr>
                <w:color w:val="000000"/>
                <w:sz w:val="20"/>
                <w:szCs w:val="20"/>
              </w:rPr>
            </w:pPr>
            <w:r w:rsidRPr="00A01E68">
              <w:rPr>
                <w:color w:val="000000"/>
                <w:sz w:val="20"/>
                <w:szCs w:val="20"/>
              </w:rPr>
              <w:t>-9.1</w:t>
            </w:r>
          </w:p>
        </w:tc>
        <w:tc>
          <w:tcPr>
            <w:tcW w:w="0" w:type="auto"/>
            <w:noWrap/>
            <w:hideMark/>
          </w:tcPr>
          <w:p w14:paraId="59987AE0" w14:textId="77777777" w:rsidR="00A01E68" w:rsidRPr="00A01E68" w:rsidRDefault="00A01E68" w:rsidP="00A01E68">
            <w:pPr>
              <w:rPr>
                <w:color w:val="000000"/>
                <w:sz w:val="20"/>
                <w:szCs w:val="20"/>
              </w:rPr>
            </w:pPr>
            <w:r w:rsidRPr="00A01E68">
              <w:rPr>
                <w:color w:val="000000"/>
                <w:sz w:val="20"/>
                <w:szCs w:val="20"/>
              </w:rPr>
              <w:t>[-25.1 ; 10.3]</w:t>
            </w:r>
          </w:p>
        </w:tc>
        <w:tc>
          <w:tcPr>
            <w:tcW w:w="0" w:type="auto"/>
            <w:noWrap/>
            <w:hideMark/>
          </w:tcPr>
          <w:p w14:paraId="49AEC41B" w14:textId="77777777" w:rsidR="00A01E68" w:rsidRPr="00A01E68" w:rsidRDefault="00A01E68" w:rsidP="001E1325">
            <w:pPr>
              <w:jc w:val="center"/>
              <w:rPr>
                <w:color w:val="000000"/>
                <w:sz w:val="20"/>
                <w:szCs w:val="20"/>
              </w:rPr>
            </w:pPr>
          </w:p>
        </w:tc>
        <w:tc>
          <w:tcPr>
            <w:tcW w:w="0" w:type="auto"/>
            <w:noWrap/>
            <w:hideMark/>
          </w:tcPr>
          <w:p w14:paraId="50A62CC1" w14:textId="26AE3608" w:rsidR="00A01E68" w:rsidRPr="00A01E68" w:rsidRDefault="00A01E68" w:rsidP="00A01E68">
            <w:pPr>
              <w:jc w:val="right"/>
              <w:rPr>
                <w:color w:val="000000"/>
                <w:sz w:val="20"/>
                <w:szCs w:val="20"/>
              </w:rPr>
            </w:pPr>
            <w:r w:rsidRPr="00A01E68">
              <w:rPr>
                <w:color w:val="000000"/>
                <w:sz w:val="20"/>
                <w:szCs w:val="20"/>
              </w:rPr>
              <w:t>1.0</w:t>
            </w:r>
          </w:p>
        </w:tc>
        <w:tc>
          <w:tcPr>
            <w:tcW w:w="0" w:type="auto"/>
            <w:noWrap/>
            <w:hideMark/>
          </w:tcPr>
          <w:p w14:paraId="120FC600" w14:textId="77777777" w:rsidR="00A01E68" w:rsidRPr="00A01E68" w:rsidRDefault="00A01E68" w:rsidP="00A01E68">
            <w:pPr>
              <w:rPr>
                <w:color w:val="000000"/>
                <w:sz w:val="20"/>
                <w:szCs w:val="20"/>
              </w:rPr>
            </w:pPr>
            <w:r w:rsidRPr="00A01E68">
              <w:rPr>
                <w:color w:val="000000"/>
                <w:sz w:val="20"/>
                <w:szCs w:val="20"/>
              </w:rPr>
              <w:t>[-16.8 ; 22.5]</w:t>
            </w:r>
          </w:p>
        </w:tc>
        <w:tc>
          <w:tcPr>
            <w:tcW w:w="0" w:type="auto"/>
            <w:noWrap/>
            <w:hideMark/>
          </w:tcPr>
          <w:p w14:paraId="022BB855" w14:textId="77777777" w:rsidR="00A01E68" w:rsidRPr="00A01E68" w:rsidRDefault="00A01E68" w:rsidP="001E1325">
            <w:pPr>
              <w:jc w:val="center"/>
              <w:rPr>
                <w:color w:val="000000"/>
                <w:sz w:val="20"/>
                <w:szCs w:val="20"/>
              </w:rPr>
            </w:pPr>
          </w:p>
        </w:tc>
        <w:tc>
          <w:tcPr>
            <w:tcW w:w="0" w:type="auto"/>
            <w:noWrap/>
            <w:hideMark/>
          </w:tcPr>
          <w:p w14:paraId="624B4F8C" w14:textId="469EED84" w:rsidR="00A01E68" w:rsidRPr="00A01E68" w:rsidRDefault="00A01E68" w:rsidP="00A01E68">
            <w:pPr>
              <w:jc w:val="right"/>
              <w:rPr>
                <w:color w:val="000000"/>
                <w:sz w:val="20"/>
                <w:szCs w:val="20"/>
              </w:rPr>
            </w:pPr>
            <w:r w:rsidRPr="00A01E68">
              <w:rPr>
                <w:color w:val="000000"/>
                <w:sz w:val="20"/>
                <w:szCs w:val="20"/>
              </w:rPr>
              <w:t>-9.7</w:t>
            </w:r>
          </w:p>
        </w:tc>
        <w:tc>
          <w:tcPr>
            <w:tcW w:w="1935" w:type="dxa"/>
            <w:noWrap/>
            <w:hideMark/>
          </w:tcPr>
          <w:p w14:paraId="7E379050" w14:textId="77777777" w:rsidR="00A01E68" w:rsidRPr="00A01E68" w:rsidRDefault="00A01E68" w:rsidP="00A01E68">
            <w:pPr>
              <w:rPr>
                <w:color w:val="000000"/>
                <w:sz w:val="20"/>
                <w:szCs w:val="20"/>
              </w:rPr>
            </w:pPr>
            <w:r w:rsidRPr="00A01E68">
              <w:rPr>
                <w:color w:val="000000"/>
                <w:sz w:val="20"/>
                <w:szCs w:val="20"/>
              </w:rPr>
              <w:t>[-26.3 ; 10.6]</w:t>
            </w:r>
          </w:p>
        </w:tc>
      </w:tr>
      <w:tr w:rsidR="00A01E68" w:rsidRPr="00A01E68" w14:paraId="0C06D411" w14:textId="77777777" w:rsidTr="00A01E68">
        <w:trPr>
          <w:trHeight w:val="320"/>
        </w:trPr>
        <w:tc>
          <w:tcPr>
            <w:tcW w:w="0" w:type="auto"/>
            <w:noWrap/>
            <w:hideMark/>
          </w:tcPr>
          <w:p w14:paraId="393E4924" w14:textId="77777777" w:rsidR="00A01E68" w:rsidRPr="00A01E68" w:rsidRDefault="00A01E68">
            <w:pPr>
              <w:rPr>
                <w:color w:val="000000"/>
                <w:sz w:val="20"/>
                <w:szCs w:val="20"/>
              </w:rPr>
            </w:pPr>
            <w:r w:rsidRPr="00A01E68">
              <w:rPr>
                <w:color w:val="000000"/>
                <w:sz w:val="20"/>
                <w:szCs w:val="20"/>
              </w:rPr>
              <w:t>Deodorant</w:t>
            </w:r>
          </w:p>
        </w:tc>
        <w:tc>
          <w:tcPr>
            <w:tcW w:w="0" w:type="auto"/>
            <w:noWrap/>
            <w:hideMark/>
          </w:tcPr>
          <w:p w14:paraId="2588BDDA" w14:textId="660C2DAE" w:rsidR="00A01E68" w:rsidRPr="00A01E68" w:rsidRDefault="00A01E68" w:rsidP="001E1325">
            <w:pPr>
              <w:jc w:val="center"/>
              <w:rPr>
                <w:color w:val="000000"/>
                <w:sz w:val="20"/>
                <w:szCs w:val="20"/>
              </w:rPr>
            </w:pPr>
            <w:r w:rsidRPr="00A01E68">
              <w:rPr>
                <w:color w:val="000000"/>
                <w:sz w:val="20"/>
                <w:szCs w:val="20"/>
              </w:rPr>
              <w:t>16.8</w:t>
            </w:r>
          </w:p>
        </w:tc>
        <w:tc>
          <w:tcPr>
            <w:tcW w:w="0" w:type="auto"/>
            <w:noWrap/>
            <w:hideMark/>
          </w:tcPr>
          <w:p w14:paraId="09E80A86" w14:textId="77777777" w:rsidR="00A01E68" w:rsidRPr="00A01E68" w:rsidRDefault="00A01E68" w:rsidP="00A01E68">
            <w:pPr>
              <w:rPr>
                <w:color w:val="000000"/>
                <w:sz w:val="20"/>
                <w:szCs w:val="20"/>
              </w:rPr>
            </w:pPr>
            <w:r w:rsidRPr="00A01E68">
              <w:rPr>
                <w:color w:val="000000"/>
                <w:sz w:val="20"/>
                <w:szCs w:val="20"/>
              </w:rPr>
              <w:t>[-4.2 ; 42.3]</w:t>
            </w:r>
          </w:p>
        </w:tc>
        <w:tc>
          <w:tcPr>
            <w:tcW w:w="0" w:type="auto"/>
            <w:noWrap/>
            <w:hideMark/>
          </w:tcPr>
          <w:p w14:paraId="25E85E3E" w14:textId="77777777" w:rsidR="00A01E68" w:rsidRPr="00A01E68" w:rsidRDefault="00A01E68" w:rsidP="001E1325">
            <w:pPr>
              <w:jc w:val="center"/>
              <w:rPr>
                <w:color w:val="000000"/>
                <w:sz w:val="20"/>
                <w:szCs w:val="20"/>
              </w:rPr>
            </w:pPr>
          </w:p>
        </w:tc>
        <w:tc>
          <w:tcPr>
            <w:tcW w:w="0" w:type="auto"/>
            <w:noWrap/>
            <w:hideMark/>
          </w:tcPr>
          <w:p w14:paraId="5E7446C4" w14:textId="6FE12A1D" w:rsidR="00A01E68" w:rsidRPr="00A01E68" w:rsidRDefault="00A01E68" w:rsidP="00A01E68">
            <w:pPr>
              <w:jc w:val="right"/>
              <w:rPr>
                <w:color w:val="000000"/>
                <w:sz w:val="20"/>
                <w:szCs w:val="20"/>
              </w:rPr>
            </w:pPr>
            <w:r w:rsidRPr="00A01E68">
              <w:rPr>
                <w:color w:val="000000"/>
                <w:sz w:val="20"/>
                <w:szCs w:val="20"/>
              </w:rPr>
              <w:t>28.7</w:t>
            </w:r>
          </w:p>
        </w:tc>
        <w:tc>
          <w:tcPr>
            <w:tcW w:w="0" w:type="auto"/>
            <w:noWrap/>
            <w:hideMark/>
          </w:tcPr>
          <w:p w14:paraId="2DCBA9AB" w14:textId="77777777" w:rsidR="00A01E68" w:rsidRPr="00A01E68" w:rsidRDefault="00A01E68" w:rsidP="00A01E68">
            <w:pPr>
              <w:rPr>
                <w:color w:val="000000"/>
                <w:sz w:val="20"/>
                <w:szCs w:val="20"/>
              </w:rPr>
            </w:pPr>
            <w:r w:rsidRPr="00A01E68">
              <w:rPr>
                <w:color w:val="000000"/>
                <w:sz w:val="20"/>
                <w:szCs w:val="20"/>
              </w:rPr>
              <w:t>[2.7 ; 61.2]</w:t>
            </w:r>
          </w:p>
        </w:tc>
        <w:tc>
          <w:tcPr>
            <w:tcW w:w="0" w:type="auto"/>
            <w:noWrap/>
            <w:hideMark/>
          </w:tcPr>
          <w:p w14:paraId="7938BE23" w14:textId="77777777" w:rsidR="00A01E68" w:rsidRPr="00A01E68" w:rsidRDefault="00A01E68" w:rsidP="001E1325">
            <w:pPr>
              <w:jc w:val="center"/>
              <w:rPr>
                <w:color w:val="000000"/>
                <w:sz w:val="20"/>
                <w:szCs w:val="20"/>
              </w:rPr>
            </w:pPr>
          </w:p>
        </w:tc>
        <w:tc>
          <w:tcPr>
            <w:tcW w:w="0" w:type="auto"/>
            <w:noWrap/>
            <w:hideMark/>
          </w:tcPr>
          <w:p w14:paraId="10E34DB0" w14:textId="6DFE8EA5" w:rsidR="00A01E68" w:rsidRPr="00A01E68" w:rsidRDefault="00A01E68" w:rsidP="00A01E68">
            <w:pPr>
              <w:jc w:val="right"/>
              <w:rPr>
                <w:color w:val="000000"/>
                <w:sz w:val="20"/>
                <w:szCs w:val="20"/>
              </w:rPr>
            </w:pPr>
            <w:r w:rsidRPr="00A01E68">
              <w:rPr>
                <w:color w:val="000000"/>
                <w:sz w:val="20"/>
                <w:szCs w:val="20"/>
              </w:rPr>
              <w:t>24.4</w:t>
            </w:r>
          </w:p>
        </w:tc>
        <w:tc>
          <w:tcPr>
            <w:tcW w:w="1935" w:type="dxa"/>
            <w:noWrap/>
            <w:hideMark/>
          </w:tcPr>
          <w:p w14:paraId="7B280DE9" w14:textId="77777777" w:rsidR="00A01E68" w:rsidRPr="00A01E68" w:rsidRDefault="00A01E68" w:rsidP="00A01E68">
            <w:pPr>
              <w:rPr>
                <w:color w:val="000000"/>
                <w:sz w:val="20"/>
                <w:szCs w:val="20"/>
              </w:rPr>
            </w:pPr>
            <w:r w:rsidRPr="00A01E68">
              <w:rPr>
                <w:color w:val="000000"/>
                <w:sz w:val="20"/>
                <w:szCs w:val="20"/>
              </w:rPr>
              <w:t>[2.2 ; 51.6]</w:t>
            </w:r>
          </w:p>
        </w:tc>
      </w:tr>
      <w:tr w:rsidR="00A01E68" w:rsidRPr="00A01E68" w14:paraId="095AD46D" w14:textId="77777777" w:rsidTr="00A01E68">
        <w:trPr>
          <w:trHeight w:val="320"/>
        </w:trPr>
        <w:tc>
          <w:tcPr>
            <w:tcW w:w="0" w:type="auto"/>
            <w:noWrap/>
            <w:hideMark/>
          </w:tcPr>
          <w:p w14:paraId="7D024D77" w14:textId="77777777" w:rsidR="00A01E68" w:rsidRPr="00A01E68" w:rsidRDefault="00A01E68">
            <w:pPr>
              <w:rPr>
                <w:color w:val="000000"/>
                <w:sz w:val="20"/>
                <w:szCs w:val="20"/>
              </w:rPr>
            </w:pPr>
            <w:r w:rsidRPr="00A01E68">
              <w:rPr>
                <w:color w:val="000000"/>
                <w:sz w:val="20"/>
                <w:szCs w:val="20"/>
              </w:rPr>
              <w:t xml:space="preserve">Makeup remover </w:t>
            </w:r>
          </w:p>
        </w:tc>
        <w:tc>
          <w:tcPr>
            <w:tcW w:w="0" w:type="auto"/>
            <w:noWrap/>
            <w:hideMark/>
          </w:tcPr>
          <w:p w14:paraId="5C62BE66" w14:textId="4D811F7F" w:rsidR="00A01E68" w:rsidRPr="00A01E68" w:rsidRDefault="00A01E68" w:rsidP="001E1325">
            <w:pPr>
              <w:jc w:val="center"/>
              <w:rPr>
                <w:color w:val="000000"/>
                <w:sz w:val="20"/>
                <w:szCs w:val="20"/>
              </w:rPr>
            </w:pPr>
            <w:r w:rsidRPr="00A01E68">
              <w:rPr>
                <w:color w:val="000000"/>
                <w:sz w:val="20"/>
                <w:szCs w:val="20"/>
              </w:rPr>
              <w:t>11.9</w:t>
            </w:r>
          </w:p>
        </w:tc>
        <w:tc>
          <w:tcPr>
            <w:tcW w:w="0" w:type="auto"/>
            <w:noWrap/>
            <w:hideMark/>
          </w:tcPr>
          <w:p w14:paraId="532F25BF" w14:textId="77777777" w:rsidR="00A01E68" w:rsidRPr="00A01E68" w:rsidRDefault="00A01E68" w:rsidP="00A01E68">
            <w:pPr>
              <w:rPr>
                <w:color w:val="000000"/>
                <w:sz w:val="20"/>
                <w:szCs w:val="20"/>
              </w:rPr>
            </w:pPr>
            <w:r w:rsidRPr="00A01E68">
              <w:rPr>
                <w:color w:val="000000"/>
                <w:sz w:val="20"/>
                <w:szCs w:val="20"/>
              </w:rPr>
              <w:t>[-17.6 ; 51.8]</w:t>
            </w:r>
          </w:p>
        </w:tc>
        <w:tc>
          <w:tcPr>
            <w:tcW w:w="0" w:type="auto"/>
            <w:noWrap/>
            <w:hideMark/>
          </w:tcPr>
          <w:p w14:paraId="52C7F04B" w14:textId="77777777" w:rsidR="00A01E68" w:rsidRPr="00A01E68" w:rsidRDefault="00A01E68" w:rsidP="001E1325">
            <w:pPr>
              <w:jc w:val="center"/>
              <w:rPr>
                <w:color w:val="000000"/>
                <w:sz w:val="20"/>
                <w:szCs w:val="20"/>
              </w:rPr>
            </w:pPr>
          </w:p>
        </w:tc>
        <w:tc>
          <w:tcPr>
            <w:tcW w:w="0" w:type="auto"/>
            <w:noWrap/>
            <w:hideMark/>
          </w:tcPr>
          <w:p w14:paraId="5B5A5A44" w14:textId="034E5B85" w:rsidR="00A01E68" w:rsidRPr="00A01E68" w:rsidRDefault="00A01E68" w:rsidP="00A01E68">
            <w:pPr>
              <w:jc w:val="right"/>
              <w:rPr>
                <w:color w:val="000000"/>
                <w:sz w:val="20"/>
                <w:szCs w:val="20"/>
              </w:rPr>
            </w:pPr>
            <w:r w:rsidRPr="00A01E68">
              <w:rPr>
                <w:color w:val="000000"/>
                <w:sz w:val="20"/>
                <w:szCs w:val="20"/>
              </w:rPr>
              <w:t>0.6</w:t>
            </w:r>
          </w:p>
        </w:tc>
        <w:tc>
          <w:tcPr>
            <w:tcW w:w="0" w:type="auto"/>
            <w:noWrap/>
            <w:hideMark/>
          </w:tcPr>
          <w:p w14:paraId="3445C78F" w14:textId="77777777" w:rsidR="00A01E68" w:rsidRPr="00A01E68" w:rsidRDefault="00A01E68" w:rsidP="00A01E68">
            <w:pPr>
              <w:rPr>
                <w:color w:val="000000"/>
                <w:sz w:val="20"/>
                <w:szCs w:val="20"/>
              </w:rPr>
            </w:pPr>
            <w:r w:rsidRPr="00A01E68">
              <w:rPr>
                <w:color w:val="000000"/>
                <w:sz w:val="20"/>
                <w:szCs w:val="20"/>
              </w:rPr>
              <w:t>[-21.8 ; 29.4]</w:t>
            </w:r>
          </w:p>
        </w:tc>
        <w:tc>
          <w:tcPr>
            <w:tcW w:w="0" w:type="auto"/>
            <w:noWrap/>
            <w:hideMark/>
          </w:tcPr>
          <w:p w14:paraId="74057F27" w14:textId="77777777" w:rsidR="00A01E68" w:rsidRPr="00A01E68" w:rsidRDefault="00A01E68" w:rsidP="001E1325">
            <w:pPr>
              <w:jc w:val="center"/>
              <w:rPr>
                <w:color w:val="000000"/>
                <w:sz w:val="20"/>
                <w:szCs w:val="20"/>
              </w:rPr>
            </w:pPr>
          </w:p>
        </w:tc>
        <w:tc>
          <w:tcPr>
            <w:tcW w:w="0" w:type="auto"/>
            <w:noWrap/>
            <w:hideMark/>
          </w:tcPr>
          <w:p w14:paraId="11EC02F1" w14:textId="22500810" w:rsidR="00A01E68" w:rsidRPr="00A01E68" w:rsidRDefault="00A01E68" w:rsidP="00A01E68">
            <w:pPr>
              <w:jc w:val="right"/>
              <w:rPr>
                <w:color w:val="000000"/>
                <w:sz w:val="20"/>
                <w:szCs w:val="20"/>
              </w:rPr>
            </w:pPr>
            <w:r w:rsidRPr="00A01E68">
              <w:rPr>
                <w:color w:val="000000"/>
                <w:sz w:val="20"/>
                <w:szCs w:val="20"/>
              </w:rPr>
              <w:t>-6.5</w:t>
            </w:r>
          </w:p>
        </w:tc>
        <w:tc>
          <w:tcPr>
            <w:tcW w:w="1935" w:type="dxa"/>
            <w:noWrap/>
            <w:hideMark/>
          </w:tcPr>
          <w:p w14:paraId="26399020" w14:textId="77777777" w:rsidR="00A01E68" w:rsidRPr="00A01E68" w:rsidRDefault="00A01E68" w:rsidP="00A01E68">
            <w:pPr>
              <w:rPr>
                <w:color w:val="000000"/>
                <w:sz w:val="20"/>
                <w:szCs w:val="20"/>
              </w:rPr>
            </w:pPr>
            <w:r w:rsidRPr="00A01E68">
              <w:rPr>
                <w:color w:val="000000"/>
                <w:sz w:val="20"/>
                <w:szCs w:val="20"/>
              </w:rPr>
              <w:t>[-24.3 ; 15.4]</w:t>
            </w:r>
          </w:p>
        </w:tc>
      </w:tr>
      <w:tr w:rsidR="00A01E68" w:rsidRPr="00A01E68" w14:paraId="078F5DA3" w14:textId="77777777" w:rsidTr="00A01E68">
        <w:trPr>
          <w:trHeight w:val="320"/>
        </w:trPr>
        <w:tc>
          <w:tcPr>
            <w:tcW w:w="0" w:type="auto"/>
            <w:noWrap/>
            <w:hideMark/>
          </w:tcPr>
          <w:p w14:paraId="7C9400EF" w14:textId="77777777" w:rsidR="00A01E68" w:rsidRPr="00A01E68" w:rsidRDefault="00A01E68">
            <w:pPr>
              <w:rPr>
                <w:color w:val="000000"/>
                <w:sz w:val="20"/>
                <w:szCs w:val="20"/>
              </w:rPr>
            </w:pPr>
            <w:r w:rsidRPr="00A01E68">
              <w:rPr>
                <w:color w:val="000000"/>
                <w:sz w:val="20"/>
                <w:szCs w:val="20"/>
              </w:rPr>
              <w:t xml:space="preserve">Mascara </w:t>
            </w:r>
          </w:p>
        </w:tc>
        <w:tc>
          <w:tcPr>
            <w:tcW w:w="0" w:type="auto"/>
            <w:noWrap/>
            <w:hideMark/>
          </w:tcPr>
          <w:p w14:paraId="54F4B886" w14:textId="302A15F7" w:rsidR="00A01E68" w:rsidRPr="00A01E68" w:rsidRDefault="00A01E68" w:rsidP="001E1325">
            <w:pPr>
              <w:jc w:val="center"/>
              <w:rPr>
                <w:color w:val="000000"/>
                <w:sz w:val="20"/>
                <w:szCs w:val="20"/>
              </w:rPr>
            </w:pPr>
            <w:r w:rsidRPr="00A01E68">
              <w:rPr>
                <w:color w:val="000000"/>
                <w:sz w:val="20"/>
                <w:szCs w:val="20"/>
              </w:rPr>
              <w:t>-9.5</w:t>
            </w:r>
          </w:p>
        </w:tc>
        <w:tc>
          <w:tcPr>
            <w:tcW w:w="0" w:type="auto"/>
            <w:noWrap/>
            <w:hideMark/>
          </w:tcPr>
          <w:p w14:paraId="4B57D581" w14:textId="77777777" w:rsidR="00A01E68" w:rsidRPr="00A01E68" w:rsidRDefault="00A01E68" w:rsidP="00A01E68">
            <w:pPr>
              <w:rPr>
                <w:color w:val="000000"/>
                <w:sz w:val="20"/>
                <w:szCs w:val="20"/>
              </w:rPr>
            </w:pPr>
            <w:r w:rsidRPr="00A01E68">
              <w:rPr>
                <w:color w:val="000000"/>
                <w:sz w:val="20"/>
                <w:szCs w:val="20"/>
              </w:rPr>
              <w:t>[-26.4 ; 11.1]</w:t>
            </w:r>
          </w:p>
        </w:tc>
        <w:tc>
          <w:tcPr>
            <w:tcW w:w="0" w:type="auto"/>
            <w:noWrap/>
            <w:hideMark/>
          </w:tcPr>
          <w:p w14:paraId="03A69421" w14:textId="77777777" w:rsidR="00A01E68" w:rsidRPr="00A01E68" w:rsidRDefault="00A01E68" w:rsidP="001E1325">
            <w:pPr>
              <w:jc w:val="center"/>
              <w:rPr>
                <w:color w:val="000000"/>
                <w:sz w:val="20"/>
                <w:szCs w:val="20"/>
              </w:rPr>
            </w:pPr>
          </w:p>
        </w:tc>
        <w:tc>
          <w:tcPr>
            <w:tcW w:w="0" w:type="auto"/>
            <w:noWrap/>
            <w:hideMark/>
          </w:tcPr>
          <w:p w14:paraId="288D566F" w14:textId="6D801C67" w:rsidR="00A01E68" w:rsidRPr="00A01E68" w:rsidRDefault="00A01E68" w:rsidP="00A01E68">
            <w:pPr>
              <w:jc w:val="right"/>
              <w:rPr>
                <w:color w:val="000000"/>
                <w:sz w:val="20"/>
                <w:szCs w:val="20"/>
              </w:rPr>
            </w:pPr>
            <w:r w:rsidRPr="00A01E68">
              <w:rPr>
                <w:color w:val="000000"/>
                <w:sz w:val="20"/>
                <w:szCs w:val="20"/>
              </w:rPr>
              <w:t>-0.8</w:t>
            </w:r>
          </w:p>
        </w:tc>
        <w:tc>
          <w:tcPr>
            <w:tcW w:w="0" w:type="auto"/>
            <w:noWrap/>
            <w:hideMark/>
          </w:tcPr>
          <w:p w14:paraId="5139ACC0" w14:textId="77777777" w:rsidR="00A01E68" w:rsidRPr="00A01E68" w:rsidRDefault="00A01E68" w:rsidP="00A01E68">
            <w:pPr>
              <w:rPr>
                <w:color w:val="000000"/>
                <w:sz w:val="20"/>
                <w:szCs w:val="20"/>
              </w:rPr>
            </w:pPr>
            <w:r w:rsidRPr="00A01E68">
              <w:rPr>
                <w:color w:val="000000"/>
                <w:sz w:val="20"/>
                <w:szCs w:val="20"/>
              </w:rPr>
              <w:t>[-23.2 ; 28.3]</w:t>
            </w:r>
          </w:p>
        </w:tc>
        <w:tc>
          <w:tcPr>
            <w:tcW w:w="0" w:type="auto"/>
            <w:noWrap/>
            <w:hideMark/>
          </w:tcPr>
          <w:p w14:paraId="2CA52615" w14:textId="77777777" w:rsidR="00A01E68" w:rsidRPr="00A01E68" w:rsidRDefault="00A01E68" w:rsidP="001E1325">
            <w:pPr>
              <w:jc w:val="center"/>
              <w:rPr>
                <w:color w:val="000000"/>
                <w:sz w:val="20"/>
                <w:szCs w:val="20"/>
              </w:rPr>
            </w:pPr>
          </w:p>
        </w:tc>
        <w:tc>
          <w:tcPr>
            <w:tcW w:w="0" w:type="auto"/>
            <w:noWrap/>
            <w:hideMark/>
          </w:tcPr>
          <w:p w14:paraId="56B2AF6C" w14:textId="1D1E4C91" w:rsidR="00A01E68" w:rsidRPr="00A01E68" w:rsidRDefault="00A01E68" w:rsidP="00A01E68">
            <w:pPr>
              <w:jc w:val="right"/>
              <w:rPr>
                <w:color w:val="000000"/>
                <w:sz w:val="20"/>
                <w:szCs w:val="20"/>
              </w:rPr>
            </w:pPr>
            <w:r w:rsidRPr="00A01E68">
              <w:rPr>
                <w:color w:val="000000"/>
                <w:sz w:val="20"/>
                <w:szCs w:val="20"/>
              </w:rPr>
              <w:t>11.9</w:t>
            </w:r>
          </w:p>
        </w:tc>
        <w:tc>
          <w:tcPr>
            <w:tcW w:w="1935" w:type="dxa"/>
            <w:noWrap/>
            <w:hideMark/>
          </w:tcPr>
          <w:p w14:paraId="20009A21" w14:textId="77777777" w:rsidR="00A01E68" w:rsidRPr="00A01E68" w:rsidRDefault="00A01E68" w:rsidP="00A01E68">
            <w:pPr>
              <w:rPr>
                <w:color w:val="000000"/>
                <w:sz w:val="20"/>
                <w:szCs w:val="20"/>
              </w:rPr>
            </w:pPr>
            <w:r w:rsidRPr="00A01E68">
              <w:rPr>
                <w:color w:val="000000"/>
                <w:sz w:val="20"/>
                <w:szCs w:val="20"/>
              </w:rPr>
              <w:t>[-9.8 ; 38.8]</w:t>
            </w:r>
          </w:p>
        </w:tc>
      </w:tr>
      <w:tr w:rsidR="00A01E68" w:rsidRPr="00A01E68" w14:paraId="4B641AED" w14:textId="77777777" w:rsidTr="00A01E68">
        <w:trPr>
          <w:trHeight w:val="320"/>
        </w:trPr>
        <w:tc>
          <w:tcPr>
            <w:tcW w:w="0" w:type="auto"/>
            <w:noWrap/>
            <w:hideMark/>
          </w:tcPr>
          <w:p w14:paraId="2207FAB4" w14:textId="77777777" w:rsidR="00A01E68" w:rsidRPr="00A01E68" w:rsidRDefault="00A01E68">
            <w:pPr>
              <w:rPr>
                <w:color w:val="000000"/>
                <w:sz w:val="20"/>
                <w:szCs w:val="20"/>
              </w:rPr>
            </w:pPr>
            <w:r w:rsidRPr="00A01E68">
              <w:rPr>
                <w:color w:val="000000"/>
                <w:sz w:val="20"/>
                <w:szCs w:val="20"/>
              </w:rPr>
              <w:t xml:space="preserve">Foundation </w:t>
            </w:r>
          </w:p>
        </w:tc>
        <w:tc>
          <w:tcPr>
            <w:tcW w:w="0" w:type="auto"/>
            <w:noWrap/>
            <w:hideMark/>
          </w:tcPr>
          <w:p w14:paraId="27297F9E" w14:textId="02ABA1E3" w:rsidR="00A01E68" w:rsidRPr="00A01E68" w:rsidRDefault="00A01E68" w:rsidP="001E1325">
            <w:pPr>
              <w:jc w:val="center"/>
              <w:rPr>
                <w:color w:val="000000"/>
                <w:sz w:val="20"/>
                <w:szCs w:val="20"/>
              </w:rPr>
            </w:pPr>
            <w:r w:rsidRPr="00A01E68">
              <w:rPr>
                <w:color w:val="000000"/>
                <w:sz w:val="20"/>
                <w:szCs w:val="20"/>
              </w:rPr>
              <w:t>-9.0</w:t>
            </w:r>
          </w:p>
        </w:tc>
        <w:tc>
          <w:tcPr>
            <w:tcW w:w="0" w:type="auto"/>
            <w:noWrap/>
            <w:hideMark/>
          </w:tcPr>
          <w:p w14:paraId="7E119B06" w14:textId="77777777" w:rsidR="00A01E68" w:rsidRPr="00A01E68" w:rsidRDefault="00A01E68" w:rsidP="00A01E68">
            <w:pPr>
              <w:rPr>
                <w:color w:val="000000"/>
                <w:sz w:val="20"/>
                <w:szCs w:val="20"/>
              </w:rPr>
            </w:pPr>
            <w:r w:rsidRPr="00A01E68">
              <w:rPr>
                <w:color w:val="000000"/>
                <w:sz w:val="20"/>
                <w:szCs w:val="20"/>
              </w:rPr>
              <w:t>[-26.6 ; 12.7]</w:t>
            </w:r>
          </w:p>
        </w:tc>
        <w:tc>
          <w:tcPr>
            <w:tcW w:w="0" w:type="auto"/>
            <w:noWrap/>
            <w:hideMark/>
          </w:tcPr>
          <w:p w14:paraId="04753217" w14:textId="77777777" w:rsidR="00A01E68" w:rsidRPr="00A01E68" w:rsidRDefault="00A01E68" w:rsidP="001E1325">
            <w:pPr>
              <w:jc w:val="center"/>
              <w:rPr>
                <w:color w:val="000000"/>
                <w:sz w:val="20"/>
                <w:szCs w:val="20"/>
              </w:rPr>
            </w:pPr>
          </w:p>
        </w:tc>
        <w:tc>
          <w:tcPr>
            <w:tcW w:w="0" w:type="auto"/>
            <w:noWrap/>
            <w:hideMark/>
          </w:tcPr>
          <w:p w14:paraId="1F0F480A" w14:textId="565105FA" w:rsidR="00A01E68" w:rsidRPr="00A01E68" w:rsidRDefault="00A01E68" w:rsidP="00A01E68">
            <w:pPr>
              <w:jc w:val="right"/>
              <w:rPr>
                <w:color w:val="000000"/>
                <w:sz w:val="20"/>
                <w:szCs w:val="20"/>
              </w:rPr>
            </w:pPr>
            <w:r w:rsidRPr="00A01E68">
              <w:rPr>
                <w:color w:val="000000"/>
                <w:sz w:val="20"/>
                <w:szCs w:val="20"/>
              </w:rPr>
              <w:t>-1.9</w:t>
            </w:r>
          </w:p>
        </w:tc>
        <w:tc>
          <w:tcPr>
            <w:tcW w:w="0" w:type="auto"/>
            <w:noWrap/>
            <w:hideMark/>
          </w:tcPr>
          <w:p w14:paraId="284B7D81" w14:textId="77777777" w:rsidR="00A01E68" w:rsidRPr="00A01E68" w:rsidRDefault="00A01E68" w:rsidP="00A01E68">
            <w:pPr>
              <w:rPr>
                <w:color w:val="000000"/>
                <w:sz w:val="20"/>
                <w:szCs w:val="20"/>
              </w:rPr>
            </w:pPr>
            <w:r w:rsidRPr="00A01E68">
              <w:rPr>
                <w:color w:val="000000"/>
                <w:sz w:val="20"/>
                <w:szCs w:val="20"/>
              </w:rPr>
              <w:t>[-24.6 ; 27.7]</w:t>
            </w:r>
          </w:p>
        </w:tc>
        <w:tc>
          <w:tcPr>
            <w:tcW w:w="0" w:type="auto"/>
            <w:noWrap/>
            <w:hideMark/>
          </w:tcPr>
          <w:p w14:paraId="731A777B" w14:textId="77777777" w:rsidR="00A01E68" w:rsidRPr="00A01E68" w:rsidRDefault="00A01E68" w:rsidP="001E1325">
            <w:pPr>
              <w:jc w:val="center"/>
              <w:rPr>
                <w:color w:val="000000"/>
                <w:sz w:val="20"/>
                <w:szCs w:val="20"/>
              </w:rPr>
            </w:pPr>
          </w:p>
        </w:tc>
        <w:tc>
          <w:tcPr>
            <w:tcW w:w="0" w:type="auto"/>
            <w:noWrap/>
            <w:hideMark/>
          </w:tcPr>
          <w:p w14:paraId="59669DAC" w14:textId="468C9734" w:rsidR="00A01E68" w:rsidRPr="00A01E68" w:rsidRDefault="00A01E68" w:rsidP="00A01E68">
            <w:pPr>
              <w:jc w:val="right"/>
              <w:rPr>
                <w:color w:val="000000"/>
                <w:sz w:val="20"/>
                <w:szCs w:val="20"/>
              </w:rPr>
            </w:pPr>
            <w:r w:rsidRPr="00A01E68">
              <w:rPr>
                <w:color w:val="000000"/>
                <w:sz w:val="20"/>
                <w:szCs w:val="20"/>
              </w:rPr>
              <w:t>5.9</w:t>
            </w:r>
          </w:p>
        </w:tc>
        <w:tc>
          <w:tcPr>
            <w:tcW w:w="1935" w:type="dxa"/>
            <w:noWrap/>
            <w:hideMark/>
          </w:tcPr>
          <w:p w14:paraId="50BBB037" w14:textId="77777777" w:rsidR="00A01E68" w:rsidRPr="00A01E68" w:rsidRDefault="00A01E68" w:rsidP="00A01E68">
            <w:pPr>
              <w:rPr>
                <w:color w:val="000000"/>
                <w:sz w:val="20"/>
                <w:szCs w:val="20"/>
              </w:rPr>
            </w:pPr>
            <w:r w:rsidRPr="00A01E68">
              <w:rPr>
                <w:color w:val="000000"/>
                <w:sz w:val="20"/>
                <w:szCs w:val="20"/>
              </w:rPr>
              <w:t>[-15.7 ; 33.0]</w:t>
            </w:r>
          </w:p>
        </w:tc>
      </w:tr>
      <w:tr w:rsidR="00A01E68" w:rsidRPr="00A01E68" w14:paraId="0AEC7E8A" w14:textId="77777777" w:rsidTr="00A01E68">
        <w:trPr>
          <w:trHeight w:val="320"/>
        </w:trPr>
        <w:tc>
          <w:tcPr>
            <w:tcW w:w="0" w:type="auto"/>
            <w:noWrap/>
            <w:hideMark/>
          </w:tcPr>
          <w:p w14:paraId="5A69D3FB" w14:textId="77777777" w:rsidR="00A01E68" w:rsidRPr="00A01E68" w:rsidRDefault="00A01E68">
            <w:pPr>
              <w:rPr>
                <w:color w:val="000000"/>
                <w:sz w:val="20"/>
                <w:szCs w:val="20"/>
              </w:rPr>
            </w:pPr>
            <w:r w:rsidRPr="00A01E68">
              <w:rPr>
                <w:color w:val="000000"/>
                <w:sz w:val="20"/>
                <w:szCs w:val="20"/>
              </w:rPr>
              <w:t xml:space="preserve">Bar soap </w:t>
            </w:r>
          </w:p>
        </w:tc>
        <w:tc>
          <w:tcPr>
            <w:tcW w:w="0" w:type="auto"/>
            <w:noWrap/>
            <w:hideMark/>
          </w:tcPr>
          <w:p w14:paraId="28F634E1" w14:textId="5AAFFCAC" w:rsidR="00A01E68" w:rsidRPr="00A01E68" w:rsidRDefault="00A01E68" w:rsidP="001E1325">
            <w:pPr>
              <w:jc w:val="center"/>
              <w:rPr>
                <w:color w:val="000000"/>
                <w:sz w:val="20"/>
                <w:szCs w:val="20"/>
              </w:rPr>
            </w:pPr>
            <w:r w:rsidRPr="00A01E68">
              <w:rPr>
                <w:color w:val="000000"/>
                <w:sz w:val="20"/>
                <w:szCs w:val="20"/>
              </w:rPr>
              <w:t>-9.9</w:t>
            </w:r>
          </w:p>
        </w:tc>
        <w:tc>
          <w:tcPr>
            <w:tcW w:w="0" w:type="auto"/>
            <w:noWrap/>
            <w:hideMark/>
          </w:tcPr>
          <w:p w14:paraId="08575669" w14:textId="77777777" w:rsidR="00A01E68" w:rsidRPr="00A01E68" w:rsidRDefault="00A01E68" w:rsidP="00A01E68">
            <w:pPr>
              <w:rPr>
                <w:color w:val="000000"/>
                <w:sz w:val="20"/>
                <w:szCs w:val="20"/>
              </w:rPr>
            </w:pPr>
            <w:r w:rsidRPr="00A01E68">
              <w:rPr>
                <w:color w:val="000000"/>
                <w:sz w:val="20"/>
                <w:szCs w:val="20"/>
              </w:rPr>
              <w:t>[-29.4 ; 15.0]</w:t>
            </w:r>
          </w:p>
        </w:tc>
        <w:tc>
          <w:tcPr>
            <w:tcW w:w="0" w:type="auto"/>
            <w:noWrap/>
            <w:hideMark/>
          </w:tcPr>
          <w:p w14:paraId="199AB63D" w14:textId="77777777" w:rsidR="00A01E68" w:rsidRPr="00A01E68" w:rsidRDefault="00A01E68" w:rsidP="001E1325">
            <w:pPr>
              <w:jc w:val="center"/>
              <w:rPr>
                <w:color w:val="000000"/>
                <w:sz w:val="20"/>
                <w:szCs w:val="20"/>
              </w:rPr>
            </w:pPr>
          </w:p>
        </w:tc>
        <w:tc>
          <w:tcPr>
            <w:tcW w:w="0" w:type="auto"/>
            <w:noWrap/>
            <w:hideMark/>
          </w:tcPr>
          <w:p w14:paraId="5F4E0F8F" w14:textId="5D2ACF02" w:rsidR="00A01E68" w:rsidRPr="00A01E68" w:rsidRDefault="00A01E68" w:rsidP="00A01E68">
            <w:pPr>
              <w:jc w:val="right"/>
              <w:rPr>
                <w:color w:val="000000"/>
                <w:sz w:val="20"/>
                <w:szCs w:val="20"/>
              </w:rPr>
            </w:pPr>
            <w:r w:rsidRPr="00A01E68">
              <w:rPr>
                <w:color w:val="000000"/>
                <w:sz w:val="20"/>
                <w:szCs w:val="20"/>
              </w:rPr>
              <w:t>16.3</w:t>
            </w:r>
          </w:p>
        </w:tc>
        <w:tc>
          <w:tcPr>
            <w:tcW w:w="0" w:type="auto"/>
            <w:noWrap/>
            <w:hideMark/>
          </w:tcPr>
          <w:p w14:paraId="50B7D324" w14:textId="77777777" w:rsidR="00A01E68" w:rsidRPr="00A01E68" w:rsidRDefault="00A01E68" w:rsidP="00A01E68">
            <w:pPr>
              <w:rPr>
                <w:color w:val="000000"/>
                <w:sz w:val="20"/>
                <w:szCs w:val="20"/>
              </w:rPr>
            </w:pPr>
            <w:r w:rsidRPr="00A01E68">
              <w:rPr>
                <w:color w:val="000000"/>
                <w:sz w:val="20"/>
                <w:szCs w:val="20"/>
              </w:rPr>
              <w:t>[-11.5 ; 52.9]</w:t>
            </w:r>
          </w:p>
        </w:tc>
        <w:tc>
          <w:tcPr>
            <w:tcW w:w="0" w:type="auto"/>
            <w:noWrap/>
            <w:hideMark/>
          </w:tcPr>
          <w:p w14:paraId="372BDF06" w14:textId="77777777" w:rsidR="00A01E68" w:rsidRPr="00A01E68" w:rsidRDefault="00A01E68" w:rsidP="001E1325">
            <w:pPr>
              <w:jc w:val="center"/>
              <w:rPr>
                <w:color w:val="000000"/>
                <w:sz w:val="20"/>
                <w:szCs w:val="20"/>
              </w:rPr>
            </w:pPr>
          </w:p>
        </w:tc>
        <w:tc>
          <w:tcPr>
            <w:tcW w:w="0" w:type="auto"/>
            <w:noWrap/>
            <w:hideMark/>
          </w:tcPr>
          <w:p w14:paraId="2917C5F1" w14:textId="15925AA0" w:rsidR="00A01E68" w:rsidRPr="00A01E68" w:rsidRDefault="00A01E68" w:rsidP="00A01E68">
            <w:pPr>
              <w:jc w:val="right"/>
              <w:rPr>
                <w:color w:val="000000"/>
                <w:sz w:val="20"/>
                <w:szCs w:val="20"/>
              </w:rPr>
            </w:pPr>
            <w:r w:rsidRPr="00A01E68">
              <w:rPr>
                <w:color w:val="000000"/>
                <w:sz w:val="20"/>
                <w:szCs w:val="20"/>
              </w:rPr>
              <w:t>5.8</w:t>
            </w:r>
          </w:p>
        </w:tc>
        <w:tc>
          <w:tcPr>
            <w:tcW w:w="1935" w:type="dxa"/>
            <w:noWrap/>
            <w:hideMark/>
          </w:tcPr>
          <w:p w14:paraId="10118373" w14:textId="77777777" w:rsidR="00A01E68" w:rsidRPr="00A01E68" w:rsidRDefault="00A01E68" w:rsidP="00A01E68">
            <w:pPr>
              <w:rPr>
                <w:color w:val="000000"/>
                <w:sz w:val="20"/>
                <w:szCs w:val="20"/>
              </w:rPr>
            </w:pPr>
            <w:r w:rsidRPr="00A01E68">
              <w:rPr>
                <w:color w:val="000000"/>
                <w:sz w:val="20"/>
                <w:szCs w:val="20"/>
              </w:rPr>
              <w:t>[-15.5 ; 32.5]</w:t>
            </w:r>
          </w:p>
        </w:tc>
      </w:tr>
      <w:tr w:rsidR="00A01E68" w:rsidRPr="00A01E68" w14:paraId="3E95D658" w14:textId="77777777" w:rsidTr="00A01E68">
        <w:trPr>
          <w:trHeight w:val="320"/>
        </w:trPr>
        <w:tc>
          <w:tcPr>
            <w:tcW w:w="0" w:type="auto"/>
            <w:noWrap/>
            <w:hideMark/>
          </w:tcPr>
          <w:p w14:paraId="2DBF2A9B" w14:textId="77777777" w:rsidR="00A01E68" w:rsidRPr="00A01E68" w:rsidRDefault="00A01E68">
            <w:pPr>
              <w:rPr>
                <w:color w:val="000000"/>
                <w:sz w:val="20"/>
                <w:szCs w:val="20"/>
              </w:rPr>
            </w:pPr>
            <w:r w:rsidRPr="00A01E68">
              <w:rPr>
                <w:color w:val="000000"/>
                <w:sz w:val="20"/>
                <w:szCs w:val="20"/>
              </w:rPr>
              <w:t xml:space="preserve">Shower gel </w:t>
            </w:r>
          </w:p>
        </w:tc>
        <w:tc>
          <w:tcPr>
            <w:tcW w:w="0" w:type="auto"/>
            <w:noWrap/>
            <w:hideMark/>
          </w:tcPr>
          <w:p w14:paraId="19D2582C" w14:textId="0DCF8DFB" w:rsidR="00A01E68" w:rsidRPr="00A01E68" w:rsidRDefault="00A01E68" w:rsidP="001E1325">
            <w:pPr>
              <w:jc w:val="center"/>
              <w:rPr>
                <w:color w:val="000000"/>
                <w:sz w:val="20"/>
                <w:szCs w:val="20"/>
              </w:rPr>
            </w:pPr>
            <w:r w:rsidRPr="00A01E68">
              <w:rPr>
                <w:color w:val="000000"/>
                <w:sz w:val="20"/>
                <w:szCs w:val="20"/>
              </w:rPr>
              <w:t>-22.2</w:t>
            </w:r>
          </w:p>
        </w:tc>
        <w:tc>
          <w:tcPr>
            <w:tcW w:w="0" w:type="auto"/>
            <w:noWrap/>
            <w:hideMark/>
          </w:tcPr>
          <w:p w14:paraId="358D5DFC" w14:textId="77777777" w:rsidR="00A01E68" w:rsidRPr="00A01E68" w:rsidRDefault="00A01E68" w:rsidP="00A01E68">
            <w:pPr>
              <w:rPr>
                <w:color w:val="000000"/>
                <w:sz w:val="20"/>
                <w:szCs w:val="20"/>
              </w:rPr>
            </w:pPr>
            <w:r w:rsidRPr="00A01E68">
              <w:rPr>
                <w:color w:val="000000"/>
                <w:sz w:val="20"/>
                <w:szCs w:val="20"/>
              </w:rPr>
              <w:t>[-37.4 ; -3.2]</w:t>
            </w:r>
          </w:p>
        </w:tc>
        <w:tc>
          <w:tcPr>
            <w:tcW w:w="0" w:type="auto"/>
            <w:noWrap/>
            <w:hideMark/>
          </w:tcPr>
          <w:p w14:paraId="0B5B69C3" w14:textId="77777777" w:rsidR="00A01E68" w:rsidRPr="00A01E68" w:rsidRDefault="00A01E68" w:rsidP="001E1325">
            <w:pPr>
              <w:jc w:val="center"/>
              <w:rPr>
                <w:color w:val="000000"/>
                <w:sz w:val="20"/>
                <w:szCs w:val="20"/>
              </w:rPr>
            </w:pPr>
          </w:p>
        </w:tc>
        <w:tc>
          <w:tcPr>
            <w:tcW w:w="0" w:type="auto"/>
            <w:noWrap/>
            <w:hideMark/>
          </w:tcPr>
          <w:p w14:paraId="4CF50FD1" w14:textId="398CF361" w:rsidR="00A01E68" w:rsidRPr="00A01E68" w:rsidRDefault="00A01E68" w:rsidP="00A01E68">
            <w:pPr>
              <w:jc w:val="right"/>
              <w:rPr>
                <w:color w:val="000000"/>
                <w:sz w:val="20"/>
                <w:szCs w:val="20"/>
              </w:rPr>
            </w:pPr>
            <w:r w:rsidRPr="00A01E68">
              <w:rPr>
                <w:color w:val="000000"/>
                <w:sz w:val="20"/>
                <w:szCs w:val="20"/>
              </w:rPr>
              <w:t>-18.1</w:t>
            </w:r>
          </w:p>
        </w:tc>
        <w:tc>
          <w:tcPr>
            <w:tcW w:w="0" w:type="auto"/>
            <w:noWrap/>
            <w:hideMark/>
          </w:tcPr>
          <w:p w14:paraId="706CA4AE" w14:textId="77777777" w:rsidR="00A01E68" w:rsidRPr="00A01E68" w:rsidRDefault="00A01E68" w:rsidP="00A01E68">
            <w:pPr>
              <w:rPr>
                <w:color w:val="000000"/>
                <w:sz w:val="20"/>
                <w:szCs w:val="20"/>
              </w:rPr>
            </w:pPr>
            <w:r w:rsidRPr="00A01E68">
              <w:rPr>
                <w:color w:val="000000"/>
                <w:sz w:val="20"/>
                <w:szCs w:val="20"/>
              </w:rPr>
              <w:t>[-38.8 ; 9.7]</w:t>
            </w:r>
          </w:p>
        </w:tc>
        <w:tc>
          <w:tcPr>
            <w:tcW w:w="0" w:type="auto"/>
            <w:noWrap/>
            <w:hideMark/>
          </w:tcPr>
          <w:p w14:paraId="12F6ACA9" w14:textId="77777777" w:rsidR="00A01E68" w:rsidRPr="00A01E68" w:rsidRDefault="00A01E68" w:rsidP="001E1325">
            <w:pPr>
              <w:jc w:val="center"/>
              <w:rPr>
                <w:color w:val="000000"/>
                <w:sz w:val="20"/>
                <w:szCs w:val="20"/>
              </w:rPr>
            </w:pPr>
          </w:p>
        </w:tc>
        <w:tc>
          <w:tcPr>
            <w:tcW w:w="0" w:type="auto"/>
            <w:noWrap/>
            <w:hideMark/>
          </w:tcPr>
          <w:p w14:paraId="1C4A9634" w14:textId="0F34250C" w:rsidR="00A01E68" w:rsidRPr="00A01E68" w:rsidRDefault="00A01E68" w:rsidP="00A01E68">
            <w:pPr>
              <w:jc w:val="right"/>
              <w:rPr>
                <w:color w:val="000000"/>
                <w:sz w:val="20"/>
                <w:szCs w:val="20"/>
              </w:rPr>
            </w:pPr>
            <w:r w:rsidRPr="00A01E68">
              <w:rPr>
                <w:color w:val="000000"/>
                <w:sz w:val="20"/>
                <w:szCs w:val="20"/>
              </w:rPr>
              <w:t>-15.6</w:t>
            </w:r>
          </w:p>
        </w:tc>
        <w:tc>
          <w:tcPr>
            <w:tcW w:w="1935" w:type="dxa"/>
            <w:noWrap/>
            <w:hideMark/>
          </w:tcPr>
          <w:p w14:paraId="74711551" w14:textId="77777777" w:rsidR="00A01E68" w:rsidRPr="00A01E68" w:rsidRDefault="00A01E68" w:rsidP="00A01E68">
            <w:pPr>
              <w:rPr>
                <w:color w:val="000000"/>
                <w:sz w:val="20"/>
                <w:szCs w:val="20"/>
              </w:rPr>
            </w:pPr>
            <w:r w:rsidRPr="00A01E68">
              <w:rPr>
                <w:color w:val="000000"/>
                <w:sz w:val="20"/>
                <w:szCs w:val="20"/>
              </w:rPr>
              <w:t>[-31.8 ; 4.5]</w:t>
            </w:r>
          </w:p>
        </w:tc>
      </w:tr>
      <w:tr w:rsidR="00A01E68" w:rsidRPr="00A01E68" w14:paraId="26784F8C" w14:textId="77777777" w:rsidTr="00A01E68">
        <w:trPr>
          <w:trHeight w:val="320"/>
        </w:trPr>
        <w:tc>
          <w:tcPr>
            <w:tcW w:w="0" w:type="auto"/>
            <w:noWrap/>
            <w:hideMark/>
          </w:tcPr>
          <w:p w14:paraId="154CCCD5" w14:textId="77777777" w:rsidR="00A01E68" w:rsidRPr="00A01E68" w:rsidRDefault="00A01E68">
            <w:pPr>
              <w:rPr>
                <w:color w:val="000000"/>
                <w:sz w:val="20"/>
                <w:szCs w:val="20"/>
              </w:rPr>
            </w:pPr>
            <w:r w:rsidRPr="00A01E68">
              <w:rPr>
                <w:color w:val="000000"/>
                <w:sz w:val="20"/>
                <w:szCs w:val="20"/>
              </w:rPr>
              <w:t>Shampoo</w:t>
            </w:r>
          </w:p>
        </w:tc>
        <w:tc>
          <w:tcPr>
            <w:tcW w:w="0" w:type="auto"/>
            <w:noWrap/>
            <w:hideMark/>
          </w:tcPr>
          <w:p w14:paraId="3E5AB935" w14:textId="20BB1159" w:rsidR="00A01E68" w:rsidRPr="00A01E68" w:rsidRDefault="00A01E68" w:rsidP="001E1325">
            <w:pPr>
              <w:jc w:val="center"/>
              <w:rPr>
                <w:color w:val="000000"/>
                <w:sz w:val="20"/>
                <w:szCs w:val="20"/>
              </w:rPr>
            </w:pPr>
            <w:r w:rsidRPr="00A01E68">
              <w:rPr>
                <w:color w:val="000000"/>
                <w:sz w:val="20"/>
                <w:szCs w:val="20"/>
              </w:rPr>
              <w:t>-13.3</w:t>
            </w:r>
          </w:p>
        </w:tc>
        <w:tc>
          <w:tcPr>
            <w:tcW w:w="0" w:type="auto"/>
            <w:noWrap/>
            <w:hideMark/>
          </w:tcPr>
          <w:p w14:paraId="397FF814" w14:textId="77777777" w:rsidR="00A01E68" w:rsidRPr="00A01E68" w:rsidRDefault="00A01E68" w:rsidP="00A01E68">
            <w:pPr>
              <w:rPr>
                <w:color w:val="000000"/>
                <w:sz w:val="20"/>
                <w:szCs w:val="20"/>
              </w:rPr>
            </w:pPr>
            <w:r w:rsidRPr="00A01E68">
              <w:rPr>
                <w:color w:val="000000"/>
                <w:sz w:val="20"/>
                <w:szCs w:val="20"/>
              </w:rPr>
              <w:t>[-31.4 ; 9.7]</w:t>
            </w:r>
          </w:p>
        </w:tc>
        <w:tc>
          <w:tcPr>
            <w:tcW w:w="0" w:type="auto"/>
            <w:noWrap/>
            <w:hideMark/>
          </w:tcPr>
          <w:p w14:paraId="7D5CD83A" w14:textId="77777777" w:rsidR="00A01E68" w:rsidRPr="00A01E68" w:rsidRDefault="00A01E68" w:rsidP="001E1325">
            <w:pPr>
              <w:jc w:val="center"/>
              <w:rPr>
                <w:color w:val="000000"/>
                <w:sz w:val="20"/>
                <w:szCs w:val="20"/>
              </w:rPr>
            </w:pPr>
          </w:p>
        </w:tc>
        <w:tc>
          <w:tcPr>
            <w:tcW w:w="0" w:type="auto"/>
            <w:noWrap/>
            <w:hideMark/>
          </w:tcPr>
          <w:p w14:paraId="6DE0156A" w14:textId="4FF12306" w:rsidR="00A01E68" w:rsidRPr="00A01E68" w:rsidRDefault="00A01E68" w:rsidP="00A01E68">
            <w:pPr>
              <w:jc w:val="right"/>
              <w:rPr>
                <w:color w:val="000000"/>
                <w:sz w:val="20"/>
                <w:szCs w:val="20"/>
              </w:rPr>
            </w:pPr>
            <w:r w:rsidRPr="00A01E68">
              <w:rPr>
                <w:color w:val="000000"/>
                <w:sz w:val="20"/>
                <w:szCs w:val="20"/>
              </w:rPr>
              <w:t>-1.1</w:t>
            </w:r>
          </w:p>
        </w:tc>
        <w:tc>
          <w:tcPr>
            <w:tcW w:w="0" w:type="auto"/>
            <w:noWrap/>
            <w:hideMark/>
          </w:tcPr>
          <w:p w14:paraId="48A27686" w14:textId="77777777" w:rsidR="00A01E68" w:rsidRPr="00A01E68" w:rsidRDefault="00A01E68" w:rsidP="00A01E68">
            <w:pPr>
              <w:rPr>
                <w:color w:val="000000"/>
                <w:sz w:val="20"/>
                <w:szCs w:val="20"/>
              </w:rPr>
            </w:pPr>
            <w:r w:rsidRPr="00A01E68">
              <w:rPr>
                <w:color w:val="000000"/>
                <w:sz w:val="20"/>
                <w:szCs w:val="20"/>
              </w:rPr>
              <w:t>[-24.4 ; 29.3]</w:t>
            </w:r>
          </w:p>
        </w:tc>
        <w:tc>
          <w:tcPr>
            <w:tcW w:w="0" w:type="auto"/>
            <w:noWrap/>
            <w:hideMark/>
          </w:tcPr>
          <w:p w14:paraId="1BA9C5A1" w14:textId="77777777" w:rsidR="00A01E68" w:rsidRPr="00A01E68" w:rsidRDefault="00A01E68" w:rsidP="001E1325">
            <w:pPr>
              <w:jc w:val="center"/>
              <w:rPr>
                <w:color w:val="000000"/>
                <w:sz w:val="20"/>
                <w:szCs w:val="20"/>
              </w:rPr>
            </w:pPr>
          </w:p>
        </w:tc>
        <w:tc>
          <w:tcPr>
            <w:tcW w:w="0" w:type="auto"/>
            <w:noWrap/>
            <w:hideMark/>
          </w:tcPr>
          <w:p w14:paraId="5B0F67E3" w14:textId="62A941A0" w:rsidR="00A01E68" w:rsidRPr="00A01E68" w:rsidRDefault="00A01E68" w:rsidP="00A01E68">
            <w:pPr>
              <w:jc w:val="right"/>
              <w:rPr>
                <w:color w:val="000000"/>
                <w:sz w:val="20"/>
                <w:szCs w:val="20"/>
              </w:rPr>
            </w:pPr>
            <w:r w:rsidRPr="00A01E68">
              <w:rPr>
                <w:color w:val="000000"/>
                <w:sz w:val="20"/>
                <w:szCs w:val="20"/>
              </w:rPr>
              <w:t>4.8</w:t>
            </w:r>
          </w:p>
        </w:tc>
        <w:tc>
          <w:tcPr>
            <w:tcW w:w="1935" w:type="dxa"/>
            <w:noWrap/>
            <w:hideMark/>
          </w:tcPr>
          <w:p w14:paraId="7911445B" w14:textId="77777777" w:rsidR="00A01E68" w:rsidRPr="00A01E68" w:rsidRDefault="00A01E68" w:rsidP="00A01E68">
            <w:pPr>
              <w:rPr>
                <w:color w:val="000000"/>
                <w:sz w:val="20"/>
                <w:szCs w:val="20"/>
              </w:rPr>
            </w:pPr>
            <w:r w:rsidRPr="00A01E68">
              <w:rPr>
                <w:color w:val="000000"/>
                <w:sz w:val="20"/>
                <w:szCs w:val="20"/>
              </w:rPr>
              <w:t>[-14.1 ; 27.8]</w:t>
            </w:r>
          </w:p>
        </w:tc>
      </w:tr>
      <w:tr w:rsidR="00A01E68" w:rsidRPr="00A01E68" w14:paraId="5F26F8AF" w14:textId="77777777" w:rsidTr="00A01E68">
        <w:trPr>
          <w:trHeight w:val="320"/>
        </w:trPr>
        <w:tc>
          <w:tcPr>
            <w:tcW w:w="0" w:type="auto"/>
            <w:noWrap/>
            <w:hideMark/>
          </w:tcPr>
          <w:p w14:paraId="70906454" w14:textId="77777777" w:rsidR="00A01E68" w:rsidRPr="00A01E68" w:rsidRDefault="00A01E68">
            <w:pPr>
              <w:rPr>
                <w:color w:val="000000"/>
                <w:sz w:val="20"/>
                <w:szCs w:val="20"/>
              </w:rPr>
            </w:pPr>
            <w:r w:rsidRPr="00A01E68">
              <w:rPr>
                <w:color w:val="000000"/>
                <w:sz w:val="20"/>
                <w:szCs w:val="20"/>
              </w:rPr>
              <w:t>Body cream</w:t>
            </w:r>
          </w:p>
        </w:tc>
        <w:tc>
          <w:tcPr>
            <w:tcW w:w="0" w:type="auto"/>
            <w:noWrap/>
            <w:hideMark/>
          </w:tcPr>
          <w:p w14:paraId="6E65ECBD" w14:textId="59978778" w:rsidR="00A01E68" w:rsidRPr="00A01E68" w:rsidRDefault="00A01E68" w:rsidP="001E1325">
            <w:pPr>
              <w:jc w:val="center"/>
              <w:rPr>
                <w:color w:val="000000"/>
                <w:sz w:val="20"/>
                <w:szCs w:val="20"/>
              </w:rPr>
            </w:pPr>
            <w:r w:rsidRPr="00A01E68">
              <w:rPr>
                <w:color w:val="000000"/>
                <w:sz w:val="20"/>
                <w:szCs w:val="20"/>
              </w:rPr>
              <w:t>-0.4</w:t>
            </w:r>
          </w:p>
        </w:tc>
        <w:tc>
          <w:tcPr>
            <w:tcW w:w="0" w:type="auto"/>
            <w:noWrap/>
            <w:hideMark/>
          </w:tcPr>
          <w:p w14:paraId="5738032C" w14:textId="77777777" w:rsidR="00A01E68" w:rsidRPr="00A01E68" w:rsidRDefault="00A01E68" w:rsidP="00A01E68">
            <w:pPr>
              <w:rPr>
                <w:color w:val="000000"/>
                <w:sz w:val="20"/>
                <w:szCs w:val="20"/>
              </w:rPr>
            </w:pPr>
            <w:r w:rsidRPr="00A01E68">
              <w:rPr>
                <w:color w:val="000000"/>
                <w:sz w:val="20"/>
                <w:szCs w:val="20"/>
              </w:rPr>
              <w:t>[-26.2 ; 34.2]</w:t>
            </w:r>
          </w:p>
        </w:tc>
        <w:tc>
          <w:tcPr>
            <w:tcW w:w="0" w:type="auto"/>
            <w:noWrap/>
            <w:hideMark/>
          </w:tcPr>
          <w:p w14:paraId="1ADE9A36" w14:textId="77777777" w:rsidR="00A01E68" w:rsidRPr="00A01E68" w:rsidRDefault="00A01E68" w:rsidP="001E1325">
            <w:pPr>
              <w:jc w:val="center"/>
              <w:rPr>
                <w:color w:val="000000"/>
                <w:sz w:val="20"/>
                <w:szCs w:val="20"/>
              </w:rPr>
            </w:pPr>
          </w:p>
        </w:tc>
        <w:tc>
          <w:tcPr>
            <w:tcW w:w="0" w:type="auto"/>
            <w:noWrap/>
            <w:hideMark/>
          </w:tcPr>
          <w:p w14:paraId="68CEBA52" w14:textId="7CA3652D" w:rsidR="00A01E68" w:rsidRPr="00A01E68" w:rsidRDefault="00A01E68" w:rsidP="00A01E68">
            <w:pPr>
              <w:jc w:val="right"/>
              <w:rPr>
                <w:color w:val="000000"/>
                <w:sz w:val="20"/>
                <w:szCs w:val="20"/>
              </w:rPr>
            </w:pPr>
            <w:r w:rsidRPr="00A01E68">
              <w:rPr>
                <w:color w:val="000000"/>
                <w:sz w:val="20"/>
                <w:szCs w:val="20"/>
              </w:rPr>
              <w:t>24.2</w:t>
            </w:r>
          </w:p>
        </w:tc>
        <w:tc>
          <w:tcPr>
            <w:tcW w:w="0" w:type="auto"/>
            <w:noWrap/>
            <w:hideMark/>
          </w:tcPr>
          <w:p w14:paraId="5DCEB82D" w14:textId="77777777" w:rsidR="00A01E68" w:rsidRPr="00A01E68" w:rsidRDefault="00A01E68" w:rsidP="00A01E68">
            <w:pPr>
              <w:rPr>
                <w:color w:val="000000"/>
                <w:sz w:val="20"/>
                <w:szCs w:val="20"/>
              </w:rPr>
            </w:pPr>
            <w:r w:rsidRPr="00A01E68">
              <w:rPr>
                <w:color w:val="000000"/>
                <w:sz w:val="20"/>
                <w:szCs w:val="20"/>
              </w:rPr>
              <w:t>[-6.5 ; 65.0]</w:t>
            </w:r>
          </w:p>
        </w:tc>
        <w:tc>
          <w:tcPr>
            <w:tcW w:w="0" w:type="auto"/>
            <w:noWrap/>
            <w:hideMark/>
          </w:tcPr>
          <w:p w14:paraId="5E7C6EC3" w14:textId="77777777" w:rsidR="00A01E68" w:rsidRPr="00A01E68" w:rsidRDefault="00A01E68" w:rsidP="001E1325">
            <w:pPr>
              <w:jc w:val="center"/>
              <w:rPr>
                <w:color w:val="000000"/>
                <w:sz w:val="20"/>
                <w:szCs w:val="20"/>
              </w:rPr>
            </w:pPr>
          </w:p>
        </w:tc>
        <w:tc>
          <w:tcPr>
            <w:tcW w:w="0" w:type="auto"/>
            <w:noWrap/>
            <w:hideMark/>
          </w:tcPr>
          <w:p w14:paraId="66B21591" w14:textId="38F2BF3F" w:rsidR="00A01E68" w:rsidRPr="00A01E68" w:rsidRDefault="00A01E68" w:rsidP="00A01E68">
            <w:pPr>
              <w:jc w:val="right"/>
              <w:rPr>
                <w:color w:val="000000"/>
                <w:sz w:val="20"/>
                <w:szCs w:val="20"/>
              </w:rPr>
            </w:pPr>
            <w:r w:rsidRPr="00A01E68">
              <w:rPr>
                <w:color w:val="000000"/>
                <w:sz w:val="20"/>
                <w:szCs w:val="20"/>
              </w:rPr>
              <w:t>4.3</w:t>
            </w:r>
          </w:p>
        </w:tc>
        <w:tc>
          <w:tcPr>
            <w:tcW w:w="1935" w:type="dxa"/>
            <w:noWrap/>
            <w:hideMark/>
          </w:tcPr>
          <w:p w14:paraId="58F236A3" w14:textId="77777777" w:rsidR="00A01E68" w:rsidRPr="00A01E68" w:rsidRDefault="00A01E68" w:rsidP="00A01E68">
            <w:pPr>
              <w:rPr>
                <w:color w:val="000000"/>
                <w:sz w:val="20"/>
                <w:szCs w:val="20"/>
              </w:rPr>
            </w:pPr>
            <w:r w:rsidRPr="00A01E68">
              <w:rPr>
                <w:color w:val="000000"/>
                <w:sz w:val="20"/>
                <w:szCs w:val="20"/>
              </w:rPr>
              <w:t>[-15.6 ; 28.9]</w:t>
            </w:r>
          </w:p>
        </w:tc>
      </w:tr>
      <w:tr w:rsidR="00A01E68" w:rsidRPr="00A01E68" w14:paraId="3AF04C1D" w14:textId="77777777" w:rsidTr="00A01E68">
        <w:trPr>
          <w:trHeight w:val="320"/>
        </w:trPr>
        <w:tc>
          <w:tcPr>
            <w:tcW w:w="0" w:type="auto"/>
            <w:noWrap/>
            <w:hideMark/>
          </w:tcPr>
          <w:p w14:paraId="751F39DF" w14:textId="77777777" w:rsidR="00A01E68" w:rsidRPr="00A01E68" w:rsidRDefault="00A01E68">
            <w:pPr>
              <w:rPr>
                <w:color w:val="000000"/>
                <w:sz w:val="20"/>
                <w:szCs w:val="20"/>
              </w:rPr>
            </w:pPr>
            <w:r w:rsidRPr="00A01E68">
              <w:rPr>
                <w:color w:val="000000"/>
                <w:sz w:val="20"/>
                <w:szCs w:val="20"/>
              </w:rPr>
              <w:t>Conditioner</w:t>
            </w:r>
          </w:p>
        </w:tc>
        <w:tc>
          <w:tcPr>
            <w:tcW w:w="0" w:type="auto"/>
            <w:noWrap/>
            <w:hideMark/>
          </w:tcPr>
          <w:p w14:paraId="49FC1A38" w14:textId="2D7445CA" w:rsidR="00A01E68" w:rsidRPr="00A01E68" w:rsidRDefault="00A01E68" w:rsidP="001E1325">
            <w:pPr>
              <w:jc w:val="center"/>
              <w:rPr>
                <w:color w:val="000000"/>
                <w:sz w:val="20"/>
                <w:szCs w:val="20"/>
              </w:rPr>
            </w:pPr>
            <w:r w:rsidRPr="00A01E68">
              <w:rPr>
                <w:color w:val="000000"/>
                <w:sz w:val="20"/>
                <w:szCs w:val="20"/>
              </w:rPr>
              <w:t>-18.9</w:t>
            </w:r>
          </w:p>
        </w:tc>
        <w:tc>
          <w:tcPr>
            <w:tcW w:w="0" w:type="auto"/>
            <w:noWrap/>
            <w:hideMark/>
          </w:tcPr>
          <w:p w14:paraId="6786BA12" w14:textId="77777777" w:rsidR="00A01E68" w:rsidRPr="00A01E68" w:rsidRDefault="00A01E68" w:rsidP="00A01E68">
            <w:pPr>
              <w:rPr>
                <w:color w:val="000000"/>
                <w:sz w:val="20"/>
                <w:szCs w:val="20"/>
              </w:rPr>
            </w:pPr>
            <w:r w:rsidRPr="00A01E68">
              <w:rPr>
                <w:color w:val="000000"/>
                <w:sz w:val="20"/>
                <w:szCs w:val="20"/>
              </w:rPr>
              <w:t>[-39.4 ; 8.4]</w:t>
            </w:r>
          </w:p>
        </w:tc>
        <w:tc>
          <w:tcPr>
            <w:tcW w:w="0" w:type="auto"/>
            <w:noWrap/>
            <w:hideMark/>
          </w:tcPr>
          <w:p w14:paraId="369D3BAD" w14:textId="77777777" w:rsidR="00A01E68" w:rsidRPr="00A01E68" w:rsidRDefault="00A01E68" w:rsidP="001E1325">
            <w:pPr>
              <w:jc w:val="center"/>
              <w:rPr>
                <w:color w:val="000000"/>
                <w:sz w:val="20"/>
                <w:szCs w:val="20"/>
              </w:rPr>
            </w:pPr>
          </w:p>
        </w:tc>
        <w:tc>
          <w:tcPr>
            <w:tcW w:w="0" w:type="auto"/>
            <w:noWrap/>
            <w:hideMark/>
          </w:tcPr>
          <w:p w14:paraId="49072E58" w14:textId="61D4350B" w:rsidR="00A01E68" w:rsidRPr="00A01E68" w:rsidRDefault="00A01E68" w:rsidP="00A01E68">
            <w:pPr>
              <w:jc w:val="right"/>
              <w:rPr>
                <w:color w:val="000000"/>
                <w:sz w:val="20"/>
                <w:szCs w:val="20"/>
              </w:rPr>
            </w:pPr>
            <w:r w:rsidRPr="00A01E68">
              <w:rPr>
                <w:color w:val="000000"/>
                <w:sz w:val="20"/>
                <w:szCs w:val="20"/>
              </w:rPr>
              <w:t>-1.4</w:t>
            </w:r>
          </w:p>
        </w:tc>
        <w:tc>
          <w:tcPr>
            <w:tcW w:w="0" w:type="auto"/>
            <w:noWrap/>
            <w:hideMark/>
          </w:tcPr>
          <w:p w14:paraId="3389BF49" w14:textId="77777777" w:rsidR="00A01E68" w:rsidRPr="00A01E68" w:rsidRDefault="00A01E68" w:rsidP="00A01E68">
            <w:pPr>
              <w:rPr>
                <w:color w:val="000000"/>
                <w:sz w:val="20"/>
                <w:szCs w:val="20"/>
              </w:rPr>
            </w:pPr>
            <w:r w:rsidRPr="00A01E68">
              <w:rPr>
                <w:color w:val="000000"/>
                <w:sz w:val="20"/>
                <w:szCs w:val="20"/>
              </w:rPr>
              <w:t>[-27.6 ; 34.2]</w:t>
            </w:r>
          </w:p>
        </w:tc>
        <w:tc>
          <w:tcPr>
            <w:tcW w:w="0" w:type="auto"/>
            <w:noWrap/>
            <w:hideMark/>
          </w:tcPr>
          <w:p w14:paraId="467C1AC7" w14:textId="77777777" w:rsidR="00A01E68" w:rsidRPr="00A01E68" w:rsidRDefault="00A01E68" w:rsidP="001E1325">
            <w:pPr>
              <w:jc w:val="center"/>
              <w:rPr>
                <w:color w:val="000000"/>
                <w:sz w:val="20"/>
                <w:szCs w:val="20"/>
              </w:rPr>
            </w:pPr>
          </w:p>
        </w:tc>
        <w:tc>
          <w:tcPr>
            <w:tcW w:w="0" w:type="auto"/>
            <w:noWrap/>
            <w:hideMark/>
          </w:tcPr>
          <w:p w14:paraId="221C142B" w14:textId="1D1AB721" w:rsidR="00A01E68" w:rsidRPr="00A01E68" w:rsidRDefault="00A01E68" w:rsidP="00A01E68">
            <w:pPr>
              <w:jc w:val="right"/>
              <w:rPr>
                <w:color w:val="000000"/>
                <w:sz w:val="20"/>
                <w:szCs w:val="20"/>
              </w:rPr>
            </w:pPr>
            <w:r w:rsidRPr="00A01E68">
              <w:rPr>
                <w:color w:val="000000"/>
                <w:sz w:val="20"/>
                <w:szCs w:val="20"/>
              </w:rPr>
              <w:t>-2.3</w:t>
            </w:r>
          </w:p>
        </w:tc>
        <w:tc>
          <w:tcPr>
            <w:tcW w:w="1935" w:type="dxa"/>
            <w:noWrap/>
            <w:hideMark/>
          </w:tcPr>
          <w:p w14:paraId="2A3E813A" w14:textId="77777777" w:rsidR="00A01E68" w:rsidRPr="00A01E68" w:rsidRDefault="00A01E68" w:rsidP="00A01E68">
            <w:pPr>
              <w:rPr>
                <w:color w:val="000000"/>
                <w:sz w:val="20"/>
                <w:szCs w:val="20"/>
              </w:rPr>
            </w:pPr>
            <w:r w:rsidRPr="00A01E68">
              <w:rPr>
                <w:color w:val="000000"/>
                <w:sz w:val="20"/>
                <w:szCs w:val="20"/>
              </w:rPr>
              <w:t>[-24.4 ; 26.2]</w:t>
            </w:r>
          </w:p>
        </w:tc>
      </w:tr>
      <w:tr w:rsidR="00A01E68" w:rsidRPr="00A01E68" w14:paraId="2DCE1720" w14:textId="77777777" w:rsidTr="00A01E68">
        <w:trPr>
          <w:trHeight w:val="320"/>
        </w:trPr>
        <w:tc>
          <w:tcPr>
            <w:tcW w:w="0" w:type="auto"/>
            <w:noWrap/>
            <w:hideMark/>
          </w:tcPr>
          <w:p w14:paraId="2FA4B74C" w14:textId="77777777" w:rsidR="00A01E68" w:rsidRPr="00A01E68" w:rsidRDefault="00A01E68">
            <w:pPr>
              <w:rPr>
                <w:color w:val="000000"/>
                <w:sz w:val="20"/>
                <w:szCs w:val="20"/>
              </w:rPr>
            </w:pPr>
            <w:r w:rsidRPr="00A01E68">
              <w:rPr>
                <w:color w:val="000000"/>
                <w:sz w:val="20"/>
                <w:szCs w:val="20"/>
              </w:rPr>
              <w:t xml:space="preserve">Lip/Chapstick </w:t>
            </w:r>
          </w:p>
        </w:tc>
        <w:tc>
          <w:tcPr>
            <w:tcW w:w="0" w:type="auto"/>
            <w:noWrap/>
            <w:hideMark/>
          </w:tcPr>
          <w:p w14:paraId="5D18B261" w14:textId="2F9AF30B" w:rsidR="00A01E68" w:rsidRPr="00A01E68" w:rsidRDefault="00A01E68" w:rsidP="001E1325">
            <w:pPr>
              <w:jc w:val="center"/>
              <w:rPr>
                <w:color w:val="000000"/>
                <w:sz w:val="20"/>
                <w:szCs w:val="20"/>
              </w:rPr>
            </w:pPr>
            <w:r w:rsidRPr="00A01E68">
              <w:rPr>
                <w:color w:val="000000"/>
                <w:sz w:val="20"/>
                <w:szCs w:val="20"/>
              </w:rPr>
              <w:t>-1.8</w:t>
            </w:r>
          </w:p>
        </w:tc>
        <w:tc>
          <w:tcPr>
            <w:tcW w:w="0" w:type="auto"/>
            <w:noWrap/>
            <w:hideMark/>
          </w:tcPr>
          <w:p w14:paraId="17800FED" w14:textId="77777777" w:rsidR="00A01E68" w:rsidRPr="00A01E68" w:rsidRDefault="00A01E68" w:rsidP="00A01E68">
            <w:pPr>
              <w:rPr>
                <w:color w:val="000000"/>
                <w:sz w:val="20"/>
                <w:szCs w:val="20"/>
              </w:rPr>
            </w:pPr>
            <w:r w:rsidRPr="00A01E68">
              <w:rPr>
                <w:color w:val="000000"/>
                <w:sz w:val="20"/>
                <w:szCs w:val="20"/>
              </w:rPr>
              <w:t>[-24.0 ; 26.9]</w:t>
            </w:r>
          </w:p>
        </w:tc>
        <w:tc>
          <w:tcPr>
            <w:tcW w:w="0" w:type="auto"/>
            <w:noWrap/>
            <w:hideMark/>
          </w:tcPr>
          <w:p w14:paraId="26EFC506" w14:textId="77777777" w:rsidR="00A01E68" w:rsidRPr="00A01E68" w:rsidRDefault="00A01E68" w:rsidP="001E1325">
            <w:pPr>
              <w:jc w:val="center"/>
              <w:rPr>
                <w:color w:val="000000"/>
                <w:sz w:val="20"/>
                <w:szCs w:val="20"/>
              </w:rPr>
            </w:pPr>
          </w:p>
        </w:tc>
        <w:tc>
          <w:tcPr>
            <w:tcW w:w="0" w:type="auto"/>
            <w:noWrap/>
            <w:hideMark/>
          </w:tcPr>
          <w:p w14:paraId="57664D6C" w14:textId="28D9773C" w:rsidR="00A01E68" w:rsidRPr="00A01E68" w:rsidRDefault="00A01E68" w:rsidP="00A01E68">
            <w:pPr>
              <w:jc w:val="right"/>
              <w:rPr>
                <w:color w:val="000000"/>
                <w:sz w:val="20"/>
                <w:szCs w:val="20"/>
              </w:rPr>
            </w:pPr>
            <w:r w:rsidRPr="00A01E68">
              <w:rPr>
                <w:color w:val="000000"/>
                <w:sz w:val="20"/>
                <w:szCs w:val="20"/>
              </w:rPr>
              <w:t>14.6</w:t>
            </w:r>
          </w:p>
        </w:tc>
        <w:tc>
          <w:tcPr>
            <w:tcW w:w="0" w:type="auto"/>
            <w:noWrap/>
            <w:hideMark/>
          </w:tcPr>
          <w:p w14:paraId="0AB504B3" w14:textId="77777777" w:rsidR="00A01E68" w:rsidRPr="00A01E68" w:rsidRDefault="00A01E68" w:rsidP="00A01E68">
            <w:pPr>
              <w:rPr>
                <w:color w:val="000000"/>
                <w:sz w:val="20"/>
                <w:szCs w:val="20"/>
              </w:rPr>
            </w:pPr>
            <w:r w:rsidRPr="00A01E68">
              <w:rPr>
                <w:color w:val="000000"/>
                <w:sz w:val="20"/>
                <w:szCs w:val="20"/>
              </w:rPr>
              <w:t>[-12.8 ; 50.6]</w:t>
            </w:r>
          </w:p>
        </w:tc>
        <w:tc>
          <w:tcPr>
            <w:tcW w:w="0" w:type="auto"/>
            <w:noWrap/>
            <w:hideMark/>
          </w:tcPr>
          <w:p w14:paraId="5D82000C" w14:textId="77777777" w:rsidR="00A01E68" w:rsidRPr="00A01E68" w:rsidRDefault="00A01E68" w:rsidP="001E1325">
            <w:pPr>
              <w:jc w:val="center"/>
              <w:rPr>
                <w:color w:val="000000"/>
                <w:sz w:val="20"/>
                <w:szCs w:val="20"/>
              </w:rPr>
            </w:pPr>
          </w:p>
        </w:tc>
        <w:tc>
          <w:tcPr>
            <w:tcW w:w="0" w:type="auto"/>
            <w:noWrap/>
            <w:hideMark/>
          </w:tcPr>
          <w:p w14:paraId="5F48AEF7" w14:textId="179234A8" w:rsidR="00A01E68" w:rsidRPr="00A01E68" w:rsidRDefault="00A01E68" w:rsidP="00A01E68">
            <w:pPr>
              <w:jc w:val="right"/>
              <w:rPr>
                <w:color w:val="000000"/>
                <w:sz w:val="20"/>
                <w:szCs w:val="20"/>
              </w:rPr>
            </w:pPr>
            <w:r w:rsidRPr="00A01E68">
              <w:rPr>
                <w:color w:val="000000"/>
                <w:sz w:val="20"/>
                <w:szCs w:val="20"/>
              </w:rPr>
              <w:t>0.4</w:t>
            </w:r>
          </w:p>
        </w:tc>
        <w:tc>
          <w:tcPr>
            <w:tcW w:w="1935" w:type="dxa"/>
            <w:noWrap/>
            <w:hideMark/>
          </w:tcPr>
          <w:p w14:paraId="026D1512" w14:textId="77777777" w:rsidR="00A01E68" w:rsidRPr="00A01E68" w:rsidRDefault="00A01E68" w:rsidP="00A01E68">
            <w:pPr>
              <w:rPr>
                <w:color w:val="000000"/>
                <w:sz w:val="20"/>
                <w:szCs w:val="20"/>
              </w:rPr>
            </w:pPr>
            <w:r w:rsidRPr="00A01E68">
              <w:rPr>
                <w:color w:val="000000"/>
                <w:sz w:val="20"/>
                <w:szCs w:val="20"/>
              </w:rPr>
              <w:t>[-20.2 ; 26.3]</w:t>
            </w:r>
          </w:p>
        </w:tc>
      </w:tr>
      <w:tr w:rsidR="00A01E68" w:rsidRPr="00A01E68" w14:paraId="2FBB6602" w14:textId="77777777" w:rsidTr="00A01E68">
        <w:trPr>
          <w:trHeight w:val="320"/>
        </w:trPr>
        <w:tc>
          <w:tcPr>
            <w:tcW w:w="0" w:type="auto"/>
            <w:noWrap/>
            <w:hideMark/>
          </w:tcPr>
          <w:p w14:paraId="5659FA52" w14:textId="77777777" w:rsidR="00A01E68" w:rsidRPr="00A01E68" w:rsidRDefault="00A01E68">
            <w:pPr>
              <w:rPr>
                <w:color w:val="000000"/>
                <w:sz w:val="20"/>
                <w:szCs w:val="20"/>
              </w:rPr>
            </w:pPr>
            <w:r w:rsidRPr="00A01E68">
              <w:rPr>
                <w:color w:val="000000"/>
                <w:sz w:val="20"/>
                <w:szCs w:val="20"/>
              </w:rPr>
              <w:t>Perfume</w:t>
            </w:r>
          </w:p>
        </w:tc>
        <w:tc>
          <w:tcPr>
            <w:tcW w:w="0" w:type="auto"/>
            <w:noWrap/>
            <w:hideMark/>
          </w:tcPr>
          <w:p w14:paraId="54E50882" w14:textId="59B56E55" w:rsidR="00A01E68" w:rsidRPr="00A01E68" w:rsidRDefault="00A01E68" w:rsidP="001E1325">
            <w:pPr>
              <w:jc w:val="center"/>
              <w:rPr>
                <w:color w:val="000000"/>
                <w:sz w:val="20"/>
                <w:szCs w:val="20"/>
              </w:rPr>
            </w:pPr>
            <w:r w:rsidRPr="00A01E68">
              <w:rPr>
                <w:color w:val="000000"/>
                <w:sz w:val="20"/>
                <w:szCs w:val="20"/>
              </w:rPr>
              <w:t>-1.9</w:t>
            </w:r>
          </w:p>
        </w:tc>
        <w:tc>
          <w:tcPr>
            <w:tcW w:w="0" w:type="auto"/>
            <w:noWrap/>
            <w:hideMark/>
          </w:tcPr>
          <w:p w14:paraId="71845291" w14:textId="77777777" w:rsidR="00A01E68" w:rsidRPr="00A01E68" w:rsidRDefault="00A01E68" w:rsidP="00A01E68">
            <w:pPr>
              <w:rPr>
                <w:color w:val="000000"/>
                <w:sz w:val="20"/>
                <w:szCs w:val="20"/>
              </w:rPr>
            </w:pPr>
            <w:r w:rsidRPr="00A01E68">
              <w:rPr>
                <w:color w:val="000000"/>
                <w:sz w:val="20"/>
                <w:szCs w:val="20"/>
              </w:rPr>
              <w:t>[-26.6 ; 31.1]</w:t>
            </w:r>
          </w:p>
        </w:tc>
        <w:tc>
          <w:tcPr>
            <w:tcW w:w="0" w:type="auto"/>
            <w:noWrap/>
            <w:hideMark/>
          </w:tcPr>
          <w:p w14:paraId="7C6081BA" w14:textId="77777777" w:rsidR="00A01E68" w:rsidRPr="00A01E68" w:rsidRDefault="00A01E68" w:rsidP="001E1325">
            <w:pPr>
              <w:jc w:val="center"/>
              <w:rPr>
                <w:color w:val="000000"/>
                <w:sz w:val="20"/>
                <w:szCs w:val="20"/>
              </w:rPr>
            </w:pPr>
          </w:p>
        </w:tc>
        <w:tc>
          <w:tcPr>
            <w:tcW w:w="0" w:type="auto"/>
            <w:noWrap/>
            <w:hideMark/>
          </w:tcPr>
          <w:p w14:paraId="1D5DC2EB" w14:textId="334D216C" w:rsidR="00A01E68" w:rsidRPr="00A01E68" w:rsidRDefault="00A01E68" w:rsidP="00A01E68">
            <w:pPr>
              <w:jc w:val="right"/>
              <w:rPr>
                <w:color w:val="000000"/>
                <w:sz w:val="20"/>
                <w:szCs w:val="20"/>
              </w:rPr>
            </w:pPr>
            <w:r w:rsidRPr="00A01E68">
              <w:rPr>
                <w:color w:val="000000"/>
                <w:sz w:val="20"/>
                <w:szCs w:val="20"/>
              </w:rPr>
              <w:t>2.4</w:t>
            </w:r>
          </w:p>
        </w:tc>
        <w:tc>
          <w:tcPr>
            <w:tcW w:w="0" w:type="auto"/>
            <w:noWrap/>
            <w:hideMark/>
          </w:tcPr>
          <w:p w14:paraId="310B7F13" w14:textId="77777777" w:rsidR="00A01E68" w:rsidRPr="00A01E68" w:rsidRDefault="00A01E68" w:rsidP="00A01E68">
            <w:pPr>
              <w:rPr>
                <w:color w:val="000000"/>
                <w:sz w:val="20"/>
                <w:szCs w:val="20"/>
              </w:rPr>
            </w:pPr>
            <w:r w:rsidRPr="00A01E68">
              <w:rPr>
                <w:color w:val="000000"/>
                <w:sz w:val="20"/>
                <w:szCs w:val="20"/>
              </w:rPr>
              <w:t>[-26.3 ; 42.2]</w:t>
            </w:r>
          </w:p>
        </w:tc>
        <w:tc>
          <w:tcPr>
            <w:tcW w:w="0" w:type="auto"/>
            <w:noWrap/>
            <w:hideMark/>
          </w:tcPr>
          <w:p w14:paraId="2116BD3E" w14:textId="77777777" w:rsidR="00A01E68" w:rsidRPr="00A01E68" w:rsidRDefault="00A01E68" w:rsidP="001E1325">
            <w:pPr>
              <w:jc w:val="center"/>
              <w:rPr>
                <w:color w:val="000000"/>
                <w:sz w:val="20"/>
                <w:szCs w:val="20"/>
              </w:rPr>
            </w:pPr>
          </w:p>
        </w:tc>
        <w:tc>
          <w:tcPr>
            <w:tcW w:w="0" w:type="auto"/>
            <w:noWrap/>
            <w:hideMark/>
          </w:tcPr>
          <w:p w14:paraId="0066B5FD" w14:textId="1A5F89C7" w:rsidR="00A01E68" w:rsidRPr="00A01E68" w:rsidRDefault="00A01E68" w:rsidP="00A01E68">
            <w:pPr>
              <w:jc w:val="right"/>
              <w:rPr>
                <w:color w:val="000000"/>
                <w:sz w:val="20"/>
                <w:szCs w:val="20"/>
              </w:rPr>
            </w:pPr>
            <w:r w:rsidRPr="00A01E68">
              <w:rPr>
                <w:color w:val="000000"/>
                <w:sz w:val="20"/>
                <w:szCs w:val="20"/>
              </w:rPr>
              <w:t>-8.8</w:t>
            </w:r>
          </w:p>
        </w:tc>
        <w:tc>
          <w:tcPr>
            <w:tcW w:w="1935" w:type="dxa"/>
            <w:noWrap/>
            <w:hideMark/>
          </w:tcPr>
          <w:p w14:paraId="7F6062CE" w14:textId="77777777" w:rsidR="00A01E68" w:rsidRPr="00A01E68" w:rsidRDefault="00A01E68" w:rsidP="00A01E68">
            <w:pPr>
              <w:rPr>
                <w:color w:val="000000"/>
                <w:sz w:val="20"/>
                <w:szCs w:val="20"/>
              </w:rPr>
            </w:pPr>
            <w:r w:rsidRPr="00A01E68">
              <w:rPr>
                <w:color w:val="000000"/>
                <w:sz w:val="20"/>
                <w:szCs w:val="20"/>
              </w:rPr>
              <w:t>[-30.7 ; 20.0]</w:t>
            </w:r>
          </w:p>
        </w:tc>
      </w:tr>
      <w:tr w:rsidR="00A01E68" w:rsidRPr="00A01E68" w14:paraId="7A65B005" w14:textId="77777777" w:rsidTr="00A01E68">
        <w:trPr>
          <w:trHeight w:val="320"/>
        </w:trPr>
        <w:tc>
          <w:tcPr>
            <w:tcW w:w="0" w:type="auto"/>
            <w:noWrap/>
            <w:hideMark/>
          </w:tcPr>
          <w:p w14:paraId="4345359D" w14:textId="77777777" w:rsidR="00A01E68" w:rsidRPr="00A01E68" w:rsidRDefault="00A01E68">
            <w:pPr>
              <w:rPr>
                <w:color w:val="000000"/>
                <w:sz w:val="20"/>
                <w:szCs w:val="20"/>
              </w:rPr>
            </w:pPr>
            <w:r w:rsidRPr="00A01E68">
              <w:rPr>
                <w:color w:val="000000"/>
                <w:sz w:val="20"/>
                <w:szCs w:val="20"/>
              </w:rPr>
              <w:t xml:space="preserve">Contour </w:t>
            </w:r>
          </w:p>
        </w:tc>
        <w:tc>
          <w:tcPr>
            <w:tcW w:w="0" w:type="auto"/>
            <w:noWrap/>
            <w:hideMark/>
          </w:tcPr>
          <w:p w14:paraId="5126AE89" w14:textId="3F178701" w:rsidR="00A01E68" w:rsidRPr="00A01E68" w:rsidRDefault="00A01E68" w:rsidP="001E1325">
            <w:pPr>
              <w:jc w:val="center"/>
              <w:rPr>
                <w:color w:val="000000"/>
                <w:sz w:val="20"/>
                <w:szCs w:val="20"/>
              </w:rPr>
            </w:pPr>
            <w:r w:rsidRPr="00A01E68">
              <w:rPr>
                <w:color w:val="000000"/>
                <w:sz w:val="20"/>
                <w:szCs w:val="20"/>
              </w:rPr>
              <w:t>-6.3</w:t>
            </w:r>
          </w:p>
        </w:tc>
        <w:tc>
          <w:tcPr>
            <w:tcW w:w="0" w:type="auto"/>
            <w:noWrap/>
            <w:hideMark/>
          </w:tcPr>
          <w:p w14:paraId="5402AA31" w14:textId="77777777" w:rsidR="00A01E68" w:rsidRPr="00A01E68" w:rsidRDefault="00A01E68" w:rsidP="00A01E68">
            <w:pPr>
              <w:rPr>
                <w:color w:val="000000"/>
                <w:sz w:val="20"/>
                <w:szCs w:val="20"/>
              </w:rPr>
            </w:pPr>
            <w:r w:rsidRPr="00A01E68">
              <w:rPr>
                <w:color w:val="000000"/>
                <w:sz w:val="20"/>
                <w:szCs w:val="20"/>
              </w:rPr>
              <w:t>[-30.1 ; 25.6]</w:t>
            </w:r>
          </w:p>
        </w:tc>
        <w:tc>
          <w:tcPr>
            <w:tcW w:w="0" w:type="auto"/>
            <w:noWrap/>
            <w:hideMark/>
          </w:tcPr>
          <w:p w14:paraId="0547ED46" w14:textId="77777777" w:rsidR="00A01E68" w:rsidRPr="00A01E68" w:rsidRDefault="00A01E68" w:rsidP="001E1325">
            <w:pPr>
              <w:jc w:val="center"/>
              <w:rPr>
                <w:color w:val="000000"/>
                <w:sz w:val="20"/>
                <w:szCs w:val="20"/>
              </w:rPr>
            </w:pPr>
          </w:p>
        </w:tc>
        <w:tc>
          <w:tcPr>
            <w:tcW w:w="0" w:type="auto"/>
            <w:noWrap/>
            <w:hideMark/>
          </w:tcPr>
          <w:p w14:paraId="3366573E" w14:textId="7D08C609" w:rsidR="00A01E68" w:rsidRPr="00A01E68" w:rsidRDefault="00A01E68" w:rsidP="00A01E68">
            <w:pPr>
              <w:jc w:val="right"/>
              <w:rPr>
                <w:color w:val="000000"/>
                <w:sz w:val="20"/>
                <w:szCs w:val="20"/>
              </w:rPr>
            </w:pPr>
            <w:r w:rsidRPr="00A01E68">
              <w:rPr>
                <w:color w:val="000000"/>
                <w:sz w:val="20"/>
                <w:szCs w:val="20"/>
              </w:rPr>
              <w:t>-23.8</w:t>
            </w:r>
          </w:p>
        </w:tc>
        <w:tc>
          <w:tcPr>
            <w:tcW w:w="0" w:type="auto"/>
            <w:noWrap/>
            <w:hideMark/>
          </w:tcPr>
          <w:p w14:paraId="782DC3EE" w14:textId="77777777" w:rsidR="00A01E68" w:rsidRPr="00A01E68" w:rsidRDefault="00A01E68" w:rsidP="00A01E68">
            <w:pPr>
              <w:rPr>
                <w:color w:val="000000"/>
                <w:sz w:val="20"/>
                <w:szCs w:val="20"/>
              </w:rPr>
            </w:pPr>
            <w:r w:rsidRPr="00A01E68">
              <w:rPr>
                <w:color w:val="000000"/>
                <w:sz w:val="20"/>
                <w:szCs w:val="20"/>
              </w:rPr>
              <w:t>[-46.0 ; 7.5]</w:t>
            </w:r>
          </w:p>
        </w:tc>
        <w:tc>
          <w:tcPr>
            <w:tcW w:w="0" w:type="auto"/>
            <w:noWrap/>
            <w:hideMark/>
          </w:tcPr>
          <w:p w14:paraId="0EC27C92" w14:textId="77777777" w:rsidR="00A01E68" w:rsidRPr="00A01E68" w:rsidRDefault="00A01E68" w:rsidP="001E1325">
            <w:pPr>
              <w:jc w:val="center"/>
              <w:rPr>
                <w:color w:val="000000"/>
                <w:sz w:val="20"/>
                <w:szCs w:val="20"/>
              </w:rPr>
            </w:pPr>
          </w:p>
        </w:tc>
        <w:tc>
          <w:tcPr>
            <w:tcW w:w="0" w:type="auto"/>
            <w:noWrap/>
            <w:hideMark/>
          </w:tcPr>
          <w:p w14:paraId="5631B14C" w14:textId="6ED3B330" w:rsidR="00A01E68" w:rsidRPr="00A01E68" w:rsidRDefault="00A01E68" w:rsidP="00A01E68">
            <w:pPr>
              <w:jc w:val="right"/>
              <w:rPr>
                <w:color w:val="000000"/>
                <w:sz w:val="20"/>
                <w:szCs w:val="20"/>
              </w:rPr>
            </w:pPr>
            <w:r w:rsidRPr="00A01E68">
              <w:rPr>
                <w:color w:val="000000"/>
                <w:sz w:val="20"/>
                <w:szCs w:val="20"/>
              </w:rPr>
              <w:t>-6.4</w:t>
            </w:r>
          </w:p>
        </w:tc>
        <w:tc>
          <w:tcPr>
            <w:tcW w:w="1935" w:type="dxa"/>
            <w:noWrap/>
            <w:hideMark/>
          </w:tcPr>
          <w:p w14:paraId="4B6B9CA8" w14:textId="77777777" w:rsidR="00A01E68" w:rsidRPr="00A01E68" w:rsidRDefault="00A01E68" w:rsidP="00A01E68">
            <w:pPr>
              <w:rPr>
                <w:color w:val="000000"/>
                <w:sz w:val="20"/>
                <w:szCs w:val="20"/>
              </w:rPr>
            </w:pPr>
            <w:r w:rsidRPr="00A01E68">
              <w:rPr>
                <w:color w:val="000000"/>
                <w:sz w:val="20"/>
                <w:szCs w:val="20"/>
              </w:rPr>
              <w:t>[-27.5 ; 20.8]</w:t>
            </w:r>
          </w:p>
        </w:tc>
      </w:tr>
      <w:tr w:rsidR="00A01E68" w:rsidRPr="00A01E68" w14:paraId="6790125E" w14:textId="77777777" w:rsidTr="00A01E68">
        <w:trPr>
          <w:trHeight w:val="320"/>
        </w:trPr>
        <w:tc>
          <w:tcPr>
            <w:tcW w:w="0" w:type="auto"/>
            <w:noWrap/>
            <w:hideMark/>
          </w:tcPr>
          <w:p w14:paraId="2A1EAB99" w14:textId="77777777" w:rsidR="00A01E68" w:rsidRPr="00A01E68" w:rsidRDefault="00A01E68">
            <w:pPr>
              <w:rPr>
                <w:color w:val="000000"/>
                <w:sz w:val="20"/>
                <w:szCs w:val="20"/>
              </w:rPr>
            </w:pPr>
            <w:r w:rsidRPr="00A01E68">
              <w:rPr>
                <w:color w:val="000000"/>
                <w:sz w:val="20"/>
                <w:szCs w:val="20"/>
              </w:rPr>
              <w:t xml:space="preserve">Facial cleanser </w:t>
            </w:r>
          </w:p>
        </w:tc>
        <w:tc>
          <w:tcPr>
            <w:tcW w:w="0" w:type="auto"/>
            <w:noWrap/>
            <w:hideMark/>
          </w:tcPr>
          <w:p w14:paraId="75A9E91E" w14:textId="4D8458DF" w:rsidR="00A01E68" w:rsidRPr="00A01E68" w:rsidRDefault="00A01E68" w:rsidP="001E1325">
            <w:pPr>
              <w:jc w:val="center"/>
              <w:rPr>
                <w:color w:val="000000"/>
                <w:sz w:val="20"/>
                <w:szCs w:val="20"/>
              </w:rPr>
            </w:pPr>
            <w:r w:rsidRPr="00A01E68">
              <w:rPr>
                <w:color w:val="000000"/>
                <w:sz w:val="20"/>
                <w:szCs w:val="20"/>
              </w:rPr>
              <w:t>-15.2</w:t>
            </w:r>
          </w:p>
        </w:tc>
        <w:tc>
          <w:tcPr>
            <w:tcW w:w="0" w:type="auto"/>
            <w:noWrap/>
            <w:hideMark/>
          </w:tcPr>
          <w:p w14:paraId="12610A41" w14:textId="77777777" w:rsidR="00A01E68" w:rsidRPr="00A01E68" w:rsidRDefault="00A01E68" w:rsidP="00A01E68">
            <w:pPr>
              <w:rPr>
                <w:color w:val="000000"/>
                <w:sz w:val="20"/>
                <w:szCs w:val="20"/>
              </w:rPr>
            </w:pPr>
            <w:r w:rsidRPr="00A01E68">
              <w:rPr>
                <w:color w:val="000000"/>
                <w:sz w:val="20"/>
                <w:szCs w:val="20"/>
              </w:rPr>
              <w:t>[-39.9 ; 19.6]</w:t>
            </w:r>
          </w:p>
        </w:tc>
        <w:tc>
          <w:tcPr>
            <w:tcW w:w="0" w:type="auto"/>
            <w:noWrap/>
            <w:hideMark/>
          </w:tcPr>
          <w:p w14:paraId="2FD317E3" w14:textId="77777777" w:rsidR="00A01E68" w:rsidRPr="00A01E68" w:rsidRDefault="00A01E68" w:rsidP="001E1325">
            <w:pPr>
              <w:jc w:val="center"/>
              <w:rPr>
                <w:color w:val="000000"/>
                <w:sz w:val="20"/>
                <w:szCs w:val="20"/>
              </w:rPr>
            </w:pPr>
          </w:p>
        </w:tc>
        <w:tc>
          <w:tcPr>
            <w:tcW w:w="0" w:type="auto"/>
            <w:noWrap/>
            <w:hideMark/>
          </w:tcPr>
          <w:p w14:paraId="504822C0" w14:textId="165C41AF" w:rsidR="00A01E68" w:rsidRPr="00A01E68" w:rsidRDefault="00A01E68" w:rsidP="00A01E68">
            <w:pPr>
              <w:jc w:val="right"/>
              <w:rPr>
                <w:color w:val="000000"/>
                <w:sz w:val="20"/>
                <w:szCs w:val="20"/>
              </w:rPr>
            </w:pPr>
            <w:r w:rsidRPr="00A01E68">
              <w:rPr>
                <w:color w:val="000000"/>
                <w:sz w:val="20"/>
                <w:szCs w:val="20"/>
              </w:rPr>
              <w:t>33.0</w:t>
            </w:r>
          </w:p>
        </w:tc>
        <w:tc>
          <w:tcPr>
            <w:tcW w:w="0" w:type="auto"/>
            <w:noWrap/>
            <w:hideMark/>
          </w:tcPr>
          <w:p w14:paraId="7A69FDEE" w14:textId="77777777" w:rsidR="00A01E68" w:rsidRPr="00A01E68" w:rsidRDefault="00A01E68" w:rsidP="00A01E68">
            <w:pPr>
              <w:rPr>
                <w:color w:val="000000"/>
                <w:sz w:val="20"/>
                <w:szCs w:val="20"/>
              </w:rPr>
            </w:pPr>
            <w:r w:rsidRPr="00A01E68">
              <w:rPr>
                <w:color w:val="000000"/>
                <w:sz w:val="20"/>
                <w:szCs w:val="20"/>
              </w:rPr>
              <w:t>[-3.7 ; 83.6]</w:t>
            </w:r>
          </w:p>
        </w:tc>
        <w:tc>
          <w:tcPr>
            <w:tcW w:w="0" w:type="auto"/>
            <w:noWrap/>
            <w:hideMark/>
          </w:tcPr>
          <w:p w14:paraId="4F3FA007" w14:textId="77777777" w:rsidR="00A01E68" w:rsidRPr="00A01E68" w:rsidRDefault="00A01E68" w:rsidP="001E1325">
            <w:pPr>
              <w:jc w:val="center"/>
              <w:rPr>
                <w:color w:val="000000"/>
                <w:sz w:val="20"/>
                <w:szCs w:val="20"/>
              </w:rPr>
            </w:pPr>
          </w:p>
        </w:tc>
        <w:tc>
          <w:tcPr>
            <w:tcW w:w="0" w:type="auto"/>
            <w:noWrap/>
            <w:hideMark/>
          </w:tcPr>
          <w:p w14:paraId="56EAFD17" w14:textId="6B53A94B" w:rsidR="00A01E68" w:rsidRPr="00A01E68" w:rsidRDefault="00A01E68" w:rsidP="00A01E68">
            <w:pPr>
              <w:jc w:val="right"/>
              <w:rPr>
                <w:color w:val="000000"/>
                <w:sz w:val="20"/>
                <w:szCs w:val="20"/>
              </w:rPr>
            </w:pPr>
            <w:r w:rsidRPr="00A01E68">
              <w:rPr>
                <w:color w:val="000000"/>
                <w:sz w:val="20"/>
                <w:szCs w:val="20"/>
              </w:rPr>
              <w:t>32.2</w:t>
            </w:r>
          </w:p>
        </w:tc>
        <w:tc>
          <w:tcPr>
            <w:tcW w:w="1935" w:type="dxa"/>
            <w:noWrap/>
            <w:hideMark/>
          </w:tcPr>
          <w:p w14:paraId="0FFC3F50" w14:textId="77777777" w:rsidR="00A01E68" w:rsidRPr="00A01E68" w:rsidRDefault="00A01E68" w:rsidP="00A01E68">
            <w:pPr>
              <w:rPr>
                <w:color w:val="000000"/>
                <w:sz w:val="20"/>
                <w:szCs w:val="20"/>
              </w:rPr>
            </w:pPr>
            <w:r w:rsidRPr="00A01E68">
              <w:rPr>
                <w:color w:val="000000"/>
                <w:sz w:val="20"/>
                <w:szCs w:val="20"/>
              </w:rPr>
              <w:t>[-1.1 ; 76.7]</w:t>
            </w:r>
          </w:p>
        </w:tc>
      </w:tr>
      <w:tr w:rsidR="00A01E68" w:rsidRPr="00A01E68" w14:paraId="4D07746D" w14:textId="77777777" w:rsidTr="00A01E68">
        <w:trPr>
          <w:trHeight w:val="320"/>
        </w:trPr>
        <w:tc>
          <w:tcPr>
            <w:tcW w:w="0" w:type="auto"/>
            <w:noWrap/>
            <w:hideMark/>
          </w:tcPr>
          <w:p w14:paraId="1D1DA0F4" w14:textId="77777777" w:rsidR="00A01E68" w:rsidRPr="00A01E68" w:rsidRDefault="00A01E68">
            <w:pPr>
              <w:rPr>
                <w:color w:val="000000"/>
                <w:sz w:val="20"/>
                <w:szCs w:val="20"/>
              </w:rPr>
            </w:pPr>
            <w:r w:rsidRPr="00A01E68">
              <w:rPr>
                <w:color w:val="000000"/>
                <w:sz w:val="20"/>
                <w:szCs w:val="20"/>
              </w:rPr>
              <w:t xml:space="preserve">Anti-stretchmarks' cream </w:t>
            </w:r>
          </w:p>
        </w:tc>
        <w:tc>
          <w:tcPr>
            <w:tcW w:w="0" w:type="auto"/>
            <w:noWrap/>
            <w:hideMark/>
          </w:tcPr>
          <w:p w14:paraId="14B46D56" w14:textId="2A66736C" w:rsidR="00A01E68" w:rsidRPr="00A01E68" w:rsidRDefault="00A01E68" w:rsidP="001E1325">
            <w:pPr>
              <w:jc w:val="center"/>
              <w:rPr>
                <w:color w:val="000000"/>
                <w:sz w:val="20"/>
                <w:szCs w:val="20"/>
              </w:rPr>
            </w:pPr>
            <w:r w:rsidRPr="00A01E68">
              <w:rPr>
                <w:color w:val="000000"/>
                <w:sz w:val="20"/>
                <w:szCs w:val="20"/>
              </w:rPr>
              <w:t>-34.5</w:t>
            </w:r>
          </w:p>
        </w:tc>
        <w:tc>
          <w:tcPr>
            <w:tcW w:w="0" w:type="auto"/>
            <w:noWrap/>
            <w:hideMark/>
          </w:tcPr>
          <w:p w14:paraId="68D334A9" w14:textId="77777777" w:rsidR="00A01E68" w:rsidRPr="00A01E68" w:rsidRDefault="00A01E68" w:rsidP="00A01E68">
            <w:pPr>
              <w:rPr>
                <w:color w:val="000000"/>
                <w:sz w:val="20"/>
                <w:szCs w:val="20"/>
              </w:rPr>
            </w:pPr>
            <w:r w:rsidRPr="00A01E68">
              <w:rPr>
                <w:color w:val="000000"/>
                <w:sz w:val="20"/>
                <w:szCs w:val="20"/>
              </w:rPr>
              <w:t>[-58.3 ; 2.9]</w:t>
            </w:r>
          </w:p>
        </w:tc>
        <w:tc>
          <w:tcPr>
            <w:tcW w:w="0" w:type="auto"/>
            <w:noWrap/>
            <w:hideMark/>
          </w:tcPr>
          <w:p w14:paraId="09982EFC" w14:textId="77777777" w:rsidR="00A01E68" w:rsidRPr="00A01E68" w:rsidRDefault="00A01E68" w:rsidP="001E1325">
            <w:pPr>
              <w:jc w:val="center"/>
              <w:rPr>
                <w:color w:val="000000"/>
                <w:sz w:val="20"/>
                <w:szCs w:val="20"/>
              </w:rPr>
            </w:pPr>
          </w:p>
        </w:tc>
        <w:tc>
          <w:tcPr>
            <w:tcW w:w="0" w:type="auto"/>
            <w:noWrap/>
            <w:hideMark/>
          </w:tcPr>
          <w:p w14:paraId="2E4F2921" w14:textId="7E96D714" w:rsidR="00A01E68" w:rsidRPr="00A01E68" w:rsidRDefault="00A01E68" w:rsidP="00A01E68">
            <w:pPr>
              <w:jc w:val="right"/>
              <w:rPr>
                <w:color w:val="000000"/>
                <w:sz w:val="20"/>
                <w:szCs w:val="20"/>
              </w:rPr>
            </w:pPr>
            <w:r w:rsidRPr="00A01E68">
              <w:rPr>
                <w:color w:val="000000"/>
                <w:sz w:val="20"/>
                <w:szCs w:val="20"/>
              </w:rPr>
              <w:t>-41.0</w:t>
            </w:r>
          </w:p>
        </w:tc>
        <w:tc>
          <w:tcPr>
            <w:tcW w:w="0" w:type="auto"/>
            <w:noWrap/>
            <w:hideMark/>
          </w:tcPr>
          <w:p w14:paraId="2DE99794" w14:textId="77777777" w:rsidR="00A01E68" w:rsidRPr="00A01E68" w:rsidRDefault="00A01E68" w:rsidP="00A01E68">
            <w:pPr>
              <w:rPr>
                <w:color w:val="000000"/>
                <w:sz w:val="20"/>
                <w:szCs w:val="20"/>
              </w:rPr>
            </w:pPr>
            <w:r w:rsidRPr="00A01E68">
              <w:rPr>
                <w:color w:val="000000"/>
                <w:sz w:val="20"/>
                <w:szCs w:val="20"/>
              </w:rPr>
              <w:t>[-62.7 ; -6.5]</w:t>
            </w:r>
          </w:p>
        </w:tc>
        <w:tc>
          <w:tcPr>
            <w:tcW w:w="0" w:type="auto"/>
            <w:noWrap/>
            <w:hideMark/>
          </w:tcPr>
          <w:p w14:paraId="7568D244" w14:textId="77777777" w:rsidR="00A01E68" w:rsidRPr="00A01E68" w:rsidRDefault="00A01E68" w:rsidP="001E1325">
            <w:pPr>
              <w:jc w:val="center"/>
              <w:rPr>
                <w:color w:val="000000"/>
                <w:sz w:val="20"/>
                <w:szCs w:val="20"/>
              </w:rPr>
            </w:pPr>
          </w:p>
        </w:tc>
        <w:tc>
          <w:tcPr>
            <w:tcW w:w="0" w:type="auto"/>
            <w:noWrap/>
            <w:hideMark/>
          </w:tcPr>
          <w:p w14:paraId="5157822C" w14:textId="7A739971" w:rsidR="00A01E68" w:rsidRPr="00A01E68" w:rsidRDefault="00A01E68" w:rsidP="00A01E68">
            <w:pPr>
              <w:jc w:val="right"/>
              <w:rPr>
                <w:color w:val="000000"/>
                <w:sz w:val="20"/>
                <w:szCs w:val="20"/>
              </w:rPr>
            </w:pPr>
            <w:r w:rsidRPr="00A01E68">
              <w:rPr>
                <w:color w:val="000000"/>
                <w:sz w:val="20"/>
                <w:szCs w:val="20"/>
              </w:rPr>
              <w:t>-17.9</w:t>
            </w:r>
          </w:p>
        </w:tc>
        <w:tc>
          <w:tcPr>
            <w:tcW w:w="1935" w:type="dxa"/>
            <w:noWrap/>
            <w:hideMark/>
          </w:tcPr>
          <w:p w14:paraId="2529BB69" w14:textId="77777777" w:rsidR="00A01E68" w:rsidRPr="00A01E68" w:rsidRDefault="00A01E68" w:rsidP="00A01E68">
            <w:pPr>
              <w:rPr>
                <w:color w:val="000000"/>
                <w:sz w:val="20"/>
                <w:szCs w:val="20"/>
              </w:rPr>
            </w:pPr>
            <w:r w:rsidRPr="00A01E68">
              <w:rPr>
                <w:color w:val="000000"/>
                <w:sz w:val="20"/>
                <w:szCs w:val="20"/>
              </w:rPr>
              <w:t>[-41.2 ; 14.5]</w:t>
            </w:r>
          </w:p>
        </w:tc>
      </w:tr>
      <w:tr w:rsidR="00A01E68" w:rsidRPr="00A01E68" w14:paraId="48869DE1" w14:textId="77777777" w:rsidTr="00A01E68">
        <w:trPr>
          <w:trHeight w:val="320"/>
        </w:trPr>
        <w:tc>
          <w:tcPr>
            <w:tcW w:w="0" w:type="auto"/>
            <w:noWrap/>
            <w:hideMark/>
          </w:tcPr>
          <w:p w14:paraId="320A45CD" w14:textId="77777777" w:rsidR="00A01E68" w:rsidRPr="00A01E68" w:rsidRDefault="00A01E68">
            <w:pPr>
              <w:rPr>
                <w:color w:val="000000"/>
                <w:sz w:val="20"/>
                <w:szCs w:val="20"/>
              </w:rPr>
            </w:pPr>
            <w:r w:rsidRPr="00A01E68">
              <w:rPr>
                <w:color w:val="000000"/>
                <w:sz w:val="20"/>
                <w:szCs w:val="20"/>
              </w:rPr>
              <w:t xml:space="preserve">Hand cream </w:t>
            </w:r>
          </w:p>
        </w:tc>
        <w:tc>
          <w:tcPr>
            <w:tcW w:w="0" w:type="auto"/>
            <w:noWrap/>
            <w:hideMark/>
          </w:tcPr>
          <w:p w14:paraId="4F2498E5" w14:textId="77777777" w:rsidR="00A01E68" w:rsidRPr="00A01E68" w:rsidRDefault="00A01E68" w:rsidP="001E1325">
            <w:pPr>
              <w:jc w:val="center"/>
              <w:rPr>
                <w:color w:val="000000"/>
                <w:sz w:val="20"/>
                <w:szCs w:val="20"/>
              </w:rPr>
            </w:pPr>
          </w:p>
        </w:tc>
        <w:tc>
          <w:tcPr>
            <w:tcW w:w="0" w:type="auto"/>
            <w:noWrap/>
            <w:hideMark/>
          </w:tcPr>
          <w:p w14:paraId="4A0A77B6" w14:textId="77777777" w:rsidR="00A01E68" w:rsidRPr="00A01E68" w:rsidRDefault="00A01E68" w:rsidP="001E1325">
            <w:pPr>
              <w:jc w:val="center"/>
              <w:rPr>
                <w:sz w:val="20"/>
                <w:szCs w:val="20"/>
              </w:rPr>
            </w:pPr>
          </w:p>
        </w:tc>
        <w:tc>
          <w:tcPr>
            <w:tcW w:w="0" w:type="auto"/>
            <w:noWrap/>
            <w:hideMark/>
          </w:tcPr>
          <w:p w14:paraId="0E9F57E3" w14:textId="77777777" w:rsidR="00A01E68" w:rsidRPr="00A01E68" w:rsidRDefault="00A01E68" w:rsidP="001E1325">
            <w:pPr>
              <w:jc w:val="center"/>
              <w:rPr>
                <w:sz w:val="20"/>
                <w:szCs w:val="20"/>
              </w:rPr>
            </w:pPr>
          </w:p>
        </w:tc>
        <w:tc>
          <w:tcPr>
            <w:tcW w:w="0" w:type="auto"/>
            <w:noWrap/>
            <w:hideMark/>
          </w:tcPr>
          <w:p w14:paraId="11FB5FFB" w14:textId="0B0E7904" w:rsidR="00A01E68" w:rsidRPr="00A01E68" w:rsidRDefault="00A01E68" w:rsidP="00A01E68">
            <w:pPr>
              <w:jc w:val="right"/>
              <w:rPr>
                <w:color w:val="000000"/>
                <w:sz w:val="20"/>
                <w:szCs w:val="20"/>
              </w:rPr>
            </w:pPr>
            <w:r w:rsidRPr="00A01E68">
              <w:rPr>
                <w:color w:val="000000"/>
                <w:sz w:val="20"/>
                <w:szCs w:val="20"/>
              </w:rPr>
              <w:t>-3.7</w:t>
            </w:r>
          </w:p>
        </w:tc>
        <w:tc>
          <w:tcPr>
            <w:tcW w:w="0" w:type="auto"/>
            <w:noWrap/>
            <w:hideMark/>
          </w:tcPr>
          <w:p w14:paraId="739DE2B8" w14:textId="77777777" w:rsidR="00A01E68" w:rsidRPr="00A01E68" w:rsidRDefault="00A01E68" w:rsidP="00A01E68">
            <w:pPr>
              <w:rPr>
                <w:color w:val="000000"/>
                <w:sz w:val="20"/>
                <w:szCs w:val="20"/>
              </w:rPr>
            </w:pPr>
            <w:r w:rsidRPr="00A01E68">
              <w:rPr>
                <w:color w:val="000000"/>
                <w:sz w:val="20"/>
                <w:szCs w:val="20"/>
              </w:rPr>
              <w:t>[-37.7 ; 48.8]</w:t>
            </w:r>
          </w:p>
        </w:tc>
        <w:tc>
          <w:tcPr>
            <w:tcW w:w="0" w:type="auto"/>
            <w:noWrap/>
            <w:hideMark/>
          </w:tcPr>
          <w:p w14:paraId="0B0F9213" w14:textId="77777777" w:rsidR="00A01E68" w:rsidRPr="00A01E68" w:rsidRDefault="00A01E68" w:rsidP="001E1325">
            <w:pPr>
              <w:jc w:val="center"/>
              <w:rPr>
                <w:color w:val="000000"/>
                <w:sz w:val="20"/>
                <w:szCs w:val="20"/>
              </w:rPr>
            </w:pPr>
          </w:p>
        </w:tc>
        <w:tc>
          <w:tcPr>
            <w:tcW w:w="0" w:type="auto"/>
            <w:noWrap/>
            <w:hideMark/>
          </w:tcPr>
          <w:p w14:paraId="6F63A5A9" w14:textId="104F12FC" w:rsidR="00A01E68" w:rsidRPr="00A01E68" w:rsidRDefault="00A01E68" w:rsidP="00A01E68">
            <w:pPr>
              <w:jc w:val="right"/>
              <w:rPr>
                <w:color w:val="000000"/>
                <w:sz w:val="20"/>
                <w:szCs w:val="20"/>
              </w:rPr>
            </w:pPr>
            <w:r w:rsidRPr="00A01E68">
              <w:rPr>
                <w:color w:val="000000"/>
                <w:sz w:val="20"/>
                <w:szCs w:val="20"/>
              </w:rPr>
              <w:t>-6.5</w:t>
            </w:r>
          </w:p>
        </w:tc>
        <w:tc>
          <w:tcPr>
            <w:tcW w:w="1935" w:type="dxa"/>
            <w:noWrap/>
            <w:hideMark/>
          </w:tcPr>
          <w:p w14:paraId="5CD73E87" w14:textId="77777777" w:rsidR="00A01E68" w:rsidRPr="00A01E68" w:rsidRDefault="00A01E68" w:rsidP="00A01E68">
            <w:pPr>
              <w:rPr>
                <w:color w:val="000000"/>
                <w:sz w:val="20"/>
                <w:szCs w:val="20"/>
              </w:rPr>
            </w:pPr>
            <w:r w:rsidRPr="00A01E68">
              <w:rPr>
                <w:color w:val="000000"/>
                <w:sz w:val="20"/>
                <w:szCs w:val="20"/>
              </w:rPr>
              <w:t>[-29.8 ; 24.7]</w:t>
            </w:r>
          </w:p>
        </w:tc>
      </w:tr>
      <w:tr w:rsidR="00A01E68" w:rsidRPr="00A01E68" w14:paraId="6A2BC6B4" w14:textId="77777777" w:rsidTr="007E4588">
        <w:trPr>
          <w:trHeight w:val="320"/>
        </w:trPr>
        <w:tc>
          <w:tcPr>
            <w:tcW w:w="0" w:type="auto"/>
            <w:tcBorders>
              <w:bottom w:val="nil"/>
            </w:tcBorders>
            <w:noWrap/>
            <w:hideMark/>
          </w:tcPr>
          <w:p w14:paraId="6F639C99" w14:textId="77777777" w:rsidR="00A01E68" w:rsidRPr="00A01E68" w:rsidRDefault="00A01E68">
            <w:pPr>
              <w:rPr>
                <w:color w:val="000000"/>
                <w:sz w:val="20"/>
                <w:szCs w:val="20"/>
              </w:rPr>
            </w:pPr>
            <w:r w:rsidRPr="00A01E68">
              <w:rPr>
                <w:color w:val="000000"/>
                <w:sz w:val="20"/>
                <w:szCs w:val="20"/>
              </w:rPr>
              <w:t>Intimate soap</w:t>
            </w:r>
          </w:p>
        </w:tc>
        <w:tc>
          <w:tcPr>
            <w:tcW w:w="0" w:type="auto"/>
            <w:tcBorders>
              <w:bottom w:val="nil"/>
            </w:tcBorders>
            <w:noWrap/>
            <w:hideMark/>
          </w:tcPr>
          <w:p w14:paraId="5B7B8DF2" w14:textId="77777777" w:rsidR="00A01E68" w:rsidRPr="00A01E68" w:rsidRDefault="00A01E68" w:rsidP="001E1325">
            <w:pPr>
              <w:jc w:val="center"/>
              <w:rPr>
                <w:color w:val="000000"/>
                <w:sz w:val="20"/>
                <w:szCs w:val="20"/>
              </w:rPr>
            </w:pPr>
          </w:p>
        </w:tc>
        <w:tc>
          <w:tcPr>
            <w:tcW w:w="0" w:type="auto"/>
            <w:tcBorders>
              <w:bottom w:val="nil"/>
            </w:tcBorders>
            <w:noWrap/>
            <w:hideMark/>
          </w:tcPr>
          <w:p w14:paraId="2E015A34" w14:textId="77777777" w:rsidR="00A01E68" w:rsidRPr="00A01E68" w:rsidRDefault="00A01E68" w:rsidP="001E1325">
            <w:pPr>
              <w:jc w:val="center"/>
              <w:rPr>
                <w:sz w:val="20"/>
                <w:szCs w:val="20"/>
              </w:rPr>
            </w:pPr>
          </w:p>
        </w:tc>
        <w:tc>
          <w:tcPr>
            <w:tcW w:w="0" w:type="auto"/>
            <w:tcBorders>
              <w:bottom w:val="nil"/>
            </w:tcBorders>
            <w:noWrap/>
            <w:hideMark/>
          </w:tcPr>
          <w:p w14:paraId="04EE35D7" w14:textId="77777777" w:rsidR="00A01E68" w:rsidRPr="00A01E68" w:rsidRDefault="00A01E68" w:rsidP="001E1325">
            <w:pPr>
              <w:jc w:val="center"/>
              <w:rPr>
                <w:sz w:val="20"/>
                <w:szCs w:val="20"/>
              </w:rPr>
            </w:pPr>
          </w:p>
        </w:tc>
        <w:tc>
          <w:tcPr>
            <w:tcW w:w="0" w:type="auto"/>
            <w:tcBorders>
              <w:bottom w:val="nil"/>
            </w:tcBorders>
            <w:noWrap/>
            <w:hideMark/>
          </w:tcPr>
          <w:p w14:paraId="41942E61" w14:textId="77777777" w:rsidR="00A01E68" w:rsidRPr="00A01E68" w:rsidRDefault="00A01E68" w:rsidP="001E1325">
            <w:pPr>
              <w:jc w:val="center"/>
              <w:rPr>
                <w:sz w:val="20"/>
                <w:szCs w:val="20"/>
              </w:rPr>
            </w:pPr>
          </w:p>
        </w:tc>
        <w:tc>
          <w:tcPr>
            <w:tcW w:w="0" w:type="auto"/>
            <w:tcBorders>
              <w:bottom w:val="nil"/>
            </w:tcBorders>
            <w:noWrap/>
            <w:hideMark/>
          </w:tcPr>
          <w:p w14:paraId="6CC41EB2" w14:textId="77777777" w:rsidR="00A01E68" w:rsidRPr="00A01E68" w:rsidRDefault="00A01E68" w:rsidP="001E1325">
            <w:pPr>
              <w:jc w:val="center"/>
              <w:rPr>
                <w:sz w:val="20"/>
                <w:szCs w:val="20"/>
              </w:rPr>
            </w:pPr>
          </w:p>
        </w:tc>
        <w:tc>
          <w:tcPr>
            <w:tcW w:w="0" w:type="auto"/>
            <w:tcBorders>
              <w:bottom w:val="nil"/>
            </w:tcBorders>
            <w:noWrap/>
            <w:hideMark/>
          </w:tcPr>
          <w:p w14:paraId="3ADA7C3D" w14:textId="77777777" w:rsidR="00A01E68" w:rsidRPr="00A01E68" w:rsidRDefault="00A01E68" w:rsidP="001E1325">
            <w:pPr>
              <w:jc w:val="center"/>
              <w:rPr>
                <w:sz w:val="20"/>
                <w:szCs w:val="20"/>
              </w:rPr>
            </w:pPr>
          </w:p>
        </w:tc>
        <w:tc>
          <w:tcPr>
            <w:tcW w:w="0" w:type="auto"/>
            <w:tcBorders>
              <w:bottom w:val="nil"/>
            </w:tcBorders>
            <w:noWrap/>
            <w:hideMark/>
          </w:tcPr>
          <w:p w14:paraId="6ADD0773" w14:textId="1823E111" w:rsidR="00A01E68" w:rsidRPr="00A01E68" w:rsidRDefault="00A01E68" w:rsidP="00A01E68">
            <w:pPr>
              <w:jc w:val="right"/>
              <w:rPr>
                <w:color w:val="000000"/>
                <w:sz w:val="20"/>
                <w:szCs w:val="20"/>
              </w:rPr>
            </w:pPr>
            <w:r w:rsidRPr="00A01E68">
              <w:rPr>
                <w:color w:val="000000"/>
                <w:sz w:val="20"/>
                <w:szCs w:val="20"/>
              </w:rPr>
              <w:t>-33.6</w:t>
            </w:r>
          </w:p>
        </w:tc>
        <w:tc>
          <w:tcPr>
            <w:tcW w:w="1935" w:type="dxa"/>
            <w:tcBorders>
              <w:bottom w:val="nil"/>
            </w:tcBorders>
            <w:noWrap/>
            <w:hideMark/>
          </w:tcPr>
          <w:p w14:paraId="3C73B812" w14:textId="77777777" w:rsidR="00A01E68" w:rsidRPr="00A01E68" w:rsidRDefault="00A01E68" w:rsidP="00A01E68">
            <w:pPr>
              <w:rPr>
                <w:color w:val="000000"/>
                <w:sz w:val="20"/>
                <w:szCs w:val="20"/>
              </w:rPr>
            </w:pPr>
            <w:r w:rsidRPr="00A01E68">
              <w:rPr>
                <w:color w:val="000000"/>
                <w:sz w:val="20"/>
                <w:szCs w:val="20"/>
              </w:rPr>
              <w:t>[-57.2 ; 3.2]</w:t>
            </w:r>
          </w:p>
        </w:tc>
      </w:tr>
      <w:tr w:rsidR="00A01E68" w:rsidRPr="00A01E68" w14:paraId="731505FD" w14:textId="77777777" w:rsidTr="007E4588">
        <w:trPr>
          <w:trHeight w:val="320"/>
        </w:trPr>
        <w:tc>
          <w:tcPr>
            <w:tcW w:w="0" w:type="auto"/>
            <w:tcBorders>
              <w:top w:val="nil"/>
              <w:bottom w:val="single" w:sz="4" w:space="0" w:color="auto"/>
            </w:tcBorders>
            <w:noWrap/>
            <w:hideMark/>
          </w:tcPr>
          <w:p w14:paraId="2C72DE27" w14:textId="77777777" w:rsidR="00A01E68" w:rsidRPr="00A01E68" w:rsidRDefault="00A01E68">
            <w:pPr>
              <w:rPr>
                <w:color w:val="000000"/>
                <w:sz w:val="20"/>
                <w:szCs w:val="20"/>
              </w:rPr>
            </w:pPr>
            <w:r w:rsidRPr="00A01E68">
              <w:rPr>
                <w:color w:val="000000"/>
                <w:sz w:val="20"/>
                <w:szCs w:val="20"/>
              </w:rPr>
              <w:t xml:space="preserve">Thermal spring water   </w:t>
            </w:r>
          </w:p>
        </w:tc>
        <w:tc>
          <w:tcPr>
            <w:tcW w:w="0" w:type="auto"/>
            <w:tcBorders>
              <w:top w:val="nil"/>
              <w:bottom w:val="single" w:sz="4" w:space="0" w:color="auto"/>
            </w:tcBorders>
            <w:noWrap/>
            <w:hideMark/>
          </w:tcPr>
          <w:p w14:paraId="4DC1542F" w14:textId="77777777" w:rsidR="00A01E68" w:rsidRPr="00A01E68" w:rsidRDefault="00A01E68" w:rsidP="001E1325">
            <w:pPr>
              <w:jc w:val="center"/>
              <w:rPr>
                <w:color w:val="000000"/>
                <w:sz w:val="20"/>
                <w:szCs w:val="20"/>
              </w:rPr>
            </w:pPr>
          </w:p>
        </w:tc>
        <w:tc>
          <w:tcPr>
            <w:tcW w:w="0" w:type="auto"/>
            <w:tcBorders>
              <w:top w:val="nil"/>
              <w:bottom w:val="single" w:sz="4" w:space="0" w:color="auto"/>
            </w:tcBorders>
            <w:noWrap/>
            <w:hideMark/>
          </w:tcPr>
          <w:p w14:paraId="0CC77CFF" w14:textId="77777777" w:rsidR="00A01E68" w:rsidRPr="00A01E68" w:rsidRDefault="00A01E68" w:rsidP="001E1325">
            <w:pPr>
              <w:jc w:val="center"/>
              <w:rPr>
                <w:sz w:val="20"/>
                <w:szCs w:val="20"/>
              </w:rPr>
            </w:pPr>
          </w:p>
        </w:tc>
        <w:tc>
          <w:tcPr>
            <w:tcW w:w="0" w:type="auto"/>
            <w:tcBorders>
              <w:top w:val="nil"/>
              <w:bottom w:val="single" w:sz="4" w:space="0" w:color="auto"/>
            </w:tcBorders>
            <w:noWrap/>
            <w:hideMark/>
          </w:tcPr>
          <w:p w14:paraId="5C130805" w14:textId="77777777" w:rsidR="00A01E68" w:rsidRPr="00A01E68" w:rsidRDefault="00A01E68" w:rsidP="001E1325">
            <w:pPr>
              <w:jc w:val="center"/>
              <w:rPr>
                <w:sz w:val="20"/>
                <w:szCs w:val="20"/>
              </w:rPr>
            </w:pPr>
          </w:p>
        </w:tc>
        <w:tc>
          <w:tcPr>
            <w:tcW w:w="0" w:type="auto"/>
            <w:tcBorders>
              <w:top w:val="nil"/>
              <w:bottom w:val="single" w:sz="4" w:space="0" w:color="auto"/>
            </w:tcBorders>
            <w:noWrap/>
            <w:hideMark/>
          </w:tcPr>
          <w:p w14:paraId="6127894C" w14:textId="77777777" w:rsidR="00A01E68" w:rsidRPr="00A01E68" w:rsidRDefault="00A01E68" w:rsidP="001E1325">
            <w:pPr>
              <w:jc w:val="center"/>
              <w:rPr>
                <w:sz w:val="20"/>
                <w:szCs w:val="20"/>
              </w:rPr>
            </w:pPr>
          </w:p>
        </w:tc>
        <w:tc>
          <w:tcPr>
            <w:tcW w:w="0" w:type="auto"/>
            <w:tcBorders>
              <w:top w:val="nil"/>
              <w:bottom w:val="single" w:sz="4" w:space="0" w:color="auto"/>
            </w:tcBorders>
            <w:noWrap/>
            <w:hideMark/>
          </w:tcPr>
          <w:p w14:paraId="44CB0E83" w14:textId="77777777" w:rsidR="00A01E68" w:rsidRPr="00A01E68" w:rsidRDefault="00A01E68" w:rsidP="001E1325">
            <w:pPr>
              <w:jc w:val="center"/>
              <w:rPr>
                <w:sz w:val="20"/>
                <w:szCs w:val="20"/>
              </w:rPr>
            </w:pPr>
          </w:p>
        </w:tc>
        <w:tc>
          <w:tcPr>
            <w:tcW w:w="0" w:type="auto"/>
            <w:tcBorders>
              <w:top w:val="nil"/>
              <w:bottom w:val="single" w:sz="4" w:space="0" w:color="auto"/>
            </w:tcBorders>
            <w:noWrap/>
            <w:hideMark/>
          </w:tcPr>
          <w:p w14:paraId="3CF892A1" w14:textId="77777777" w:rsidR="00A01E68" w:rsidRPr="00A01E68" w:rsidRDefault="00A01E68" w:rsidP="001E1325">
            <w:pPr>
              <w:jc w:val="center"/>
              <w:rPr>
                <w:sz w:val="20"/>
                <w:szCs w:val="20"/>
              </w:rPr>
            </w:pPr>
          </w:p>
        </w:tc>
        <w:tc>
          <w:tcPr>
            <w:tcW w:w="0" w:type="auto"/>
            <w:tcBorders>
              <w:top w:val="nil"/>
              <w:bottom w:val="single" w:sz="4" w:space="0" w:color="auto"/>
            </w:tcBorders>
            <w:noWrap/>
            <w:hideMark/>
          </w:tcPr>
          <w:p w14:paraId="271DF891" w14:textId="067FDFBF" w:rsidR="00A01E68" w:rsidRPr="00A01E68" w:rsidRDefault="00A01E68" w:rsidP="00A01E68">
            <w:pPr>
              <w:jc w:val="right"/>
              <w:rPr>
                <w:color w:val="000000"/>
                <w:sz w:val="20"/>
                <w:szCs w:val="20"/>
              </w:rPr>
            </w:pPr>
            <w:r w:rsidRPr="00A01E68">
              <w:rPr>
                <w:color w:val="000000"/>
                <w:sz w:val="20"/>
                <w:szCs w:val="20"/>
              </w:rPr>
              <w:t>44.4</w:t>
            </w:r>
          </w:p>
        </w:tc>
        <w:tc>
          <w:tcPr>
            <w:tcW w:w="1935" w:type="dxa"/>
            <w:tcBorders>
              <w:top w:val="nil"/>
              <w:bottom w:val="single" w:sz="4" w:space="0" w:color="auto"/>
            </w:tcBorders>
            <w:noWrap/>
            <w:hideMark/>
          </w:tcPr>
          <w:p w14:paraId="43D5907E" w14:textId="77777777" w:rsidR="00A01E68" w:rsidRPr="00A01E68" w:rsidRDefault="00A01E68" w:rsidP="00A01E68">
            <w:pPr>
              <w:rPr>
                <w:color w:val="000000"/>
                <w:sz w:val="20"/>
                <w:szCs w:val="20"/>
              </w:rPr>
            </w:pPr>
            <w:r w:rsidRPr="00A01E68">
              <w:rPr>
                <w:color w:val="000000"/>
                <w:sz w:val="20"/>
                <w:szCs w:val="20"/>
              </w:rPr>
              <w:t>[-45.5 ; 282.6]</w:t>
            </w:r>
          </w:p>
        </w:tc>
      </w:tr>
      <w:tr w:rsidR="00A01E68" w:rsidRPr="007E4588" w14:paraId="7DB77E54" w14:textId="77777777" w:rsidTr="007E4588">
        <w:trPr>
          <w:trHeight w:val="320"/>
        </w:trPr>
        <w:tc>
          <w:tcPr>
            <w:tcW w:w="0" w:type="auto"/>
            <w:tcBorders>
              <w:top w:val="single" w:sz="4" w:space="0" w:color="auto"/>
              <w:bottom w:val="single" w:sz="4" w:space="0" w:color="auto"/>
            </w:tcBorders>
            <w:noWrap/>
            <w:hideMark/>
          </w:tcPr>
          <w:p w14:paraId="0893C169" w14:textId="77777777" w:rsidR="00A01E68" w:rsidRPr="007E4588" w:rsidRDefault="00A01E68">
            <w:pPr>
              <w:rPr>
                <w:b/>
                <w:color w:val="000000"/>
                <w:sz w:val="20"/>
                <w:szCs w:val="20"/>
              </w:rPr>
            </w:pPr>
            <w:r w:rsidRPr="007E4588">
              <w:rPr>
                <w:b/>
                <w:color w:val="000000"/>
                <w:sz w:val="20"/>
                <w:szCs w:val="20"/>
              </w:rPr>
              <w:t> </w:t>
            </w:r>
          </w:p>
        </w:tc>
        <w:tc>
          <w:tcPr>
            <w:tcW w:w="7054" w:type="dxa"/>
            <w:gridSpan w:val="8"/>
            <w:tcBorders>
              <w:top w:val="single" w:sz="4" w:space="0" w:color="auto"/>
              <w:bottom w:val="single" w:sz="4" w:space="0" w:color="auto"/>
            </w:tcBorders>
            <w:noWrap/>
            <w:hideMark/>
          </w:tcPr>
          <w:p w14:paraId="276F8E6C" w14:textId="31E220C1" w:rsidR="00A01E68" w:rsidRPr="007E4588" w:rsidRDefault="00A01E68" w:rsidP="001E1325">
            <w:pPr>
              <w:jc w:val="center"/>
              <w:rPr>
                <w:b/>
                <w:sz w:val="20"/>
                <w:szCs w:val="20"/>
              </w:rPr>
            </w:pPr>
            <w:r w:rsidRPr="007E4588">
              <w:rPr>
                <w:b/>
                <w:sz w:val="20"/>
                <w:szCs w:val="20"/>
              </w:rPr>
              <w:t>2,5 Dichlorophenol</w:t>
            </w:r>
          </w:p>
        </w:tc>
      </w:tr>
      <w:tr w:rsidR="00A01E68" w:rsidRPr="00A01E68" w14:paraId="3428241C" w14:textId="77777777" w:rsidTr="007E4588">
        <w:trPr>
          <w:trHeight w:val="320"/>
        </w:trPr>
        <w:tc>
          <w:tcPr>
            <w:tcW w:w="0" w:type="auto"/>
            <w:tcBorders>
              <w:top w:val="single" w:sz="4" w:space="0" w:color="auto"/>
            </w:tcBorders>
            <w:noWrap/>
            <w:hideMark/>
          </w:tcPr>
          <w:p w14:paraId="03764618" w14:textId="77777777" w:rsidR="00A01E68" w:rsidRPr="00A01E68" w:rsidRDefault="00A01E68">
            <w:pPr>
              <w:rPr>
                <w:color w:val="000000"/>
                <w:sz w:val="20"/>
                <w:szCs w:val="20"/>
              </w:rPr>
            </w:pPr>
            <w:r w:rsidRPr="00A01E68">
              <w:rPr>
                <w:color w:val="000000"/>
                <w:sz w:val="20"/>
                <w:szCs w:val="20"/>
              </w:rPr>
              <w:t xml:space="preserve">Toothpaste </w:t>
            </w:r>
          </w:p>
        </w:tc>
        <w:tc>
          <w:tcPr>
            <w:tcW w:w="0" w:type="auto"/>
            <w:tcBorders>
              <w:top w:val="single" w:sz="4" w:space="0" w:color="auto"/>
            </w:tcBorders>
            <w:noWrap/>
            <w:hideMark/>
          </w:tcPr>
          <w:p w14:paraId="6B6BB7A5" w14:textId="7C074C3E" w:rsidR="00A01E68" w:rsidRPr="00A01E68" w:rsidRDefault="00A01E68" w:rsidP="00A01E68">
            <w:pPr>
              <w:jc w:val="right"/>
              <w:rPr>
                <w:color w:val="000000"/>
                <w:sz w:val="20"/>
                <w:szCs w:val="20"/>
              </w:rPr>
            </w:pPr>
            <w:r w:rsidRPr="00A01E68">
              <w:rPr>
                <w:color w:val="000000"/>
                <w:sz w:val="20"/>
                <w:szCs w:val="20"/>
              </w:rPr>
              <w:t>-4.4</w:t>
            </w:r>
          </w:p>
        </w:tc>
        <w:tc>
          <w:tcPr>
            <w:tcW w:w="0" w:type="auto"/>
            <w:tcBorders>
              <w:top w:val="single" w:sz="4" w:space="0" w:color="auto"/>
            </w:tcBorders>
            <w:noWrap/>
            <w:hideMark/>
          </w:tcPr>
          <w:p w14:paraId="1E71263C" w14:textId="77777777" w:rsidR="00A01E68" w:rsidRPr="00A01E68" w:rsidRDefault="00A01E68" w:rsidP="00A01E68">
            <w:pPr>
              <w:rPr>
                <w:color w:val="000000"/>
                <w:sz w:val="20"/>
                <w:szCs w:val="20"/>
              </w:rPr>
            </w:pPr>
            <w:r w:rsidRPr="00A01E68">
              <w:rPr>
                <w:color w:val="000000"/>
                <w:sz w:val="20"/>
                <w:szCs w:val="20"/>
              </w:rPr>
              <w:t>[-20.1 ; 14.4]</w:t>
            </w:r>
          </w:p>
        </w:tc>
        <w:tc>
          <w:tcPr>
            <w:tcW w:w="0" w:type="auto"/>
            <w:tcBorders>
              <w:top w:val="single" w:sz="4" w:space="0" w:color="auto"/>
            </w:tcBorders>
            <w:noWrap/>
            <w:hideMark/>
          </w:tcPr>
          <w:p w14:paraId="75D497D9" w14:textId="77777777" w:rsidR="00A01E68" w:rsidRPr="00A01E68" w:rsidRDefault="00A01E68" w:rsidP="001E1325">
            <w:pPr>
              <w:jc w:val="center"/>
              <w:rPr>
                <w:color w:val="000000"/>
                <w:sz w:val="20"/>
                <w:szCs w:val="20"/>
              </w:rPr>
            </w:pPr>
          </w:p>
        </w:tc>
        <w:tc>
          <w:tcPr>
            <w:tcW w:w="0" w:type="auto"/>
            <w:tcBorders>
              <w:top w:val="single" w:sz="4" w:space="0" w:color="auto"/>
            </w:tcBorders>
            <w:noWrap/>
            <w:hideMark/>
          </w:tcPr>
          <w:p w14:paraId="77D247AE" w14:textId="381A5614" w:rsidR="00A01E68" w:rsidRPr="00A01E68" w:rsidRDefault="00A01E68" w:rsidP="00A01E68">
            <w:pPr>
              <w:jc w:val="right"/>
              <w:rPr>
                <w:color w:val="000000"/>
                <w:sz w:val="20"/>
                <w:szCs w:val="20"/>
              </w:rPr>
            </w:pPr>
            <w:r w:rsidRPr="00A01E68">
              <w:rPr>
                <w:color w:val="000000"/>
                <w:sz w:val="20"/>
                <w:szCs w:val="20"/>
              </w:rPr>
              <w:t>0.6</w:t>
            </w:r>
          </w:p>
        </w:tc>
        <w:tc>
          <w:tcPr>
            <w:tcW w:w="0" w:type="auto"/>
            <w:tcBorders>
              <w:top w:val="single" w:sz="4" w:space="0" w:color="auto"/>
            </w:tcBorders>
            <w:noWrap/>
            <w:hideMark/>
          </w:tcPr>
          <w:p w14:paraId="5914D51F" w14:textId="77777777" w:rsidR="00A01E68" w:rsidRPr="00A01E68" w:rsidRDefault="00A01E68" w:rsidP="00A01E68">
            <w:pPr>
              <w:rPr>
                <w:color w:val="000000"/>
                <w:sz w:val="20"/>
                <w:szCs w:val="20"/>
              </w:rPr>
            </w:pPr>
            <w:r w:rsidRPr="00A01E68">
              <w:rPr>
                <w:color w:val="000000"/>
                <w:sz w:val="20"/>
                <w:szCs w:val="20"/>
              </w:rPr>
              <w:t>[-16.5 ; 21.2]</w:t>
            </w:r>
          </w:p>
        </w:tc>
        <w:tc>
          <w:tcPr>
            <w:tcW w:w="0" w:type="auto"/>
            <w:tcBorders>
              <w:top w:val="single" w:sz="4" w:space="0" w:color="auto"/>
            </w:tcBorders>
            <w:noWrap/>
            <w:hideMark/>
          </w:tcPr>
          <w:p w14:paraId="0F40EA4B" w14:textId="77777777" w:rsidR="00A01E68" w:rsidRPr="00A01E68" w:rsidRDefault="00A01E68" w:rsidP="001E1325">
            <w:pPr>
              <w:jc w:val="center"/>
              <w:rPr>
                <w:color w:val="000000"/>
                <w:sz w:val="20"/>
                <w:szCs w:val="20"/>
              </w:rPr>
            </w:pPr>
          </w:p>
        </w:tc>
        <w:tc>
          <w:tcPr>
            <w:tcW w:w="0" w:type="auto"/>
            <w:tcBorders>
              <w:top w:val="single" w:sz="4" w:space="0" w:color="auto"/>
            </w:tcBorders>
            <w:noWrap/>
            <w:hideMark/>
          </w:tcPr>
          <w:p w14:paraId="48690587" w14:textId="72A4536F" w:rsidR="00A01E68" w:rsidRPr="00A01E68" w:rsidRDefault="00A01E68" w:rsidP="00A01E68">
            <w:pPr>
              <w:jc w:val="right"/>
              <w:rPr>
                <w:color w:val="000000"/>
                <w:sz w:val="20"/>
                <w:szCs w:val="20"/>
              </w:rPr>
            </w:pPr>
            <w:r w:rsidRPr="00A01E68">
              <w:rPr>
                <w:color w:val="000000"/>
                <w:sz w:val="20"/>
                <w:szCs w:val="20"/>
              </w:rPr>
              <w:t>23.7</w:t>
            </w:r>
          </w:p>
        </w:tc>
        <w:tc>
          <w:tcPr>
            <w:tcW w:w="1935" w:type="dxa"/>
            <w:tcBorders>
              <w:top w:val="single" w:sz="4" w:space="0" w:color="auto"/>
            </w:tcBorders>
            <w:noWrap/>
            <w:hideMark/>
          </w:tcPr>
          <w:p w14:paraId="0005F46C" w14:textId="77777777" w:rsidR="00A01E68" w:rsidRPr="00A01E68" w:rsidRDefault="00A01E68" w:rsidP="00A01E68">
            <w:pPr>
              <w:rPr>
                <w:color w:val="000000"/>
                <w:sz w:val="20"/>
                <w:szCs w:val="20"/>
              </w:rPr>
            </w:pPr>
            <w:r w:rsidRPr="00A01E68">
              <w:rPr>
                <w:color w:val="000000"/>
                <w:sz w:val="20"/>
                <w:szCs w:val="20"/>
              </w:rPr>
              <w:t>[-6.2 ; 63.1]</w:t>
            </w:r>
          </w:p>
        </w:tc>
      </w:tr>
      <w:tr w:rsidR="00A01E68" w:rsidRPr="00A01E68" w14:paraId="552A525A" w14:textId="77777777" w:rsidTr="00A01E68">
        <w:trPr>
          <w:trHeight w:val="320"/>
        </w:trPr>
        <w:tc>
          <w:tcPr>
            <w:tcW w:w="0" w:type="auto"/>
            <w:noWrap/>
            <w:hideMark/>
          </w:tcPr>
          <w:p w14:paraId="02FE1E37" w14:textId="77777777" w:rsidR="00A01E68" w:rsidRPr="00A01E68" w:rsidRDefault="00A01E68">
            <w:pPr>
              <w:rPr>
                <w:color w:val="000000"/>
                <w:sz w:val="20"/>
                <w:szCs w:val="20"/>
              </w:rPr>
            </w:pPr>
            <w:r w:rsidRPr="00A01E68">
              <w:rPr>
                <w:color w:val="000000"/>
                <w:sz w:val="20"/>
                <w:szCs w:val="20"/>
              </w:rPr>
              <w:t>Face cream</w:t>
            </w:r>
          </w:p>
        </w:tc>
        <w:tc>
          <w:tcPr>
            <w:tcW w:w="0" w:type="auto"/>
            <w:noWrap/>
            <w:hideMark/>
          </w:tcPr>
          <w:p w14:paraId="69D9E7DD" w14:textId="1B14FF0A" w:rsidR="00A01E68" w:rsidRPr="00A01E68" w:rsidRDefault="00A01E68" w:rsidP="00A01E68">
            <w:pPr>
              <w:jc w:val="right"/>
              <w:rPr>
                <w:color w:val="000000"/>
                <w:sz w:val="20"/>
                <w:szCs w:val="20"/>
              </w:rPr>
            </w:pPr>
            <w:r w:rsidRPr="00A01E68">
              <w:rPr>
                <w:color w:val="000000"/>
                <w:sz w:val="20"/>
                <w:szCs w:val="20"/>
              </w:rPr>
              <w:t>-12.1</w:t>
            </w:r>
          </w:p>
        </w:tc>
        <w:tc>
          <w:tcPr>
            <w:tcW w:w="0" w:type="auto"/>
            <w:noWrap/>
            <w:hideMark/>
          </w:tcPr>
          <w:p w14:paraId="67A0F8DB" w14:textId="77777777" w:rsidR="00A01E68" w:rsidRPr="00A01E68" w:rsidRDefault="00A01E68" w:rsidP="00A01E68">
            <w:pPr>
              <w:rPr>
                <w:color w:val="000000"/>
                <w:sz w:val="20"/>
                <w:szCs w:val="20"/>
              </w:rPr>
            </w:pPr>
            <w:r w:rsidRPr="00A01E68">
              <w:rPr>
                <w:color w:val="000000"/>
                <w:sz w:val="20"/>
                <w:szCs w:val="20"/>
              </w:rPr>
              <w:t>[-28.2 ; 7.5]</w:t>
            </w:r>
          </w:p>
        </w:tc>
        <w:tc>
          <w:tcPr>
            <w:tcW w:w="0" w:type="auto"/>
            <w:noWrap/>
            <w:hideMark/>
          </w:tcPr>
          <w:p w14:paraId="2577C5CC" w14:textId="77777777" w:rsidR="00A01E68" w:rsidRPr="00A01E68" w:rsidRDefault="00A01E68" w:rsidP="001E1325">
            <w:pPr>
              <w:jc w:val="center"/>
              <w:rPr>
                <w:color w:val="000000"/>
                <w:sz w:val="20"/>
                <w:szCs w:val="20"/>
              </w:rPr>
            </w:pPr>
          </w:p>
        </w:tc>
        <w:tc>
          <w:tcPr>
            <w:tcW w:w="0" w:type="auto"/>
            <w:noWrap/>
            <w:hideMark/>
          </w:tcPr>
          <w:p w14:paraId="7EEBED96" w14:textId="0FD85E5B" w:rsidR="00A01E68" w:rsidRPr="00A01E68" w:rsidRDefault="00A01E68" w:rsidP="00A01E68">
            <w:pPr>
              <w:jc w:val="right"/>
              <w:rPr>
                <w:color w:val="000000"/>
                <w:sz w:val="20"/>
                <w:szCs w:val="20"/>
              </w:rPr>
            </w:pPr>
            <w:r w:rsidRPr="00A01E68">
              <w:rPr>
                <w:color w:val="000000"/>
                <w:sz w:val="20"/>
                <w:szCs w:val="20"/>
              </w:rPr>
              <w:t>-7.1</w:t>
            </w:r>
          </w:p>
        </w:tc>
        <w:tc>
          <w:tcPr>
            <w:tcW w:w="0" w:type="auto"/>
            <w:noWrap/>
            <w:hideMark/>
          </w:tcPr>
          <w:p w14:paraId="3C068276" w14:textId="77777777" w:rsidR="00A01E68" w:rsidRPr="00A01E68" w:rsidRDefault="00A01E68" w:rsidP="00A01E68">
            <w:pPr>
              <w:rPr>
                <w:color w:val="000000"/>
                <w:sz w:val="20"/>
                <w:szCs w:val="20"/>
              </w:rPr>
            </w:pPr>
            <w:r w:rsidRPr="00A01E68">
              <w:rPr>
                <w:color w:val="000000"/>
                <w:sz w:val="20"/>
                <w:szCs w:val="20"/>
              </w:rPr>
              <w:t>[-24.1 ; 13.7]</w:t>
            </w:r>
          </w:p>
        </w:tc>
        <w:tc>
          <w:tcPr>
            <w:tcW w:w="0" w:type="auto"/>
            <w:noWrap/>
            <w:hideMark/>
          </w:tcPr>
          <w:p w14:paraId="60C7C327" w14:textId="77777777" w:rsidR="00A01E68" w:rsidRPr="00A01E68" w:rsidRDefault="00A01E68" w:rsidP="001E1325">
            <w:pPr>
              <w:jc w:val="center"/>
              <w:rPr>
                <w:color w:val="000000"/>
                <w:sz w:val="20"/>
                <w:szCs w:val="20"/>
              </w:rPr>
            </w:pPr>
          </w:p>
        </w:tc>
        <w:tc>
          <w:tcPr>
            <w:tcW w:w="0" w:type="auto"/>
            <w:noWrap/>
            <w:hideMark/>
          </w:tcPr>
          <w:p w14:paraId="6A96AAA6" w14:textId="2D3FBFA0" w:rsidR="00A01E68" w:rsidRPr="00A01E68" w:rsidRDefault="00A01E68" w:rsidP="00A01E68">
            <w:pPr>
              <w:jc w:val="right"/>
              <w:rPr>
                <w:color w:val="000000"/>
                <w:sz w:val="20"/>
                <w:szCs w:val="20"/>
              </w:rPr>
            </w:pPr>
            <w:r w:rsidRPr="00A01E68">
              <w:rPr>
                <w:color w:val="000000"/>
                <w:sz w:val="20"/>
                <w:szCs w:val="20"/>
              </w:rPr>
              <w:t>5.8</w:t>
            </w:r>
          </w:p>
        </w:tc>
        <w:tc>
          <w:tcPr>
            <w:tcW w:w="1935" w:type="dxa"/>
            <w:noWrap/>
            <w:hideMark/>
          </w:tcPr>
          <w:p w14:paraId="311D8955" w14:textId="77777777" w:rsidR="00A01E68" w:rsidRPr="00A01E68" w:rsidRDefault="00A01E68" w:rsidP="00A01E68">
            <w:pPr>
              <w:rPr>
                <w:color w:val="000000"/>
                <w:sz w:val="20"/>
                <w:szCs w:val="20"/>
              </w:rPr>
            </w:pPr>
            <w:r w:rsidRPr="00A01E68">
              <w:rPr>
                <w:color w:val="000000"/>
                <w:sz w:val="20"/>
                <w:szCs w:val="20"/>
              </w:rPr>
              <w:t>[-14.4 ; 30.7]</w:t>
            </w:r>
          </w:p>
        </w:tc>
      </w:tr>
      <w:tr w:rsidR="00A01E68" w:rsidRPr="00A01E68" w14:paraId="0B6D53CA" w14:textId="77777777" w:rsidTr="00A01E68">
        <w:trPr>
          <w:trHeight w:val="320"/>
        </w:trPr>
        <w:tc>
          <w:tcPr>
            <w:tcW w:w="0" w:type="auto"/>
            <w:noWrap/>
            <w:hideMark/>
          </w:tcPr>
          <w:p w14:paraId="53A623AE" w14:textId="77777777" w:rsidR="00A01E68" w:rsidRPr="00A01E68" w:rsidRDefault="00A01E68">
            <w:pPr>
              <w:rPr>
                <w:color w:val="000000"/>
                <w:sz w:val="20"/>
                <w:szCs w:val="20"/>
              </w:rPr>
            </w:pPr>
            <w:r w:rsidRPr="00A01E68">
              <w:rPr>
                <w:color w:val="000000"/>
                <w:sz w:val="20"/>
                <w:szCs w:val="20"/>
              </w:rPr>
              <w:t>Deodorant</w:t>
            </w:r>
          </w:p>
        </w:tc>
        <w:tc>
          <w:tcPr>
            <w:tcW w:w="0" w:type="auto"/>
            <w:noWrap/>
            <w:hideMark/>
          </w:tcPr>
          <w:p w14:paraId="27B3B403" w14:textId="021AAB46" w:rsidR="00A01E68" w:rsidRPr="00A01E68" w:rsidRDefault="00A01E68" w:rsidP="00A01E68">
            <w:pPr>
              <w:jc w:val="right"/>
              <w:rPr>
                <w:color w:val="000000"/>
                <w:sz w:val="20"/>
                <w:szCs w:val="20"/>
              </w:rPr>
            </w:pPr>
            <w:r w:rsidRPr="00A01E68">
              <w:rPr>
                <w:color w:val="000000"/>
                <w:sz w:val="20"/>
                <w:szCs w:val="20"/>
              </w:rPr>
              <w:t>-8.4</w:t>
            </w:r>
          </w:p>
        </w:tc>
        <w:tc>
          <w:tcPr>
            <w:tcW w:w="0" w:type="auto"/>
            <w:noWrap/>
            <w:hideMark/>
          </w:tcPr>
          <w:p w14:paraId="340D9CD9" w14:textId="77777777" w:rsidR="00A01E68" w:rsidRPr="00A01E68" w:rsidRDefault="00A01E68" w:rsidP="00A01E68">
            <w:pPr>
              <w:rPr>
                <w:color w:val="000000"/>
                <w:sz w:val="20"/>
                <w:szCs w:val="20"/>
              </w:rPr>
            </w:pPr>
            <w:r w:rsidRPr="00A01E68">
              <w:rPr>
                <w:color w:val="000000"/>
                <w:sz w:val="20"/>
                <w:szCs w:val="20"/>
              </w:rPr>
              <w:t>[-25.6 ; 12.9]</w:t>
            </w:r>
          </w:p>
        </w:tc>
        <w:tc>
          <w:tcPr>
            <w:tcW w:w="0" w:type="auto"/>
            <w:noWrap/>
            <w:hideMark/>
          </w:tcPr>
          <w:p w14:paraId="09470ECC" w14:textId="77777777" w:rsidR="00A01E68" w:rsidRPr="00A01E68" w:rsidRDefault="00A01E68" w:rsidP="001E1325">
            <w:pPr>
              <w:jc w:val="center"/>
              <w:rPr>
                <w:color w:val="000000"/>
                <w:sz w:val="20"/>
                <w:szCs w:val="20"/>
              </w:rPr>
            </w:pPr>
          </w:p>
        </w:tc>
        <w:tc>
          <w:tcPr>
            <w:tcW w:w="0" w:type="auto"/>
            <w:noWrap/>
            <w:hideMark/>
          </w:tcPr>
          <w:p w14:paraId="060F530C" w14:textId="522FFA54" w:rsidR="00A01E68" w:rsidRPr="00A01E68" w:rsidRDefault="00A01E68" w:rsidP="00A01E68">
            <w:pPr>
              <w:jc w:val="right"/>
              <w:rPr>
                <w:color w:val="000000"/>
                <w:sz w:val="20"/>
                <w:szCs w:val="20"/>
              </w:rPr>
            </w:pPr>
            <w:r w:rsidRPr="00A01E68">
              <w:rPr>
                <w:color w:val="000000"/>
                <w:sz w:val="20"/>
                <w:szCs w:val="20"/>
              </w:rPr>
              <w:t>11.3</w:t>
            </w:r>
          </w:p>
        </w:tc>
        <w:tc>
          <w:tcPr>
            <w:tcW w:w="0" w:type="auto"/>
            <w:noWrap/>
            <w:hideMark/>
          </w:tcPr>
          <w:p w14:paraId="14F1A9E9" w14:textId="77777777" w:rsidR="00A01E68" w:rsidRPr="00A01E68" w:rsidRDefault="00A01E68" w:rsidP="00A01E68">
            <w:pPr>
              <w:rPr>
                <w:color w:val="000000"/>
                <w:sz w:val="20"/>
                <w:szCs w:val="20"/>
              </w:rPr>
            </w:pPr>
            <w:r w:rsidRPr="00A01E68">
              <w:rPr>
                <w:color w:val="000000"/>
                <w:sz w:val="20"/>
                <w:szCs w:val="20"/>
              </w:rPr>
              <w:t>[-12.3 ; 41.3]</w:t>
            </w:r>
          </w:p>
        </w:tc>
        <w:tc>
          <w:tcPr>
            <w:tcW w:w="0" w:type="auto"/>
            <w:noWrap/>
            <w:hideMark/>
          </w:tcPr>
          <w:p w14:paraId="16100C1D" w14:textId="77777777" w:rsidR="00A01E68" w:rsidRPr="00A01E68" w:rsidRDefault="00A01E68" w:rsidP="001E1325">
            <w:pPr>
              <w:jc w:val="center"/>
              <w:rPr>
                <w:color w:val="000000"/>
                <w:sz w:val="20"/>
                <w:szCs w:val="20"/>
              </w:rPr>
            </w:pPr>
          </w:p>
        </w:tc>
        <w:tc>
          <w:tcPr>
            <w:tcW w:w="0" w:type="auto"/>
            <w:noWrap/>
            <w:hideMark/>
          </w:tcPr>
          <w:p w14:paraId="00AD7E6B" w14:textId="339FC9F2" w:rsidR="00A01E68" w:rsidRPr="00A01E68" w:rsidRDefault="00A01E68" w:rsidP="00A01E68">
            <w:pPr>
              <w:jc w:val="right"/>
              <w:rPr>
                <w:color w:val="000000"/>
                <w:sz w:val="20"/>
                <w:szCs w:val="20"/>
              </w:rPr>
            </w:pPr>
            <w:r w:rsidRPr="00A01E68">
              <w:rPr>
                <w:color w:val="000000"/>
                <w:sz w:val="20"/>
                <w:szCs w:val="20"/>
              </w:rPr>
              <w:t>19.7</w:t>
            </w:r>
          </w:p>
        </w:tc>
        <w:tc>
          <w:tcPr>
            <w:tcW w:w="1935" w:type="dxa"/>
            <w:noWrap/>
            <w:hideMark/>
          </w:tcPr>
          <w:p w14:paraId="1AD78619" w14:textId="77777777" w:rsidR="00A01E68" w:rsidRPr="00A01E68" w:rsidRDefault="00A01E68" w:rsidP="00A01E68">
            <w:pPr>
              <w:rPr>
                <w:color w:val="000000"/>
                <w:sz w:val="20"/>
                <w:szCs w:val="20"/>
              </w:rPr>
            </w:pPr>
            <w:r w:rsidRPr="00A01E68">
              <w:rPr>
                <w:color w:val="000000"/>
                <w:sz w:val="20"/>
                <w:szCs w:val="20"/>
              </w:rPr>
              <w:t>[-2.8 ; 47.5]</w:t>
            </w:r>
          </w:p>
        </w:tc>
      </w:tr>
      <w:tr w:rsidR="00A01E68" w:rsidRPr="00A01E68" w14:paraId="51326045" w14:textId="77777777" w:rsidTr="00A01E68">
        <w:trPr>
          <w:trHeight w:val="320"/>
        </w:trPr>
        <w:tc>
          <w:tcPr>
            <w:tcW w:w="0" w:type="auto"/>
            <w:noWrap/>
            <w:hideMark/>
          </w:tcPr>
          <w:p w14:paraId="7C3435A9" w14:textId="77777777" w:rsidR="00A01E68" w:rsidRPr="00A01E68" w:rsidRDefault="00A01E68">
            <w:pPr>
              <w:rPr>
                <w:color w:val="000000"/>
                <w:sz w:val="20"/>
                <w:szCs w:val="20"/>
              </w:rPr>
            </w:pPr>
            <w:r w:rsidRPr="00A01E68">
              <w:rPr>
                <w:color w:val="000000"/>
                <w:sz w:val="20"/>
                <w:szCs w:val="20"/>
              </w:rPr>
              <w:t xml:space="preserve">Makeup remover </w:t>
            </w:r>
          </w:p>
        </w:tc>
        <w:tc>
          <w:tcPr>
            <w:tcW w:w="0" w:type="auto"/>
            <w:noWrap/>
            <w:hideMark/>
          </w:tcPr>
          <w:p w14:paraId="79FB86F5" w14:textId="3D3D36E1" w:rsidR="00A01E68" w:rsidRPr="00A01E68" w:rsidRDefault="00A01E68" w:rsidP="00A01E68">
            <w:pPr>
              <w:jc w:val="right"/>
              <w:rPr>
                <w:color w:val="000000"/>
                <w:sz w:val="20"/>
                <w:szCs w:val="20"/>
              </w:rPr>
            </w:pPr>
            <w:r w:rsidRPr="00A01E68">
              <w:rPr>
                <w:color w:val="000000"/>
                <w:sz w:val="20"/>
                <w:szCs w:val="20"/>
              </w:rPr>
              <w:t>6.3</w:t>
            </w:r>
          </w:p>
        </w:tc>
        <w:tc>
          <w:tcPr>
            <w:tcW w:w="0" w:type="auto"/>
            <w:noWrap/>
            <w:hideMark/>
          </w:tcPr>
          <w:p w14:paraId="41755ADE" w14:textId="77777777" w:rsidR="00A01E68" w:rsidRPr="00A01E68" w:rsidRDefault="00A01E68" w:rsidP="00A01E68">
            <w:pPr>
              <w:rPr>
                <w:color w:val="000000"/>
                <w:sz w:val="20"/>
                <w:szCs w:val="20"/>
              </w:rPr>
            </w:pPr>
            <w:r w:rsidRPr="00A01E68">
              <w:rPr>
                <w:color w:val="000000"/>
                <w:sz w:val="20"/>
                <w:szCs w:val="20"/>
              </w:rPr>
              <w:t>[-23.1 ; 46.9]</w:t>
            </w:r>
          </w:p>
        </w:tc>
        <w:tc>
          <w:tcPr>
            <w:tcW w:w="0" w:type="auto"/>
            <w:noWrap/>
            <w:hideMark/>
          </w:tcPr>
          <w:p w14:paraId="4E2BC5D9" w14:textId="77777777" w:rsidR="00A01E68" w:rsidRPr="00A01E68" w:rsidRDefault="00A01E68" w:rsidP="001E1325">
            <w:pPr>
              <w:jc w:val="center"/>
              <w:rPr>
                <w:color w:val="000000"/>
                <w:sz w:val="20"/>
                <w:szCs w:val="20"/>
              </w:rPr>
            </w:pPr>
          </w:p>
        </w:tc>
        <w:tc>
          <w:tcPr>
            <w:tcW w:w="0" w:type="auto"/>
            <w:noWrap/>
            <w:hideMark/>
          </w:tcPr>
          <w:p w14:paraId="0051EF73" w14:textId="75DCE2C9" w:rsidR="00A01E68" w:rsidRPr="00A01E68" w:rsidRDefault="00A01E68" w:rsidP="00A01E68">
            <w:pPr>
              <w:jc w:val="right"/>
              <w:rPr>
                <w:color w:val="000000"/>
                <w:sz w:val="20"/>
                <w:szCs w:val="20"/>
              </w:rPr>
            </w:pPr>
            <w:r w:rsidRPr="00A01E68">
              <w:rPr>
                <w:color w:val="000000"/>
                <w:sz w:val="20"/>
                <w:szCs w:val="20"/>
              </w:rPr>
              <w:t>16.2</w:t>
            </w:r>
          </w:p>
        </w:tc>
        <w:tc>
          <w:tcPr>
            <w:tcW w:w="0" w:type="auto"/>
            <w:noWrap/>
            <w:hideMark/>
          </w:tcPr>
          <w:p w14:paraId="625BCB8B" w14:textId="77777777" w:rsidR="00A01E68" w:rsidRPr="00A01E68" w:rsidRDefault="00A01E68" w:rsidP="00A01E68">
            <w:pPr>
              <w:rPr>
                <w:color w:val="000000"/>
                <w:sz w:val="20"/>
                <w:szCs w:val="20"/>
              </w:rPr>
            </w:pPr>
            <w:r w:rsidRPr="00A01E68">
              <w:rPr>
                <w:color w:val="000000"/>
                <w:sz w:val="20"/>
                <w:szCs w:val="20"/>
              </w:rPr>
              <w:t>[-11.0 ; 51.7]</w:t>
            </w:r>
          </w:p>
        </w:tc>
        <w:tc>
          <w:tcPr>
            <w:tcW w:w="0" w:type="auto"/>
            <w:noWrap/>
            <w:hideMark/>
          </w:tcPr>
          <w:p w14:paraId="769C793F" w14:textId="77777777" w:rsidR="00A01E68" w:rsidRPr="00A01E68" w:rsidRDefault="00A01E68" w:rsidP="001E1325">
            <w:pPr>
              <w:jc w:val="center"/>
              <w:rPr>
                <w:color w:val="000000"/>
                <w:sz w:val="20"/>
                <w:szCs w:val="20"/>
              </w:rPr>
            </w:pPr>
          </w:p>
        </w:tc>
        <w:tc>
          <w:tcPr>
            <w:tcW w:w="0" w:type="auto"/>
            <w:noWrap/>
            <w:hideMark/>
          </w:tcPr>
          <w:p w14:paraId="6BE467BC" w14:textId="1B9591F9" w:rsidR="00A01E68" w:rsidRPr="00A01E68" w:rsidRDefault="00A01E68" w:rsidP="00A01E68">
            <w:pPr>
              <w:jc w:val="right"/>
              <w:rPr>
                <w:color w:val="000000"/>
                <w:sz w:val="20"/>
                <w:szCs w:val="20"/>
              </w:rPr>
            </w:pPr>
            <w:r w:rsidRPr="00A01E68">
              <w:rPr>
                <w:color w:val="000000"/>
                <w:sz w:val="20"/>
                <w:szCs w:val="20"/>
              </w:rPr>
              <w:t>15.9</w:t>
            </w:r>
          </w:p>
        </w:tc>
        <w:tc>
          <w:tcPr>
            <w:tcW w:w="1935" w:type="dxa"/>
            <w:noWrap/>
            <w:hideMark/>
          </w:tcPr>
          <w:p w14:paraId="346C8F42" w14:textId="77777777" w:rsidR="00A01E68" w:rsidRPr="00A01E68" w:rsidRDefault="00A01E68" w:rsidP="00A01E68">
            <w:pPr>
              <w:rPr>
                <w:color w:val="000000"/>
                <w:sz w:val="20"/>
                <w:szCs w:val="20"/>
              </w:rPr>
            </w:pPr>
            <w:r w:rsidRPr="00A01E68">
              <w:rPr>
                <w:color w:val="000000"/>
                <w:sz w:val="20"/>
                <w:szCs w:val="20"/>
              </w:rPr>
              <w:t>[-7.3 ; 44.8]</w:t>
            </w:r>
          </w:p>
        </w:tc>
      </w:tr>
      <w:tr w:rsidR="00A01E68" w:rsidRPr="00A01E68" w14:paraId="0E88C768" w14:textId="77777777" w:rsidTr="00A01E68">
        <w:trPr>
          <w:trHeight w:val="320"/>
        </w:trPr>
        <w:tc>
          <w:tcPr>
            <w:tcW w:w="0" w:type="auto"/>
            <w:noWrap/>
            <w:hideMark/>
          </w:tcPr>
          <w:p w14:paraId="14A424B1" w14:textId="77777777" w:rsidR="00A01E68" w:rsidRPr="00A01E68" w:rsidRDefault="00A01E68">
            <w:pPr>
              <w:rPr>
                <w:color w:val="000000"/>
                <w:sz w:val="20"/>
                <w:szCs w:val="20"/>
              </w:rPr>
            </w:pPr>
            <w:r w:rsidRPr="00A01E68">
              <w:rPr>
                <w:color w:val="000000"/>
                <w:sz w:val="20"/>
                <w:szCs w:val="20"/>
              </w:rPr>
              <w:t xml:space="preserve">Mascara </w:t>
            </w:r>
          </w:p>
        </w:tc>
        <w:tc>
          <w:tcPr>
            <w:tcW w:w="0" w:type="auto"/>
            <w:noWrap/>
            <w:hideMark/>
          </w:tcPr>
          <w:p w14:paraId="782043CF" w14:textId="2FBC0ACB" w:rsidR="00A01E68" w:rsidRPr="00A01E68" w:rsidRDefault="00A01E68" w:rsidP="00A01E68">
            <w:pPr>
              <w:jc w:val="right"/>
              <w:rPr>
                <w:color w:val="000000"/>
                <w:sz w:val="20"/>
                <w:szCs w:val="20"/>
              </w:rPr>
            </w:pPr>
            <w:r w:rsidRPr="00A01E68">
              <w:rPr>
                <w:color w:val="000000"/>
                <w:sz w:val="20"/>
                <w:szCs w:val="20"/>
              </w:rPr>
              <w:t>-14.0</w:t>
            </w:r>
          </w:p>
        </w:tc>
        <w:tc>
          <w:tcPr>
            <w:tcW w:w="0" w:type="auto"/>
            <w:noWrap/>
            <w:hideMark/>
          </w:tcPr>
          <w:p w14:paraId="08D64E2B" w14:textId="77777777" w:rsidR="00A01E68" w:rsidRPr="00A01E68" w:rsidRDefault="00A01E68" w:rsidP="00A01E68">
            <w:pPr>
              <w:rPr>
                <w:color w:val="000000"/>
                <w:sz w:val="20"/>
                <w:szCs w:val="20"/>
              </w:rPr>
            </w:pPr>
            <w:r w:rsidRPr="00A01E68">
              <w:rPr>
                <w:color w:val="000000"/>
                <w:sz w:val="20"/>
                <w:szCs w:val="20"/>
              </w:rPr>
              <w:t>[-30.5 ; 6.4]</w:t>
            </w:r>
          </w:p>
        </w:tc>
        <w:tc>
          <w:tcPr>
            <w:tcW w:w="0" w:type="auto"/>
            <w:noWrap/>
            <w:hideMark/>
          </w:tcPr>
          <w:p w14:paraId="208185BD" w14:textId="77777777" w:rsidR="00A01E68" w:rsidRPr="00A01E68" w:rsidRDefault="00A01E68" w:rsidP="001E1325">
            <w:pPr>
              <w:jc w:val="center"/>
              <w:rPr>
                <w:color w:val="000000"/>
                <w:sz w:val="20"/>
                <w:szCs w:val="20"/>
              </w:rPr>
            </w:pPr>
          </w:p>
        </w:tc>
        <w:tc>
          <w:tcPr>
            <w:tcW w:w="0" w:type="auto"/>
            <w:noWrap/>
            <w:hideMark/>
          </w:tcPr>
          <w:p w14:paraId="23F46D64" w14:textId="2A2D9685" w:rsidR="00A01E68" w:rsidRPr="00A01E68" w:rsidRDefault="00A01E68" w:rsidP="00A01E68">
            <w:pPr>
              <w:jc w:val="right"/>
              <w:rPr>
                <w:color w:val="000000"/>
                <w:sz w:val="20"/>
                <w:szCs w:val="20"/>
              </w:rPr>
            </w:pPr>
            <w:r w:rsidRPr="00A01E68">
              <w:rPr>
                <w:color w:val="000000"/>
                <w:sz w:val="20"/>
                <w:szCs w:val="20"/>
              </w:rPr>
              <w:t>-6.7</w:t>
            </w:r>
          </w:p>
        </w:tc>
        <w:tc>
          <w:tcPr>
            <w:tcW w:w="0" w:type="auto"/>
            <w:noWrap/>
            <w:hideMark/>
          </w:tcPr>
          <w:p w14:paraId="731564F9" w14:textId="77777777" w:rsidR="00A01E68" w:rsidRPr="00A01E68" w:rsidRDefault="00A01E68" w:rsidP="00A01E68">
            <w:pPr>
              <w:rPr>
                <w:color w:val="000000"/>
                <w:sz w:val="20"/>
                <w:szCs w:val="20"/>
              </w:rPr>
            </w:pPr>
            <w:r w:rsidRPr="00A01E68">
              <w:rPr>
                <w:color w:val="000000"/>
                <w:sz w:val="20"/>
                <w:szCs w:val="20"/>
              </w:rPr>
              <w:t>[-28.5 ; 21.7]</w:t>
            </w:r>
          </w:p>
        </w:tc>
        <w:tc>
          <w:tcPr>
            <w:tcW w:w="0" w:type="auto"/>
            <w:noWrap/>
            <w:hideMark/>
          </w:tcPr>
          <w:p w14:paraId="16CFA7E2" w14:textId="77777777" w:rsidR="00A01E68" w:rsidRPr="00A01E68" w:rsidRDefault="00A01E68" w:rsidP="001E1325">
            <w:pPr>
              <w:jc w:val="center"/>
              <w:rPr>
                <w:color w:val="000000"/>
                <w:sz w:val="20"/>
                <w:szCs w:val="20"/>
              </w:rPr>
            </w:pPr>
          </w:p>
        </w:tc>
        <w:tc>
          <w:tcPr>
            <w:tcW w:w="0" w:type="auto"/>
            <w:noWrap/>
            <w:hideMark/>
          </w:tcPr>
          <w:p w14:paraId="376853A8" w14:textId="000C828C" w:rsidR="00A01E68" w:rsidRPr="00A01E68" w:rsidRDefault="00A01E68" w:rsidP="00A01E68">
            <w:pPr>
              <w:jc w:val="right"/>
              <w:rPr>
                <w:color w:val="000000"/>
                <w:sz w:val="20"/>
                <w:szCs w:val="20"/>
              </w:rPr>
            </w:pPr>
            <w:r w:rsidRPr="00A01E68">
              <w:rPr>
                <w:color w:val="000000"/>
                <w:sz w:val="20"/>
                <w:szCs w:val="20"/>
              </w:rPr>
              <w:t>10.6</w:t>
            </w:r>
          </w:p>
        </w:tc>
        <w:tc>
          <w:tcPr>
            <w:tcW w:w="1935" w:type="dxa"/>
            <w:noWrap/>
            <w:hideMark/>
          </w:tcPr>
          <w:p w14:paraId="385E239B" w14:textId="77777777" w:rsidR="00A01E68" w:rsidRPr="00A01E68" w:rsidRDefault="00A01E68" w:rsidP="00A01E68">
            <w:pPr>
              <w:rPr>
                <w:color w:val="000000"/>
                <w:sz w:val="20"/>
                <w:szCs w:val="20"/>
              </w:rPr>
            </w:pPr>
            <w:r w:rsidRPr="00A01E68">
              <w:rPr>
                <w:color w:val="000000"/>
                <w:sz w:val="20"/>
                <w:szCs w:val="20"/>
              </w:rPr>
              <w:t>[-11.5 ; 38.3]</w:t>
            </w:r>
          </w:p>
        </w:tc>
      </w:tr>
      <w:tr w:rsidR="00A01E68" w:rsidRPr="00A01E68" w14:paraId="1EBE97C8" w14:textId="77777777" w:rsidTr="00A01E68">
        <w:trPr>
          <w:trHeight w:val="320"/>
        </w:trPr>
        <w:tc>
          <w:tcPr>
            <w:tcW w:w="0" w:type="auto"/>
            <w:noWrap/>
            <w:hideMark/>
          </w:tcPr>
          <w:p w14:paraId="305688F2" w14:textId="77777777" w:rsidR="00A01E68" w:rsidRPr="00A01E68" w:rsidRDefault="00A01E68">
            <w:pPr>
              <w:rPr>
                <w:color w:val="000000"/>
                <w:sz w:val="20"/>
                <w:szCs w:val="20"/>
              </w:rPr>
            </w:pPr>
            <w:r w:rsidRPr="00A01E68">
              <w:rPr>
                <w:color w:val="000000"/>
                <w:sz w:val="20"/>
                <w:szCs w:val="20"/>
              </w:rPr>
              <w:t xml:space="preserve">Foundation </w:t>
            </w:r>
          </w:p>
        </w:tc>
        <w:tc>
          <w:tcPr>
            <w:tcW w:w="0" w:type="auto"/>
            <w:noWrap/>
            <w:hideMark/>
          </w:tcPr>
          <w:p w14:paraId="02D06D2E" w14:textId="3AF5D168" w:rsidR="00A01E68" w:rsidRPr="00A01E68" w:rsidRDefault="00A01E68" w:rsidP="00A01E68">
            <w:pPr>
              <w:jc w:val="right"/>
              <w:rPr>
                <w:color w:val="000000"/>
                <w:sz w:val="20"/>
                <w:szCs w:val="20"/>
              </w:rPr>
            </w:pPr>
            <w:r w:rsidRPr="00A01E68">
              <w:rPr>
                <w:color w:val="000000"/>
                <w:sz w:val="20"/>
                <w:szCs w:val="20"/>
              </w:rPr>
              <w:t>-14.1</w:t>
            </w:r>
          </w:p>
        </w:tc>
        <w:tc>
          <w:tcPr>
            <w:tcW w:w="0" w:type="auto"/>
            <w:noWrap/>
            <w:hideMark/>
          </w:tcPr>
          <w:p w14:paraId="10F93935" w14:textId="77777777" w:rsidR="00A01E68" w:rsidRPr="00A01E68" w:rsidRDefault="00A01E68" w:rsidP="00A01E68">
            <w:pPr>
              <w:rPr>
                <w:color w:val="000000"/>
                <w:sz w:val="20"/>
                <w:szCs w:val="20"/>
              </w:rPr>
            </w:pPr>
            <w:r w:rsidRPr="00A01E68">
              <w:rPr>
                <w:color w:val="000000"/>
                <w:sz w:val="20"/>
                <w:szCs w:val="20"/>
              </w:rPr>
              <w:t>[-31.1 ; 7.2]</w:t>
            </w:r>
          </w:p>
        </w:tc>
        <w:tc>
          <w:tcPr>
            <w:tcW w:w="0" w:type="auto"/>
            <w:noWrap/>
            <w:hideMark/>
          </w:tcPr>
          <w:p w14:paraId="44146246" w14:textId="77777777" w:rsidR="00A01E68" w:rsidRPr="00A01E68" w:rsidRDefault="00A01E68" w:rsidP="001E1325">
            <w:pPr>
              <w:jc w:val="center"/>
              <w:rPr>
                <w:color w:val="000000"/>
                <w:sz w:val="20"/>
                <w:szCs w:val="20"/>
              </w:rPr>
            </w:pPr>
          </w:p>
        </w:tc>
        <w:tc>
          <w:tcPr>
            <w:tcW w:w="0" w:type="auto"/>
            <w:noWrap/>
            <w:hideMark/>
          </w:tcPr>
          <w:p w14:paraId="5D0AF4DD" w14:textId="6104DFA8" w:rsidR="00A01E68" w:rsidRPr="00A01E68" w:rsidRDefault="00A01E68" w:rsidP="00A01E68">
            <w:pPr>
              <w:jc w:val="right"/>
              <w:rPr>
                <w:color w:val="000000"/>
                <w:sz w:val="20"/>
                <w:szCs w:val="20"/>
              </w:rPr>
            </w:pPr>
            <w:r w:rsidRPr="00A01E68">
              <w:rPr>
                <w:color w:val="000000"/>
                <w:sz w:val="20"/>
                <w:szCs w:val="20"/>
              </w:rPr>
              <w:t>-7.9</w:t>
            </w:r>
          </w:p>
        </w:tc>
        <w:tc>
          <w:tcPr>
            <w:tcW w:w="0" w:type="auto"/>
            <w:noWrap/>
            <w:hideMark/>
          </w:tcPr>
          <w:p w14:paraId="0860AF89" w14:textId="77777777" w:rsidR="00A01E68" w:rsidRPr="00A01E68" w:rsidRDefault="00A01E68" w:rsidP="00A01E68">
            <w:pPr>
              <w:rPr>
                <w:color w:val="000000"/>
                <w:sz w:val="20"/>
                <w:szCs w:val="20"/>
              </w:rPr>
            </w:pPr>
            <w:r w:rsidRPr="00A01E68">
              <w:rPr>
                <w:color w:val="000000"/>
                <w:sz w:val="20"/>
                <w:szCs w:val="20"/>
              </w:rPr>
              <w:t>[-29.8 ; 21.0]</w:t>
            </w:r>
          </w:p>
        </w:tc>
        <w:tc>
          <w:tcPr>
            <w:tcW w:w="0" w:type="auto"/>
            <w:noWrap/>
            <w:hideMark/>
          </w:tcPr>
          <w:p w14:paraId="003AC7CE" w14:textId="77777777" w:rsidR="00A01E68" w:rsidRPr="00A01E68" w:rsidRDefault="00A01E68" w:rsidP="001E1325">
            <w:pPr>
              <w:jc w:val="center"/>
              <w:rPr>
                <w:color w:val="000000"/>
                <w:sz w:val="20"/>
                <w:szCs w:val="20"/>
              </w:rPr>
            </w:pPr>
          </w:p>
        </w:tc>
        <w:tc>
          <w:tcPr>
            <w:tcW w:w="0" w:type="auto"/>
            <w:noWrap/>
            <w:hideMark/>
          </w:tcPr>
          <w:p w14:paraId="6A0FE3AE" w14:textId="47F8CC67" w:rsidR="00A01E68" w:rsidRPr="00A01E68" w:rsidRDefault="00A01E68" w:rsidP="00A01E68">
            <w:pPr>
              <w:jc w:val="right"/>
              <w:rPr>
                <w:color w:val="000000"/>
                <w:sz w:val="20"/>
                <w:szCs w:val="20"/>
              </w:rPr>
            </w:pPr>
            <w:r w:rsidRPr="00A01E68">
              <w:rPr>
                <w:color w:val="000000"/>
                <w:sz w:val="20"/>
                <w:szCs w:val="20"/>
              </w:rPr>
              <w:t>6.9</w:t>
            </w:r>
          </w:p>
        </w:tc>
        <w:tc>
          <w:tcPr>
            <w:tcW w:w="1935" w:type="dxa"/>
            <w:noWrap/>
            <w:hideMark/>
          </w:tcPr>
          <w:p w14:paraId="7E9E6CBD" w14:textId="77777777" w:rsidR="00A01E68" w:rsidRPr="00A01E68" w:rsidRDefault="00A01E68" w:rsidP="00A01E68">
            <w:pPr>
              <w:rPr>
                <w:color w:val="000000"/>
                <w:sz w:val="20"/>
                <w:szCs w:val="20"/>
              </w:rPr>
            </w:pPr>
            <w:r w:rsidRPr="00A01E68">
              <w:rPr>
                <w:color w:val="000000"/>
                <w:sz w:val="20"/>
                <w:szCs w:val="20"/>
              </w:rPr>
              <w:t>[-15.6 ; 35.4]</w:t>
            </w:r>
          </w:p>
        </w:tc>
      </w:tr>
      <w:tr w:rsidR="00A01E68" w:rsidRPr="00A01E68" w14:paraId="7CA3956A" w14:textId="77777777" w:rsidTr="00A01E68">
        <w:trPr>
          <w:trHeight w:val="320"/>
        </w:trPr>
        <w:tc>
          <w:tcPr>
            <w:tcW w:w="0" w:type="auto"/>
            <w:noWrap/>
            <w:hideMark/>
          </w:tcPr>
          <w:p w14:paraId="10D196B8" w14:textId="77777777" w:rsidR="00A01E68" w:rsidRPr="00A01E68" w:rsidRDefault="00A01E68">
            <w:pPr>
              <w:rPr>
                <w:color w:val="000000"/>
                <w:sz w:val="20"/>
                <w:szCs w:val="20"/>
              </w:rPr>
            </w:pPr>
            <w:r w:rsidRPr="00A01E68">
              <w:rPr>
                <w:color w:val="000000"/>
                <w:sz w:val="20"/>
                <w:szCs w:val="20"/>
              </w:rPr>
              <w:t xml:space="preserve">Bar soap </w:t>
            </w:r>
          </w:p>
        </w:tc>
        <w:tc>
          <w:tcPr>
            <w:tcW w:w="0" w:type="auto"/>
            <w:noWrap/>
            <w:hideMark/>
          </w:tcPr>
          <w:p w14:paraId="538FDA1F" w14:textId="0A9AB880" w:rsidR="00A01E68" w:rsidRPr="00A01E68" w:rsidRDefault="00A01E68" w:rsidP="00A01E68">
            <w:pPr>
              <w:jc w:val="right"/>
              <w:rPr>
                <w:color w:val="000000"/>
                <w:sz w:val="20"/>
                <w:szCs w:val="20"/>
              </w:rPr>
            </w:pPr>
            <w:r w:rsidRPr="00A01E68">
              <w:rPr>
                <w:color w:val="000000"/>
                <w:sz w:val="20"/>
                <w:szCs w:val="20"/>
              </w:rPr>
              <w:t>-5.2</w:t>
            </w:r>
          </w:p>
        </w:tc>
        <w:tc>
          <w:tcPr>
            <w:tcW w:w="0" w:type="auto"/>
            <w:noWrap/>
            <w:hideMark/>
          </w:tcPr>
          <w:p w14:paraId="50AFC9D4" w14:textId="77777777" w:rsidR="00A01E68" w:rsidRPr="00A01E68" w:rsidRDefault="00A01E68" w:rsidP="00A01E68">
            <w:pPr>
              <w:rPr>
                <w:color w:val="000000"/>
                <w:sz w:val="20"/>
                <w:szCs w:val="20"/>
              </w:rPr>
            </w:pPr>
            <w:r w:rsidRPr="00A01E68">
              <w:rPr>
                <w:color w:val="000000"/>
                <w:sz w:val="20"/>
                <w:szCs w:val="20"/>
              </w:rPr>
              <w:t>[-26.5 ; 22.4]</w:t>
            </w:r>
          </w:p>
        </w:tc>
        <w:tc>
          <w:tcPr>
            <w:tcW w:w="0" w:type="auto"/>
            <w:noWrap/>
            <w:hideMark/>
          </w:tcPr>
          <w:p w14:paraId="02DE9972" w14:textId="77777777" w:rsidR="00A01E68" w:rsidRPr="00A01E68" w:rsidRDefault="00A01E68" w:rsidP="001E1325">
            <w:pPr>
              <w:jc w:val="center"/>
              <w:rPr>
                <w:color w:val="000000"/>
                <w:sz w:val="20"/>
                <w:szCs w:val="20"/>
              </w:rPr>
            </w:pPr>
          </w:p>
        </w:tc>
        <w:tc>
          <w:tcPr>
            <w:tcW w:w="0" w:type="auto"/>
            <w:noWrap/>
            <w:hideMark/>
          </w:tcPr>
          <w:p w14:paraId="30B14C35" w14:textId="056B89E9" w:rsidR="00A01E68" w:rsidRPr="00A01E68" w:rsidRDefault="00A01E68" w:rsidP="00A01E68">
            <w:pPr>
              <w:jc w:val="right"/>
              <w:rPr>
                <w:color w:val="000000"/>
                <w:sz w:val="20"/>
                <w:szCs w:val="20"/>
              </w:rPr>
            </w:pPr>
            <w:r w:rsidRPr="00A01E68">
              <w:rPr>
                <w:color w:val="000000"/>
                <w:sz w:val="20"/>
                <w:szCs w:val="20"/>
              </w:rPr>
              <w:t>3.3</w:t>
            </w:r>
          </w:p>
        </w:tc>
        <w:tc>
          <w:tcPr>
            <w:tcW w:w="0" w:type="auto"/>
            <w:noWrap/>
            <w:hideMark/>
          </w:tcPr>
          <w:p w14:paraId="1CC56407" w14:textId="77777777" w:rsidR="00A01E68" w:rsidRPr="00A01E68" w:rsidRDefault="00A01E68" w:rsidP="00A01E68">
            <w:pPr>
              <w:rPr>
                <w:color w:val="000000"/>
                <w:sz w:val="20"/>
                <w:szCs w:val="20"/>
              </w:rPr>
            </w:pPr>
            <w:r w:rsidRPr="00A01E68">
              <w:rPr>
                <w:color w:val="000000"/>
                <w:sz w:val="20"/>
                <w:szCs w:val="20"/>
              </w:rPr>
              <w:t>[-22.4 ; 37.3]</w:t>
            </w:r>
          </w:p>
        </w:tc>
        <w:tc>
          <w:tcPr>
            <w:tcW w:w="0" w:type="auto"/>
            <w:noWrap/>
            <w:hideMark/>
          </w:tcPr>
          <w:p w14:paraId="5B9B11B2" w14:textId="77777777" w:rsidR="00A01E68" w:rsidRPr="00A01E68" w:rsidRDefault="00A01E68" w:rsidP="001E1325">
            <w:pPr>
              <w:jc w:val="center"/>
              <w:rPr>
                <w:color w:val="000000"/>
                <w:sz w:val="20"/>
                <w:szCs w:val="20"/>
              </w:rPr>
            </w:pPr>
          </w:p>
        </w:tc>
        <w:tc>
          <w:tcPr>
            <w:tcW w:w="0" w:type="auto"/>
            <w:noWrap/>
            <w:hideMark/>
          </w:tcPr>
          <w:p w14:paraId="6702B97F" w14:textId="6B25D9C2" w:rsidR="00A01E68" w:rsidRPr="00A01E68" w:rsidRDefault="00A01E68" w:rsidP="00A01E68">
            <w:pPr>
              <w:jc w:val="right"/>
              <w:rPr>
                <w:color w:val="000000"/>
                <w:sz w:val="20"/>
                <w:szCs w:val="20"/>
              </w:rPr>
            </w:pPr>
            <w:r w:rsidRPr="00A01E68">
              <w:rPr>
                <w:color w:val="000000"/>
                <w:sz w:val="20"/>
                <w:szCs w:val="20"/>
              </w:rPr>
              <w:t>22.4</w:t>
            </w:r>
          </w:p>
        </w:tc>
        <w:tc>
          <w:tcPr>
            <w:tcW w:w="1935" w:type="dxa"/>
            <w:noWrap/>
            <w:hideMark/>
          </w:tcPr>
          <w:p w14:paraId="6E932330" w14:textId="77777777" w:rsidR="00A01E68" w:rsidRPr="00A01E68" w:rsidRDefault="00A01E68" w:rsidP="00A01E68">
            <w:pPr>
              <w:rPr>
                <w:color w:val="000000"/>
                <w:sz w:val="20"/>
                <w:szCs w:val="20"/>
              </w:rPr>
            </w:pPr>
            <w:r w:rsidRPr="00A01E68">
              <w:rPr>
                <w:color w:val="000000"/>
                <w:sz w:val="20"/>
                <w:szCs w:val="20"/>
              </w:rPr>
              <w:t>[-3.2 ; 54.9]</w:t>
            </w:r>
          </w:p>
        </w:tc>
      </w:tr>
      <w:tr w:rsidR="00A01E68" w:rsidRPr="00A01E68" w14:paraId="0E6CC25C" w14:textId="77777777" w:rsidTr="00A01E68">
        <w:trPr>
          <w:trHeight w:val="320"/>
        </w:trPr>
        <w:tc>
          <w:tcPr>
            <w:tcW w:w="0" w:type="auto"/>
            <w:noWrap/>
            <w:hideMark/>
          </w:tcPr>
          <w:p w14:paraId="2AA7EF68" w14:textId="77777777" w:rsidR="00A01E68" w:rsidRPr="00A01E68" w:rsidRDefault="00A01E68">
            <w:pPr>
              <w:rPr>
                <w:color w:val="000000"/>
                <w:sz w:val="20"/>
                <w:szCs w:val="20"/>
              </w:rPr>
            </w:pPr>
            <w:r w:rsidRPr="00A01E68">
              <w:rPr>
                <w:color w:val="000000"/>
                <w:sz w:val="20"/>
                <w:szCs w:val="20"/>
              </w:rPr>
              <w:t xml:space="preserve">Shower gel </w:t>
            </w:r>
          </w:p>
        </w:tc>
        <w:tc>
          <w:tcPr>
            <w:tcW w:w="0" w:type="auto"/>
            <w:noWrap/>
            <w:hideMark/>
          </w:tcPr>
          <w:p w14:paraId="079831D7" w14:textId="2C9B42EA" w:rsidR="00A01E68" w:rsidRPr="00A01E68" w:rsidRDefault="00A01E68" w:rsidP="00A01E68">
            <w:pPr>
              <w:jc w:val="right"/>
              <w:rPr>
                <w:color w:val="000000"/>
                <w:sz w:val="20"/>
                <w:szCs w:val="20"/>
              </w:rPr>
            </w:pPr>
            <w:r w:rsidRPr="00A01E68">
              <w:rPr>
                <w:color w:val="000000"/>
                <w:sz w:val="20"/>
                <w:szCs w:val="20"/>
              </w:rPr>
              <w:t>-9.7</w:t>
            </w:r>
          </w:p>
        </w:tc>
        <w:tc>
          <w:tcPr>
            <w:tcW w:w="0" w:type="auto"/>
            <w:noWrap/>
            <w:hideMark/>
          </w:tcPr>
          <w:p w14:paraId="74BCBC66" w14:textId="77777777" w:rsidR="00A01E68" w:rsidRPr="00A01E68" w:rsidRDefault="00A01E68" w:rsidP="00A01E68">
            <w:pPr>
              <w:rPr>
                <w:color w:val="000000"/>
                <w:sz w:val="20"/>
                <w:szCs w:val="20"/>
              </w:rPr>
            </w:pPr>
            <w:r w:rsidRPr="00A01E68">
              <w:rPr>
                <w:color w:val="000000"/>
                <w:sz w:val="20"/>
                <w:szCs w:val="20"/>
              </w:rPr>
              <w:t>[-28.6 ; 14.3]</w:t>
            </w:r>
          </w:p>
        </w:tc>
        <w:tc>
          <w:tcPr>
            <w:tcW w:w="0" w:type="auto"/>
            <w:noWrap/>
            <w:hideMark/>
          </w:tcPr>
          <w:p w14:paraId="07949735" w14:textId="77777777" w:rsidR="00A01E68" w:rsidRPr="00A01E68" w:rsidRDefault="00A01E68" w:rsidP="001E1325">
            <w:pPr>
              <w:jc w:val="center"/>
              <w:rPr>
                <w:color w:val="000000"/>
                <w:sz w:val="20"/>
                <w:szCs w:val="20"/>
              </w:rPr>
            </w:pPr>
          </w:p>
        </w:tc>
        <w:tc>
          <w:tcPr>
            <w:tcW w:w="0" w:type="auto"/>
            <w:noWrap/>
            <w:hideMark/>
          </w:tcPr>
          <w:p w14:paraId="6A79935C" w14:textId="7909ABFF" w:rsidR="00A01E68" w:rsidRPr="00A01E68" w:rsidRDefault="00A01E68" w:rsidP="00A01E68">
            <w:pPr>
              <w:jc w:val="right"/>
              <w:rPr>
                <w:color w:val="000000"/>
                <w:sz w:val="20"/>
                <w:szCs w:val="20"/>
              </w:rPr>
            </w:pPr>
            <w:r w:rsidRPr="00A01E68">
              <w:rPr>
                <w:color w:val="000000"/>
                <w:sz w:val="20"/>
                <w:szCs w:val="20"/>
              </w:rPr>
              <w:t>4.9</w:t>
            </w:r>
          </w:p>
        </w:tc>
        <w:tc>
          <w:tcPr>
            <w:tcW w:w="0" w:type="auto"/>
            <w:noWrap/>
            <w:hideMark/>
          </w:tcPr>
          <w:p w14:paraId="551718B9" w14:textId="77777777" w:rsidR="00A01E68" w:rsidRPr="00A01E68" w:rsidRDefault="00A01E68" w:rsidP="00A01E68">
            <w:pPr>
              <w:rPr>
                <w:color w:val="000000"/>
                <w:sz w:val="20"/>
                <w:szCs w:val="20"/>
              </w:rPr>
            </w:pPr>
            <w:r w:rsidRPr="00A01E68">
              <w:rPr>
                <w:color w:val="000000"/>
                <w:sz w:val="20"/>
                <w:szCs w:val="20"/>
              </w:rPr>
              <w:t>[-23.5 ; 43.9]</w:t>
            </w:r>
          </w:p>
        </w:tc>
        <w:tc>
          <w:tcPr>
            <w:tcW w:w="0" w:type="auto"/>
            <w:noWrap/>
            <w:hideMark/>
          </w:tcPr>
          <w:p w14:paraId="721C450D" w14:textId="77777777" w:rsidR="00A01E68" w:rsidRPr="00A01E68" w:rsidRDefault="00A01E68" w:rsidP="001E1325">
            <w:pPr>
              <w:jc w:val="center"/>
              <w:rPr>
                <w:color w:val="000000"/>
                <w:sz w:val="20"/>
                <w:szCs w:val="20"/>
              </w:rPr>
            </w:pPr>
          </w:p>
        </w:tc>
        <w:tc>
          <w:tcPr>
            <w:tcW w:w="0" w:type="auto"/>
            <w:noWrap/>
            <w:hideMark/>
          </w:tcPr>
          <w:p w14:paraId="4191E761" w14:textId="568B1779" w:rsidR="00A01E68" w:rsidRPr="00A01E68" w:rsidRDefault="00A01E68" w:rsidP="00A01E68">
            <w:pPr>
              <w:jc w:val="right"/>
              <w:rPr>
                <w:color w:val="000000"/>
                <w:sz w:val="20"/>
                <w:szCs w:val="20"/>
              </w:rPr>
            </w:pPr>
            <w:r w:rsidRPr="00A01E68">
              <w:rPr>
                <w:color w:val="000000"/>
                <w:sz w:val="20"/>
                <w:szCs w:val="20"/>
              </w:rPr>
              <w:t>-0.1</w:t>
            </w:r>
          </w:p>
        </w:tc>
        <w:tc>
          <w:tcPr>
            <w:tcW w:w="1935" w:type="dxa"/>
            <w:noWrap/>
            <w:hideMark/>
          </w:tcPr>
          <w:p w14:paraId="15663E32" w14:textId="77777777" w:rsidR="00A01E68" w:rsidRPr="00A01E68" w:rsidRDefault="00A01E68" w:rsidP="00A01E68">
            <w:pPr>
              <w:rPr>
                <w:color w:val="000000"/>
                <w:sz w:val="20"/>
                <w:szCs w:val="20"/>
              </w:rPr>
            </w:pPr>
            <w:r w:rsidRPr="00A01E68">
              <w:rPr>
                <w:color w:val="000000"/>
                <w:sz w:val="20"/>
                <w:szCs w:val="20"/>
              </w:rPr>
              <w:t>[-20.6 ; 25.8]</w:t>
            </w:r>
          </w:p>
        </w:tc>
      </w:tr>
      <w:tr w:rsidR="00A01E68" w:rsidRPr="00A01E68" w14:paraId="64E1F32C" w14:textId="77777777" w:rsidTr="00A01E68">
        <w:trPr>
          <w:trHeight w:val="320"/>
        </w:trPr>
        <w:tc>
          <w:tcPr>
            <w:tcW w:w="0" w:type="auto"/>
            <w:noWrap/>
            <w:hideMark/>
          </w:tcPr>
          <w:p w14:paraId="7D68EDC1" w14:textId="77777777" w:rsidR="00A01E68" w:rsidRPr="00A01E68" w:rsidRDefault="00A01E68">
            <w:pPr>
              <w:rPr>
                <w:color w:val="000000"/>
                <w:sz w:val="20"/>
                <w:szCs w:val="20"/>
              </w:rPr>
            </w:pPr>
            <w:r w:rsidRPr="00A01E68">
              <w:rPr>
                <w:color w:val="000000"/>
                <w:sz w:val="20"/>
                <w:szCs w:val="20"/>
              </w:rPr>
              <w:t>Shampoo</w:t>
            </w:r>
          </w:p>
        </w:tc>
        <w:tc>
          <w:tcPr>
            <w:tcW w:w="0" w:type="auto"/>
            <w:noWrap/>
            <w:hideMark/>
          </w:tcPr>
          <w:p w14:paraId="3D75F701" w14:textId="598E67EA" w:rsidR="00A01E68" w:rsidRPr="00A01E68" w:rsidRDefault="00A01E68" w:rsidP="00A01E68">
            <w:pPr>
              <w:jc w:val="right"/>
              <w:rPr>
                <w:color w:val="000000"/>
                <w:sz w:val="20"/>
                <w:szCs w:val="20"/>
              </w:rPr>
            </w:pPr>
            <w:r w:rsidRPr="00A01E68">
              <w:rPr>
                <w:color w:val="000000"/>
                <w:sz w:val="20"/>
                <w:szCs w:val="20"/>
              </w:rPr>
              <w:t>-3.8</w:t>
            </w:r>
          </w:p>
        </w:tc>
        <w:tc>
          <w:tcPr>
            <w:tcW w:w="0" w:type="auto"/>
            <w:noWrap/>
            <w:hideMark/>
          </w:tcPr>
          <w:p w14:paraId="7191BECC" w14:textId="77777777" w:rsidR="00A01E68" w:rsidRPr="00A01E68" w:rsidRDefault="00A01E68" w:rsidP="00A01E68">
            <w:pPr>
              <w:rPr>
                <w:color w:val="000000"/>
                <w:sz w:val="20"/>
                <w:szCs w:val="20"/>
              </w:rPr>
            </w:pPr>
            <w:r w:rsidRPr="00A01E68">
              <w:rPr>
                <w:color w:val="000000"/>
                <w:sz w:val="20"/>
                <w:szCs w:val="20"/>
              </w:rPr>
              <w:t>[-24.8 ; 22.9]</w:t>
            </w:r>
          </w:p>
        </w:tc>
        <w:tc>
          <w:tcPr>
            <w:tcW w:w="0" w:type="auto"/>
            <w:noWrap/>
            <w:hideMark/>
          </w:tcPr>
          <w:p w14:paraId="7F51855A" w14:textId="77777777" w:rsidR="00A01E68" w:rsidRPr="00A01E68" w:rsidRDefault="00A01E68" w:rsidP="001E1325">
            <w:pPr>
              <w:jc w:val="center"/>
              <w:rPr>
                <w:color w:val="000000"/>
                <w:sz w:val="20"/>
                <w:szCs w:val="20"/>
              </w:rPr>
            </w:pPr>
          </w:p>
        </w:tc>
        <w:tc>
          <w:tcPr>
            <w:tcW w:w="0" w:type="auto"/>
            <w:noWrap/>
            <w:hideMark/>
          </w:tcPr>
          <w:p w14:paraId="7575C79A" w14:textId="6602A24B" w:rsidR="00A01E68" w:rsidRPr="00A01E68" w:rsidRDefault="00A01E68" w:rsidP="00A01E68">
            <w:pPr>
              <w:jc w:val="right"/>
              <w:rPr>
                <w:color w:val="000000"/>
                <w:sz w:val="20"/>
                <w:szCs w:val="20"/>
              </w:rPr>
            </w:pPr>
            <w:r w:rsidRPr="00A01E68">
              <w:rPr>
                <w:color w:val="000000"/>
                <w:sz w:val="20"/>
                <w:szCs w:val="20"/>
              </w:rPr>
              <w:t>-8.2</w:t>
            </w:r>
          </w:p>
        </w:tc>
        <w:tc>
          <w:tcPr>
            <w:tcW w:w="0" w:type="auto"/>
            <w:noWrap/>
            <w:hideMark/>
          </w:tcPr>
          <w:p w14:paraId="42774D2A" w14:textId="77777777" w:rsidR="00A01E68" w:rsidRPr="00A01E68" w:rsidRDefault="00A01E68" w:rsidP="00A01E68">
            <w:pPr>
              <w:rPr>
                <w:color w:val="000000"/>
                <w:sz w:val="20"/>
                <w:szCs w:val="20"/>
              </w:rPr>
            </w:pPr>
            <w:r w:rsidRPr="00A01E68">
              <w:rPr>
                <w:color w:val="000000"/>
                <w:sz w:val="20"/>
                <w:szCs w:val="20"/>
              </w:rPr>
              <w:t>[-30.7 ; 21.5]</w:t>
            </w:r>
          </w:p>
        </w:tc>
        <w:tc>
          <w:tcPr>
            <w:tcW w:w="0" w:type="auto"/>
            <w:noWrap/>
            <w:hideMark/>
          </w:tcPr>
          <w:p w14:paraId="75D82596" w14:textId="77777777" w:rsidR="00A01E68" w:rsidRPr="00A01E68" w:rsidRDefault="00A01E68" w:rsidP="001E1325">
            <w:pPr>
              <w:jc w:val="center"/>
              <w:rPr>
                <w:color w:val="000000"/>
                <w:sz w:val="20"/>
                <w:szCs w:val="20"/>
              </w:rPr>
            </w:pPr>
          </w:p>
        </w:tc>
        <w:tc>
          <w:tcPr>
            <w:tcW w:w="0" w:type="auto"/>
            <w:noWrap/>
            <w:hideMark/>
          </w:tcPr>
          <w:p w14:paraId="0026E9D3" w14:textId="7007D217" w:rsidR="00A01E68" w:rsidRPr="00A01E68" w:rsidRDefault="00A01E68" w:rsidP="00A01E68">
            <w:pPr>
              <w:jc w:val="right"/>
              <w:rPr>
                <w:color w:val="000000"/>
                <w:sz w:val="20"/>
                <w:szCs w:val="20"/>
              </w:rPr>
            </w:pPr>
            <w:r w:rsidRPr="00A01E68">
              <w:rPr>
                <w:color w:val="000000"/>
                <w:sz w:val="20"/>
                <w:szCs w:val="20"/>
              </w:rPr>
              <w:t>12.0</w:t>
            </w:r>
          </w:p>
        </w:tc>
        <w:tc>
          <w:tcPr>
            <w:tcW w:w="1935" w:type="dxa"/>
            <w:noWrap/>
            <w:hideMark/>
          </w:tcPr>
          <w:p w14:paraId="6FE500B7" w14:textId="77777777" w:rsidR="00A01E68" w:rsidRPr="00A01E68" w:rsidRDefault="00A01E68" w:rsidP="00A01E68">
            <w:pPr>
              <w:rPr>
                <w:color w:val="000000"/>
                <w:sz w:val="20"/>
                <w:szCs w:val="20"/>
              </w:rPr>
            </w:pPr>
            <w:r w:rsidRPr="00A01E68">
              <w:rPr>
                <w:color w:val="000000"/>
                <w:sz w:val="20"/>
                <w:szCs w:val="20"/>
              </w:rPr>
              <w:t>[-9.0 ; 37.8]</w:t>
            </w:r>
          </w:p>
        </w:tc>
      </w:tr>
      <w:tr w:rsidR="00A01E68" w:rsidRPr="00A01E68" w14:paraId="4A501FDA" w14:textId="77777777" w:rsidTr="00A01E68">
        <w:trPr>
          <w:trHeight w:val="320"/>
        </w:trPr>
        <w:tc>
          <w:tcPr>
            <w:tcW w:w="0" w:type="auto"/>
            <w:noWrap/>
            <w:hideMark/>
          </w:tcPr>
          <w:p w14:paraId="4B3AD85E" w14:textId="77777777" w:rsidR="00A01E68" w:rsidRPr="00A01E68" w:rsidRDefault="00A01E68">
            <w:pPr>
              <w:rPr>
                <w:color w:val="000000"/>
                <w:sz w:val="20"/>
                <w:szCs w:val="20"/>
              </w:rPr>
            </w:pPr>
            <w:r w:rsidRPr="00A01E68">
              <w:rPr>
                <w:color w:val="000000"/>
                <w:sz w:val="20"/>
                <w:szCs w:val="20"/>
              </w:rPr>
              <w:t>Body cream</w:t>
            </w:r>
          </w:p>
        </w:tc>
        <w:tc>
          <w:tcPr>
            <w:tcW w:w="0" w:type="auto"/>
            <w:noWrap/>
            <w:hideMark/>
          </w:tcPr>
          <w:p w14:paraId="2B8B71E1" w14:textId="48C8A7A1" w:rsidR="00A01E68" w:rsidRPr="00A01E68" w:rsidRDefault="00A01E68" w:rsidP="00A01E68">
            <w:pPr>
              <w:jc w:val="right"/>
              <w:rPr>
                <w:color w:val="000000"/>
                <w:sz w:val="20"/>
                <w:szCs w:val="20"/>
              </w:rPr>
            </w:pPr>
            <w:r w:rsidRPr="00A01E68">
              <w:rPr>
                <w:color w:val="000000"/>
                <w:sz w:val="20"/>
                <w:szCs w:val="20"/>
              </w:rPr>
              <w:t>-12.6</w:t>
            </w:r>
          </w:p>
        </w:tc>
        <w:tc>
          <w:tcPr>
            <w:tcW w:w="0" w:type="auto"/>
            <w:noWrap/>
            <w:hideMark/>
          </w:tcPr>
          <w:p w14:paraId="1F9C9583" w14:textId="77777777" w:rsidR="00A01E68" w:rsidRPr="00A01E68" w:rsidRDefault="00A01E68" w:rsidP="00A01E68">
            <w:pPr>
              <w:rPr>
                <w:color w:val="000000"/>
                <w:sz w:val="20"/>
                <w:szCs w:val="20"/>
              </w:rPr>
            </w:pPr>
            <w:r w:rsidRPr="00A01E68">
              <w:rPr>
                <w:color w:val="000000"/>
                <w:sz w:val="20"/>
                <w:szCs w:val="20"/>
              </w:rPr>
              <w:t>[-36.4 ; 20.1]</w:t>
            </w:r>
          </w:p>
        </w:tc>
        <w:tc>
          <w:tcPr>
            <w:tcW w:w="0" w:type="auto"/>
            <w:noWrap/>
            <w:hideMark/>
          </w:tcPr>
          <w:p w14:paraId="55209516" w14:textId="77777777" w:rsidR="00A01E68" w:rsidRPr="00A01E68" w:rsidRDefault="00A01E68" w:rsidP="001E1325">
            <w:pPr>
              <w:jc w:val="center"/>
              <w:rPr>
                <w:color w:val="000000"/>
                <w:sz w:val="20"/>
                <w:szCs w:val="20"/>
              </w:rPr>
            </w:pPr>
          </w:p>
        </w:tc>
        <w:tc>
          <w:tcPr>
            <w:tcW w:w="0" w:type="auto"/>
            <w:noWrap/>
            <w:hideMark/>
          </w:tcPr>
          <w:p w14:paraId="5E04464E" w14:textId="58A2405B" w:rsidR="00A01E68" w:rsidRPr="00A01E68" w:rsidRDefault="00A01E68" w:rsidP="00A01E68">
            <w:pPr>
              <w:jc w:val="right"/>
              <w:rPr>
                <w:color w:val="000000"/>
                <w:sz w:val="20"/>
                <w:szCs w:val="20"/>
              </w:rPr>
            </w:pPr>
            <w:r w:rsidRPr="00A01E68">
              <w:rPr>
                <w:color w:val="000000"/>
                <w:sz w:val="20"/>
                <w:szCs w:val="20"/>
              </w:rPr>
              <w:t>2.2</w:t>
            </w:r>
          </w:p>
        </w:tc>
        <w:tc>
          <w:tcPr>
            <w:tcW w:w="0" w:type="auto"/>
            <w:noWrap/>
            <w:hideMark/>
          </w:tcPr>
          <w:p w14:paraId="650A0BF4" w14:textId="77777777" w:rsidR="00A01E68" w:rsidRPr="00A01E68" w:rsidRDefault="00A01E68" w:rsidP="00A01E68">
            <w:pPr>
              <w:rPr>
                <w:color w:val="000000"/>
                <w:sz w:val="20"/>
                <w:szCs w:val="20"/>
              </w:rPr>
            </w:pPr>
            <w:r w:rsidRPr="00A01E68">
              <w:rPr>
                <w:color w:val="000000"/>
                <w:sz w:val="20"/>
                <w:szCs w:val="20"/>
              </w:rPr>
              <w:t>[-24.5 ; 38.3]</w:t>
            </w:r>
          </w:p>
        </w:tc>
        <w:tc>
          <w:tcPr>
            <w:tcW w:w="0" w:type="auto"/>
            <w:noWrap/>
            <w:hideMark/>
          </w:tcPr>
          <w:p w14:paraId="4D7985E1" w14:textId="77777777" w:rsidR="00A01E68" w:rsidRPr="00A01E68" w:rsidRDefault="00A01E68" w:rsidP="001E1325">
            <w:pPr>
              <w:jc w:val="center"/>
              <w:rPr>
                <w:color w:val="000000"/>
                <w:sz w:val="20"/>
                <w:szCs w:val="20"/>
              </w:rPr>
            </w:pPr>
          </w:p>
        </w:tc>
        <w:tc>
          <w:tcPr>
            <w:tcW w:w="0" w:type="auto"/>
            <w:noWrap/>
            <w:hideMark/>
          </w:tcPr>
          <w:p w14:paraId="4A11D457" w14:textId="04F13D2D" w:rsidR="00A01E68" w:rsidRPr="00A01E68" w:rsidRDefault="00A01E68" w:rsidP="00A01E68">
            <w:pPr>
              <w:jc w:val="right"/>
              <w:rPr>
                <w:color w:val="000000"/>
                <w:sz w:val="20"/>
                <w:szCs w:val="20"/>
              </w:rPr>
            </w:pPr>
            <w:r w:rsidRPr="00A01E68">
              <w:rPr>
                <w:color w:val="000000"/>
                <w:sz w:val="20"/>
                <w:szCs w:val="20"/>
              </w:rPr>
              <w:t>5.3</w:t>
            </w:r>
          </w:p>
        </w:tc>
        <w:tc>
          <w:tcPr>
            <w:tcW w:w="1935" w:type="dxa"/>
            <w:noWrap/>
            <w:hideMark/>
          </w:tcPr>
          <w:p w14:paraId="290BF203" w14:textId="77777777" w:rsidR="00A01E68" w:rsidRPr="00A01E68" w:rsidRDefault="00A01E68" w:rsidP="00A01E68">
            <w:pPr>
              <w:rPr>
                <w:color w:val="000000"/>
                <w:sz w:val="20"/>
                <w:szCs w:val="20"/>
              </w:rPr>
            </w:pPr>
            <w:r w:rsidRPr="00A01E68">
              <w:rPr>
                <w:color w:val="000000"/>
                <w:sz w:val="20"/>
                <w:szCs w:val="20"/>
              </w:rPr>
              <w:t>[-15.9 ; 32.0]</w:t>
            </w:r>
          </w:p>
        </w:tc>
      </w:tr>
      <w:tr w:rsidR="00A01E68" w:rsidRPr="00A01E68" w14:paraId="5C4661DF" w14:textId="77777777" w:rsidTr="00A01E68">
        <w:trPr>
          <w:trHeight w:val="320"/>
        </w:trPr>
        <w:tc>
          <w:tcPr>
            <w:tcW w:w="0" w:type="auto"/>
            <w:noWrap/>
            <w:hideMark/>
          </w:tcPr>
          <w:p w14:paraId="7EE2C1F6" w14:textId="77777777" w:rsidR="00A01E68" w:rsidRPr="00A01E68" w:rsidRDefault="00A01E68">
            <w:pPr>
              <w:rPr>
                <w:color w:val="000000"/>
                <w:sz w:val="20"/>
                <w:szCs w:val="20"/>
              </w:rPr>
            </w:pPr>
            <w:r w:rsidRPr="00A01E68">
              <w:rPr>
                <w:color w:val="000000"/>
                <w:sz w:val="20"/>
                <w:szCs w:val="20"/>
              </w:rPr>
              <w:t>Conditioner</w:t>
            </w:r>
          </w:p>
        </w:tc>
        <w:tc>
          <w:tcPr>
            <w:tcW w:w="0" w:type="auto"/>
            <w:noWrap/>
            <w:hideMark/>
          </w:tcPr>
          <w:p w14:paraId="5C37FD6A" w14:textId="527FE1CE" w:rsidR="00A01E68" w:rsidRPr="00A01E68" w:rsidRDefault="00A01E68" w:rsidP="00A01E68">
            <w:pPr>
              <w:jc w:val="right"/>
              <w:rPr>
                <w:color w:val="000000"/>
                <w:sz w:val="20"/>
                <w:szCs w:val="20"/>
              </w:rPr>
            </w:pPr>
            <w:r w:rsidRPr="00A01E68">
              <w:rPr>
                <w:color w:val="000000"/>
                <w:sz w:val="20"/>
                <w:szCs w:val="20"/>
              </w:rPr>
              <w:t>-6.5</w:t>
            </w:r>
          </w:p>
        </w:tc>
        <w:tc>
          <w:tcPr>
            <w:tcW w:w="0" w:type="auto"/>
            <w:noWrap/>
            <w:hideMark/>
          </w:tcPr>
          <w:p w14:paraId="6B01BFDF" w14:textId="77777777" w:rsidR="00A01E68" w:rsidRPr="00A01E68" w:rsidRDefault="00A01E68" w:rsidP="00A01E68">
            <w:pPr>
              <w:rPr>
                <w:color w:val="000000"/>
                <w:sz w:val="20"/>
                <w:szCs w:val="20"/>
              </w:rPr>
            </w:pPr>
            <w:r w:rsidRPr="00A01E68">
              <w:rPr>
                <w:color w:val="000000"/>
                <w:sz w:val="20"/>
                <w:szCs w:val="20"/>
              </w:rPr>
              <w:t>[-31.0 ; 26.8]</w:t>
            </w:r>
          </w:p>
        </w:tc>
        <w:tc>
          <w:tcPr>
            <w:tcW w:w="0" w:type="auto"/>
            <w:noWrap/>
            <w:hideMark/>
          </w:tcPr>
          <w:p w14:paraId="3D2AAB39" w14:textId="77777777" w:rsidR="00A01E68" w:rsidRPr="00A01E68" w:rsidRDefault="00A01E68" w:rsidP="001E1325">
            <w:pPr>
              <w:jc w:val="center"/>
              <w:rPr>
                <w:color w:val="000000"/>
                <w:sz w:val="20"/>
                <w:szCs w:val="20"/>
              </w:rPr>
            </w:pPr>
          </w:p>
        </w:tc>
        <w:tc>
          <w:tcPr>
            <w:tcW w:w="0" w:type="auto"/>
            <w:noWrap/>
            <w:hideMark/>
          </w:tcPr>
          <w:p w14:paraId="28F7820D" w14:textId="09135A89" w:rsidR="00A01E68" w:rsidRPr="00A01E68" w:rsidRDefault="00A01E68" w:rsidP="00A01E68">
            <w:pPr>
              <w:jc w:val="right"/>
              <w:rPr>
                <w:color w:val="000000"/>
                <w:sz w:val="20"/>
                <w:szCs w:val="20"/>
              </w:rPr>
            </w:pPr>
            <w:r w:rsidRPr="00A01E68">
              <w:rPr>
                <w:color w:val="000000"/>
                <w:sz w:val="20"/>
                <w:szCs w:val="20"/>
              </w:rPr>
              <w:t>-5.5</w:t>
            </w:r>
          </w:p>
        </w:tc>
        <w:tc>
          <w:tcPr>
            <w:tcW w:w="0" w:type="auto"/>
            <w:noWrap/>
            <w:hideMark/>
          </w:tcPr>
          <w:p w14:paraId="3A44E61E" w14:textId="77777777" w:rsidR="00A01E68" w:rsidRPr="00A01E68" w:rsidRDefault="00A01E68" w:rsidP="00A01E68">
            <w:pPr>
              <w:rPr>
                <w:color w:val="000000"/>
                <w:sz w:val="20"/>
                <w:szCs w:val="20"/>
              </w:rPr>
            </w:pPr>
            <w:r w:rsidRPr="00A01E68">
              <w:rPr>
                <w:color w:val="000000"/>
                <w:sz w:val="20"/>
                <w:szCs w:val="20"/>
              </w:rPr>
              <w:t>[-31.6 ; 30.6]</w:t>
            </w:r>
          </w:p>
        </w:tc>
        <w:tc>
          <w:tcPr>
            <w:tcW w:w="0" w:type="auto"/>
            <w:noWrap/>
            <w:hideMark/>
          </w:tcPr>
          <w:p w14:paraId="003CEBFD" w14:textId="77777777" w:rsidR="00A01E68" w:rsidRPr="00A01E68" w:rsidRDefault="00A01E68" w:rsidP="001E1325">
            <w:pPr>
              <w:jc w:val="center"/>
              <w:rPr>
                <w:color w:val="000000"/>
                <w:sz w:val="20"/>
                <w:szCs w:val="20"/>
              </w:rPr>
            </w:pPr>
          </w:p>
        </w:tc>
        <w:tc>
          <w:tcPr>
            <w:tcW w:w="0" w:type="auto"/>
            <w:noWrap/>
            <w:hideMark/>
          </w:tcPr>
          <w:p w14:paraId="3C35E948" w14:textId="761549F8" w:rsidR="00A01E68" w:rsidRPr="00A01E68" w:rsidRDefault="00A01E68" w:rsidP="00A01E68">
            <w:pPr>
              <w:jc w:val="right"/>
              <w:rPr>
                <w:color w:val="000000"/>
                <w:sz w:val="20"/>
                <w:szCs w:val="20"/>
              </w:rPr>
            </w:pPr>
            <w:r w:rsidRPr="00A01E68">
              <w:rPr>
                <w:color w:val="000000"/>
                <w:sz w:val="20"/>
                <w:szCs w:val="20"/>
              </w:rPr>
              <w:t>15.1</w:t>
            </w:r>
          </w:p>
        </w:tc>
        <w:tc>
          <w:tcPr>
            <w:tcW w:w="1935" w:type="dxa"/>
            <w:noWrap/>
            <w:hideMark/>
          </w:tcPr>
          <w:p w14:paraId="7B43349D" w14:textId="77777777" w:rsidR="00A01E68" w:rsidRPr="00A01E68" w:rsidRDefault="00A01E68" w:rsidP="00A01E68">
            <w:pPr>
              <w:rPr>
                <w:color w:val="000000"/>
                <w:sz w:val="20"/>
                <w:szCs w:val="20"/>
              </w:rPr>
            </w:pPr>
            <w:r w:rsidRPr="00A01E68">
              <w:rPr>
                <w:color w:val="000000"/>
                <w:sz w:val="20"/>
                <w:szCs w:val="20"/>
              </w:rPr>
              <w:t>[-12.0 ; 50.6]</w:t>
            </w:r>
          </w:p>
        </w:tc>
      </w:tr>
      <w:tr w:rsidR="00A01E68" w:rsidRPr="00A01E68" w14:paraId="782D5109" w14:textId="77777777" w:rsidTr="00A01E68">
        <w:trPr>
          <w:trHeight w:val="320"/>
        </w:trPr>
        <w:tc>
          <w:tcPr>
            <w:tcW w:w="0" w:type="auto"/>
            <w:noWrap/>
            <w:hideMark/>
          </w:tcPr>
          <w:p w14:paraId="13258527" w14:textId="77777777" w:rsidR="00A01E68" w:rsidRPr="00A01E68" w:rsidRDefault="00A01E68">
            <w:pPr>
              <w:rPr>
                <w:color w:val="000000"/>
                <w:sz w:val="20"/>
                <w:szCs w:val="20"/>
              </w:rPr>
            </w:pPr>
            <w:r w:rsidRPr="00A01E68">
              <w:rPr>
                <w:color w:val="000000"/>
                <w:sz w:val="20"/>
                <w:szCs w:val="20"/>
              </w:rPr>
              <w:t xml:space="preserve">Lip/Chapstick </w:t>
            </w:r>
          </w:p>
        </w:tc>
        <w:tc>
          <w:tcPr>
            <w:tcW w:w="0" w:type="auto"/>
            <w:noWrap/>
            <w:hideMark/>
          </w:tcPr>
          <w:p w14:paraId="2171D42E" w14:textId="4F96B17B" w:rsidR="00A01E68" w:rsidRPr="00A01E68" w:rsidRDefault="00A01E68" w:rsidP="00A01E68">
            <w:pPr>
              <w:jc w:val="right"/>
              <w:rPr>
                <w:color w:val="000000"/>
                <w:sz w:val="20"/>
                <w:szCs w:val="20"/>
              </w:rPr>
            </w:pPr>
            <w:r w:rsidRPr="00A01E68">
              <w:rPr>
                <w:color w:val="000000"/>
                <w:sz w:val="20"/>
                <w:szCs w:val="20"/>
              </w:rPr>
              <w:t>-0.5</w:t>
            </w:r>
          </w:p>
        </w:tc>
        <w:tc>
          <w:tcPr>
            <w:tcW w:w="0" w:type="auto"/>
            <w:noWrap/>
            <w:hideMark/>
          </w:tcPr>
          <w:p w14:paraId="26E5A63B" w14:textId="77777777" w:rsidR="00A01E68" w:rsidRPr="00A01E68" w:rsidRDefault="00A01E68" w:rsidP="00A01E68">
            <w:pPr>
              <w:rPr>
                <w:color w:val="000000"/>
                <w:sz w:val="20"/>
                <w:szCs w:val="20"/>
              </w:rPr>
            </w:pPr>
            <w:r w:rsidRPr="00A01E68">
              <w:rPr>
                <w:color w:val="000000"/>
                <w:sz w:val="20"/>
                <w:szCs w:val="20"/>
              </w:rPr>
              <w:t>[-24.3 ; 30.7]</w:t>
            </w:r>
          </w:p>
        </w:tc>
        <w:tc>
          <w:tcPr>
            <w:tcW w:w="0" w:type="auto"/>
            <w:noWrap/>
            <w:hideMark/>
          </w:tcPr>
          <w:p w14:paraId="5326DDC7" w14:textId="77777777" w:rsidR="00A01E68" w:rsidRPr="00A01E68" w:rsidRDefault="00A01E68" w:rsidP="001E1325">
            <w:pPr>
              <w:jc w:val="center"/>
              <w:rPr>
                <w:color w:val="000000"/>
                <w:sz w:val="20"/>
                <w:szCs w:val="20"/>
              </w:rPr>
            </w:pPr>
          </w:p>
        </w:tc>
        <w:tc>
          <w:tcPr>
            <w:tcW w:w="0" w:type="auto"/>
            <w:noWrap/>
            <w:hideMark/>
          </w:tcPr>
          <w:p w14:paraId="15170BEA" w14:textId="6911D17E" w:rsidR="00A01E68" w:rsidRPr="00A01E68" w:rsidRDefault="00A01E68" w:rsidP="00A01E68">
            <w:pPr>
              <w:jc w:val="right"/>
              <w:rPr>
                <w:color w:val="000000"/>
                <w:sz w:val="20"/>
                <w:szCs w:val="20"/>
              </w:rPr>
            </w:pPr>
            <w:r w:rsidRPr="00A01E68">
              <w:rPr>
                <w:color w:val="000000"/>
                <w:sz w:val="20"/>
                <w:szCs w:val="20"/>
              </w:rPr>
              <w:t>3.0</w:t>
            </w:r>
          </w:p>
        </w:tc>
        <w:tc>
          <w:tcPr>
            <w:tcW w:w="0" w:type="auto"/>
            <w:noWrap/>
            <w:hideMark/>
          </w:tcPr>
          <w:p w14:paraId="3030C3B6" w14:textId="77777777" w:rsidR="00A01E68" w:rsidRPr="00A01E68" w:rsidRDefault="00A01E68" w:rsidP="00A01E68">
            <w:pPr>
              <w:rPr>
                <w:color w:val="000000"/>
                <w:sz w:val="20"/>
                <w:szCs w:val="20"/>
              </w:rPr>
            </w:pPr>
            <w:r w:rsidRPr="00A01E68">
              <w:rPr>
                <w:color w:val="000000"/>
                <w:sz w:val="20"/>
                <w:szCs w:val="20"/>
              </w:rPr>
              <w:t>[-23.0 ; 37.7]</w:t>
            </w:r>
          </w:p>
        </w:tc>
        <w:tc>
          <w:tcPr>
            <w:tcW w:w="0" w:type="auto"/>
            <w:noWrap/>
            <w:hideMark/>
          </w:tcPr>
          <w:p w14:paraId="59D0DD54" w14:textId="77777777" w:rsidR="00A01E68" w:rsidRPr="00A01E68" w:rsidRDefault="00A01E68" w:rsidP="001E1325">
            <w:pPr>
              <w:jc w:val="center"/>
              <w:rPr>
                <w:color w:val="000000"/>
                <w:sz w:val="20"/>
                <w:szCs w:val="20"/>
              </w:rPr>
            </w:pPr>
          </w:p>
        </w:tc>
        <w:tc>
          <w:tcPr>
            <w:tcW w:w="0" w:type="auto"/>
            <w:noWrap/>
            <w:hideMark/>
          </w:tcPr>
          <w:p w14:paraId="3CC7D2E8" w14:textId="4582C97C" w:rsidR="00A01E68" w:rsidRPr="00A01E68" w:rsidRDefault="00A01E68" w:rsidP="00A01E68">
            <w:pPr>
              <w:jc w:val="right"/>
              <w:rPr>
                <w:color w:val="000000"/>
                <w:sz w:val="20"/>
                <w:szCs w:val="20"/>
              </w:rPr>
            </w:pPr>
            <w:r w:rsidRPr="00A01E68">
              <w:rPr>
                <w:color w:val="000000"/>
                <w:sz w:val="20"/>
                <w:szCs w:val="20"/>
              </w:rPr>
              <w:t>-5.5</w:t>
            </w:r>
          </w:p>
        </w:tc>
        <w:tc>
          <w:tcPr>
            <w:tcW w:w="1935" w:type="dxa"/>
            <w:noWrap/>
            <w:hideMark/>
          </w:tcPr>
          <w:p w14:paraId="58F2DDA1" w14:textId="77777777" w:rsidR="00A01E68" w:rsidRPr="00A01E68" w:rsidRDefault="00A01E68" w:rsidP="00A01E68">
            <w:pPr>
              <w:rPr>
                <w:color w:val="000000"/>
                <w:sz w:val="20"/>
                <w:szCs w:val="20"/>
              </w:rPr>
            </w:pPr>
            <w:r w:rsidRPr="00A01E68">
              <w:rPr>
                <w:color w:val="000000"/>
                <w:sz w:val="20"/>
                <w:szCs w:val="20"/>
              </w:rPr>
              <w:t>[-25.9 ; 20.7]</w:t>
            </w:r>
          </w:p>
        </w:tc>
      </w:tr>
      <w:tr w:rsidR="00A01E68" w:rsidRPr="00A01E68" w14:paraId="0D1DD736" w14:textId="77777777" w:rsidTr="00A01E68">
        <w:trPr>
          <w:trHeight w:val="320"/>
        </w:trPr>
        <w:tc>
          <w:tcPr>
            <w:tcW w:w="0" w:type="auto"/>
            <w:noWrap/>
            <w:hideMark/>
          </w:tcPr>
          <w:p w14:paraId="7D8AC784" w14:textId="77777777" w:rsidR="00A01E68" w:rsidRPr="00A01E68" w:rsidRDefault="00A01E68">
            <w:pPr>
              <w:rPr>
                <w:color w:val="000000"/>
                <w:sz w:val="20"/>
                <w:szCs w:val="20"/>
              </w:rPr>
            </w:pPr>
            <w:r w:rsidRPr="00A01E68">
              <w:rPr>
                <w:color w:val="000000"/>
                <w:sz w:val="20"/>
                <w:szCs w:val="20"/>
              </w:rPr>
              <w:t>Perfume</w:t>
            </w:r>
          </w:p>
        </w:tc>
        <w:tc>
          <w:tcPr>
            <w:tcW w:w="0" w:type="auto"/>
            <w:noWrap/>
            <w:hideMark/>
          </w:tcPr>
          <w:p w14:paraId="50151FE5" w14:textId="39B4D51F" w:rsidR="00A01E68" w:rsidRPr="00A01E68" w:rsidRDefault="00A01E68" w:rsidP="00A01E68">
            <w:pPr>
              <w:jc w:val="right"/>
              <w:rPr>
                <w:color w:val="000000"/>
                <w:sz w:val="20"/>
                <w:szCs w:val="20"/>
              </w:rPr>
            </w:pPr>
            <w:r w:rsidRPr="00A01E68">
              <w:rPr>
                <w:color w:val="000000"/>
                <w:sz w:val="20"/>
                <w:szCs w:val="20"/>
              </w:rPr>
              <w:t>5.8</w:t>
            </w:r>
          </w:p>
        </w:tc>
        <w:tc>
          <w:tcPr>
            <w:tcW w:w="0" w:type="auto"/>
            <w:noWrap/>
            <w:hideMark/>
          </w:tcPr>
          <w:p w14:paraId="5575614B" w14:textId="77777777" w:rsidR="00A01E68" w:rsidRPr="00A01E68" w:rsidRDefault="00A01E68" w:rsidP="00A01E68">
            <w:pPr>
              <w:rPr>
                <w:color w:val="000000"/>
                <w:sz w:val="20"/>
                <w:szCs w:val="20"/>
              </w:rPr>
            </w:pPr>
            <w:r w:rsidRPr="00A01E68">
              <w:rPr>
                <w:color w:val="000000"/>
                <w:sz w:val="20"/>
                <w:szCs w:val="20"/>
              </w:rPr>
              <w:t>[-22.2 ; 44.0]</w:t>
            </w:r>
          </w:p>
        </w:tc>
        <w:tc>
          <w:tcPr>
            <w:tcW w:w="0" w:type="auto"/>
            <w:noWrap/>
            <w:hideMark/>
          </w:tcPr>
          <w:p w14:paraId="13225091" w14:textId="77777777" w:rsidR="00A01E68" w:rsidRPr="00A01E68" w:rsidRDefault="00A01E68" w:rsidP="001E1325">
            <w:pPr>
              <w:jc w:val="center"/>
              <w:rPr>
                <w:color w:val="000000"/>
                <w:sz w:val="20"/>
                <w:szCs w:val="20"/>
              </w:rPr>
            </w:pPr>
          </w:p>
        </w:tc>
        <w:tc>
          <w:tcPr>
            <w:tcW w:w="0" w:type="auto"/>
            <w:noWrap/>
            <w:hideMark/>
          </w:tcPr>
          <w:p w14:paraId="267987BF" w14:textId="40A5439B" w:rsidR="00A01E68" w:rsidRPr="00A01E68" w:rsidRDefault="00A01E68" w:rsidP="00A01E68">
            <w:pPr>
              <w:jc w:val="right"/>
              <w:rPr>
                <w:color w:val="000000"/>
                <w:sz w:val="20"/>
                <w:szCs w:val="20"/>
              </w:rPr>
            </w:pPr>
            <w:r w:rsidRPr="00A01E68">
              <w:rPr>
                <w:color w:val="000000"/>
                <w:sz w:val="20"/>
                <w:szCs w:val="20"/>
              </w:rPr>
              <w:t>5.9</w:t>
            </w:r>
          </w:p>
        </w:tc>
        <w:tc>
          <w:tcPr>
            <w:tcW w:w="0" w:type="auto"/>
            <w:noWrap/>
            <w:hideMark/>
          </w:tcPr>
          <w:p w14:paraId="1F595F4A" w14:textId="77777777" w:rsidR="00A01E68" w:rsidRPr="00A01E68" w:rsidRDefault="00A01E68" w:rsidP="00A01E68">
            <w:pPr>
              <w:rPr>
                <w:color w:val="000000"/>
                <w:sz w:val="20"/>
                <w:szCs w:val="20"/>
              </w:rPr>
            </w:pPr>
            <w:r w:rsidRPr="00A01E68">
              <w:rPr>
                <w:color w:val="000000"/>
                <w:sz w:val="20"/>
                <w:szCs w:val="20"/>
              </w:rPr>
              <w:t>[-25.3 ; 50.2]</w:t>
            </w:r>
          </w:p>
        </w:tc>
        <w:tc>
          <w:tcPr>
            <w:tcW w:w="0" w:type="auto"/>
            <w:noWrap/>
            <w:hideMark/>
          </w:tcPr>
          <w:p w14:paraId="42A95680" w14:textId="77777777" w:rsidR="00A01E68" w:rsidRPr="00A01E68" w:rsidRDefault="00A01E68" w:rsidP="001E1325">
            <w:pPr>
              <w:jc w:val="center"/>
              <w:rPr>
                <w:color w:val="000000"/>
                <w:sz w:val="20"/>
                <w:szCs w:val="20"/>
              </w:rPr>
            </w:pPr>
          </w:p>
        </w:tc>
        <w:tc>
          <w:tcPr>
            <w:tcW w:w="0" w:type="auto"/>
            <w:noWrap/>
            <w:hideMark/>
          </w:tcPr>
          <w:p w14:paraId="75684450" w14:textId="1308265C" w:rsidR="00A01E68" w:rsidRPr="00A01E68" w:rsidRDefault="00A01E68" w:rsidP="00A01E68">
            <w:pPr>
              <w:jc w:val="right"/>
              <w:rPr>
                <w:color w:val="000000"/>
                <w:sz w:val="20"/>
                <w:szCs w:val="20"/>
              </w:rPr>
            </w:pPr>
            <w:r w:rsidRPr="00A01E68">
              <w:rPr>
                <w:color w:val="000000"/>
                <w:sz w:val="20"/>
                <w:szCs w:val="20"/>
              </w:rPr>
              <w:t>3.6</w:t>
            </w:r>
          </w:p>
        </w:tc>
        <w:tc>
          <w:tcPr>
            <w:tcW w:w="1935" w:type="dxa"/>
            <w:noWrap/>
            <w:hideMark/>
          </w:tcPr>
          <w:p w14:paraId="3C11ACC5" w14:textId="77777777" w:rsidR="00A01E68" w:rsidRPr="00A01E68" w:rsidRDefault="00A01E68" w:rsidP="00A01E68">
            <w:pPr>
              <w:rPr>
                <w:color w:val="000000"/>
                <w:sz w:val="20"/>
                <w:szCs w:val="20"/>
              </w:rPr>
            </w:pPr>
            <w:r w:rsidRPr="00A01E68">
              <w:rPr>
                <w:color w:val="000000"/>
                <w:sz w:val="20"/>
                <w:szCs w:val="20"/>
              </w:rPr>
              <w:t>[-22.6 ; 38.8]</w:t>
            </w:r>
          </w:p>
        </w:tc>
      </w:tr>
      <w:tr w:rsidR="00A01E68" w:rsidRPr="00A01E68" w14:paraId="1FAA8827" w14:textId="77777777" w:rsidTr="00A01E68">
        <w:trPr>
          <w:trHeight w:val="320"/>
        </w:trPr>
        <w:tc>
          <w:tcPr>
            <w:tcW w:w="0" w:type="auto"/>
            <w:noWrap/>
            <w:hideMark/>
          </w:tcPr>
          <w:p w14:paraId="4CD5FDB2" w14:textId="77777777" w:rsidR="00A01E68" w:rsidRPr="00A01E68" w:rsidRDefault="00A01E68">
            <w:pPr>
              <w:rPr>
                <w:color w:val="000000"/>
                <w:sz w:val="20"/>
                <w:szCs w:val="20"/>
              </w:rPr>
            </w:pPr>
            <w:r w:rsidRPr="00A01E68">
              <w:rPr>
                <w:color w:val="000000"/>
                <w:sz w:val="20"/>
                <w:szCs w:val="20"/>
              </w:rPr>
              <w:t xml:space="preserve">Contour </w:t>
            </w:r>
          </w:p>
        </w:tc>
        <w:tc>
          <w:tcPr>
            <w:tcW w:w="0" w:type="auto"/>
            <w:noWrap/>
            <w:hideMark/>
          </w:tcPr>
          <w:p w14:paraId="48726FA7" w14:textId="32E09D43" w:rsidR="00A01E68" w:rsidRPr="00A01E68" w:rsidRDefault="00A01E68" w:rsidP="00A01E68">
            <w:pPr>
              <w:jc w:val="right"/>
              <w:rPr>
                <w:color w:val="000000"/>
                <w:sz w:val="20"/>
                <w:szCs w:val="20"/>
              </w:rPr>
            </w:pPr>
            <w:r w:rsidRPr="00A01E68">
              <w:rPr>
                <w:color w:val="000000"/>
                <w:sz w:val="20"/>
                <w:szCs w:val="20"/>
              </w:rPr>
              <w:t>10.4</w:t>
            </w:r>
          </w:p>
        </w:tc>
        <w:tc>
          <w:tcPr>
            <w:tcW w:w="0" w:type="auto"/>
            <w:noWrap/>
            <w:hideMark/>
          </w:tcPr>
          <w:p w14:paraId="69323946" w14:textId="77777777" w:rsidR="00A01E68" w:rsidRPr="00A01E68" w:rsidRDefault="00A01E68" w:rsidP="00A01E68">
            <w:pPr>
              <w:rPr>
                <w:color w:val="000000"/>
                <w:sz w:val="20"/>
                <w:szCs w:val="20"/>
              </w:rPr>
            </w:pPr>
            <w:r w:rsidRPr="00A01E68">
              <w:rPr>
                <w:color w:val="000000"/>
                <w:sz w:val="20"/>
                <w:szCs w:val="20"/>
              </w:rPr>
              <w:t>[-19.1 ; 50.6]</w:t>
            </w:r>
          </w:p>
        </w:tc>
        <w:tc>
          <w:tcPr>
            <w:tcW w:w="0" w:type="auto"/>
            <w:noWrap/>
            <w:hideMark/>
          </w:tcPr>
          <w:p w14:paraId="46CC29F1" w14:textId="77777777" w:rsidR="00A01E68" w:rsidRPr="00A01E68" w:rsidRDefault="00A01E68" w:rsidP="001E1325">
            <w:pPr>
              <w:jc w:val="center"/>
              <w:rPr>
                <w:color w:val="000000"/>
                <w:sz w:val="20"/>
                <w:szCs w:val="20"/>
              </w:rPr>
            </w:pPr>
          </w:p>
        </w:tc>
        <w:tc>
          <w:tcPr>
            <w:tcW w:w="0" w:type="auto"/>
            <w:noWrap/>
            <w:hideMark/>
          </w:tcPr>
          <w:p w14:paraId="2171D187" w14:textId="3DFA37FE" w:rsidR="00A01E68" w:rsidRPr="00A01E68" w:rsidRDefault="00A01E68" w:rsidP="00A01E68">
            <w:pPr>
              <w:jc w:val="right"/>
              <w:rPr>
                <w:color w:val="000000"/>
                <w:sz w:val="20"/>
                <w:szCs w:val="20"/>
              </w:rPr>
            </w:pPr>
            <w:r w:rsidRPr="00A01E68">
              <w:rPr>
                <w:color w:val="000000"/>
                <w:sz w:val="20"/>
                <w:szCs w:val="20"/>
              </w:rPr>
              <w:t>23.9</w:t>
            </w:r>
          </w:p>
        </w:tc>
        <w:tc>
          <w:tcPr>
            <w:tcW w:w="0" w:type="auto"/>
            <w:noWrap/>
            <w:hideMark/>
          </w:tcPr>
          <w:p w14:paraId="267FECC1" w14:textId="77777777" w:rsidR="00A01E68" w:rsidRPr="00A01E68" w:rsidRDefault="00A01E68" w:rsidP="00A01E68">
            <w:pPr>
              <w:rPr>
                <w:color w:val="000000"/>
                <w:sz w:val="20"/>
                <w:szCs w:val="20"/>
              </w:rPr>
            </w:pPr>
            <w:r w:rsidRPr="00A01E68">
              <w:rPr>
                <w:color w:val="000000"/>
                <w:sz w:val="20"/>
                <w:szCs w:val="20"/>
              </w:rPr>
              <w:t>[-14.1 ; 78.7]</w:t>
            </w:r>
          </w:p>
        </w:tc>
        <w:tc>
          <w:tcPr>
            <w:tcW w:w="0" w:type="auto"/>
            <w:noWrap/>
            <w:hideMark/>
          </w:tcPr>
          <w:p w14:paraId="14AA713F" w14:textId="77777777" w:rsidR="00A01E68" w:rsidRPr="00A01E68" w:rsidRDefault="00A01E68" w:rsidP="001E1325">
            <w:pPr>
              <w:jc w:val="center"/>
              <w:rPr>
                <w:color w:val="000000"/>
                <w:sz w:val="20"/>
                <w:szCs w:val="20"/>
              </w:rPr>
            </w:pPr>
          </w:p>
        </w:tc>
        <w:tc>
          <w:tcPr>
            <w:tcW w:w="0" w:type="auto"/>
            <w:noWrap/>
            <w:hideMark/>
          </w:tcPr>
          <w:p w14:paraId="69C73C26" w14:textId="76BE6DD4" w:rsidR="00A01E68" w:rsidRPr="00A01E68" w:rsidRDefault="00A01E68" w:rsidP="00A01E68">
            <w:pPr>
              <w:jc w:val="right"/>
              <w:rPr>
                <w:color w:val="000000"/>
                <w:sz w:val="20"/>
                <w:szCs w:val="20"/>
              </w:rPr>
            </w:pPr>
            <w:r w:rsidRPr="00A01E68">
              <w:rPr>
                <w:color w:val="000000"/>
                <w:sz w:val="20"/>
                <w:szCs w:val="20"/>
              </w:rPr>
              <w:t>4.6</w:t>
            </w:r>
          </w:p>
        </w:tc>
        <w:tc>
          <w:tcPr>
            <w:tcW w:w="1935" w:type="dxa"/>
            <w:noWrap/>
            <w:hideMark/>
          </w:tcPr>
          <w:p w14:paraId="1B5B7BD6" w14:textId="77777777" w:rsidR="00A01E68" w:rsidRPr="00A01E68" w:rsidRDefault="00A01E68" w:rsidP="00A01E68">
            <w:pPr>
              <w:rPr>
                <w:color w:val="000000"/>
                <w:sz w:val="20"/>
                <w:szCs w:val="20"/>
              </w:rPr>
            </w:pPr>
            <w:r w:rsidRPr="00A01E68">
              <w:rPr>
                <w:color w:val="000000"/>
                <w:sz w:val="20"/>
                <w:szCs w:val="20"/>
              </w:rPr>
              <w:t>[-20.2 ; 37.2]</w:t>
            </w:r>
          </w:p>
        </w:tc>
      </w:tr>
      <w:tr w:rsidR="00A01E68" w:rsidRPr="00A01E68" w14:paraId="0E277896" w14:textId="77777777" w:rsidTr="00A01E68">
        <w:trPr>
          <w:trHeight w:val="320"/>
        </w:trPr>
        <w:tc>
          <w:tcPr>
            <w:tcW w:w="0" w:type="auto"/>
            <w:noWrap/>
            <w:hideMark/>
          </w:tcPr>
          <w:p w14:paraId="6C35F79D" w14:textId="77777777" w:rsidR="00A01E68" w:rsidRPr="00A01E68" w:rsidRDefault="00A01E68">
            <w:pPr>
              <w:rPr>
                <w:color w:val="000000"/>
                <w:sz w:val="20"/>
                <w:szCs w:val="20"/>
              </w:rPr>
            </w:pPr>
            <w:r w:rsidRPr="00A01E68">
              <w:rPr>
                <w:color w:val="000000"/>
                <w:sz w:val="20"/>
                <w:szCs w:val="20"/>
              </w:rPr>
              <w:lastRenderedPageBreak/>
              <w:t xml:space="preserve">Facial cleanser </w:t>
            </w:r>
          </w:p>
        </w:tc>
        <w:tc>
          <w:tcPr>
            <w:tcW w:w="0" w:type="auto"/>
            <w:noWrap/>
            <w:hideMark/>
          </w:tcPr>
          <w:p w14:paraId="6D692BC2" w14:textId="4174400B" w:rsidR="00A01E68" w:rsidRPr="00A01E68" w:rsidRDefault="00A01E68" w:rsidP="00A01E68">
            <w:pPr>
              <w:jc w:val="right"/>
              <w:rPr>
                <w:color w:val="000000"/>
                <w:sz w:val="20"/>
                <w:szCs w:val="20"/>
              </w:rPr>
            </w:pPr>
            <w:r w:rsidRPr="00A01E68">
              <w:rPr>
                <w:color w:val="000000"/>
                <w:sz w:val="20"/>
                <w:szCs w:val="20"/>
              </w:rPr>
              <w:t>-14.0</w:t>
            </w:r>
          </w:p>
        </w:tc>
        <w:tc>
          <w:tcPr>
            <w:tcW w:w="0" w:type="auto"/>
            <w:noWrap/>
            <w:hideMark/>
          </w:tcPr>
          <w:p w14:paraId="76C096B4" w14:textId="77777777" w:rsidR="00A01E68" w:rsidRPr="00A01E68" w:rsidRDefault="00A01E68" w:rsidP="00A01E68">
            <w:pPr>
              <w:rPr>
                <w:color w:val="000000"/>
                <w:sz w:val="20"/>
                <w:szCs w:val="20"/>
              </w:rPr>
            </w:pPr>
            <w:r w:rsidRPr="00A01E68">
              <w:rPr>
                <w:color w:val="000000"/>
                <w:sz w:val="20"/>
                <w:szCs w:val="20"/>
              </w:rPr>
              <w:t>[-40.6 ; 24.5]</w:t>
            </w:r>
          </w:p>
        </w:tc>
        <w:tc>
          <w:tcPr>
            <w:tcW w:w="0" w:type="auto"/>
            <w:noWrap/>
            <w:hideMark/>
          </w:tcPr>
          <w:p w14:paraId="55626084" w14:textId="77777777" w:rsidR="00A01E68" w:rsidRPr="00A01E68" w:rsidRDefault="00A01E68" w:rsidP="001E1325">
            <w:pPr>
              <w:jc w:val="center"/>
              <w:rPr>
                <w:color w:val="000000"/>
                <w:sz w:val="20"/>
                <w:szCs w:val="20"/>
              </w:rPr>
            </w:pPr>
          </w:p>
        </w:tc>
        <w:tc>
          <w:tcPr>
            <w:tcW w:w="0" w:type="auto"/>
            <w:noWrap/>
            <w:hideMark/>
          </w:tcPr>
          <w:p w14:paraId="3A1D7BCC" w14:textId="0E023B39" w:rsidR="00A01E68" w:rsidRPr="00A01E68" w:rsidRDefault="00A01E68" w:rsidP="00A01E68">
            <w:pPr>
              <w:jc w:val="right"/>
              <w:rPr>
                <w:color w:val="000000"/>
                <w:sz w:val="20"/>
                <w:szCs w:val="20"/>
              </w:rPr>
            </w:pPr>
            <w:r w:rsidRPr="00A01E68">
              <w:rPr>
                <w:color w:val="000000"/>
                <w:sz w:val="20"/>
                <w:szCs w:val="20"/>
              </w:rPr>
              <w:t>14.8</w:t>
            </w:r>
          </w:p>
        </w:tc>
        <w:tc>
          <w:tcPr>
            <w:tcW w:w="0" w:type="auto"/>
            <w:noWrap/>
            <w:hideMark/>
          </w:tcPr>
          <w:p w14:paraId="182324C4" w14:textId="77777777" w:rsidR="00A01E68" w:rsidRPr="00A01E68" w:rsidRDefault="00A01E68" w:rsidP="00A01E68">
            <w:pPr>
              <w:rPr>
                <w:color w:val="000000"/>
                <w:sz w:val="20"/>
                <w:szCs w:val="20"/>
              </w:rPr>
            </w:pPr>
            <w:r w:rsidRPr="00A01E68">
              <w:rPr>
                <w:color w:val="000000"/>
                <w:sz w:val="20"/>
                <w:szCs w:val="20"/>
              </w:rPr>
              <w:t>[-18.8 ; 62.4]</w:t>
            </w:r>
          </w:p>
        </w:tc>
        <w:tc>
          <w:tcPr>
            <w:tcW w:w="0" w:type="auto"/>
            <w:noWrap/>
            <w:hideMark/>
          </w:tcPr>
          <w:p w14:paraId="17463D03" w14:textId="77777777" w:rsidR="00A01E68" w:rsidRPr="00A01E68" w:rsidRDefault="00A01E68" w:rsidP="001E1325">
            <w:pPr>
              <w:jc w:val="center"/>
              <w:rPr>
                <w:color w:val="000000"/>
                <w:sz w:val="20"/>
                <w:szCs w:val="20"/>
              </w:rPr>
            </w:pPr>
          </w:p>
        </w:tc>
        <w:tc>
          <w:tcPr>
            <w:tcW w:w="0" w:type="auto"/>
            <w:noWrap/>
            <w:hideMark/>
          </w:tcPr>
          <w:p w14:paraId="7C9F4C57" w14:textId="42E17AA9" w:rsidR="00A01E68" w:rsidRPr="00A01E68" w:rsidRDefault="00A01E68" w:rsidP="00A01E68">
            <w:pPr>
              <w:jc w:val="right"/>
              <w:rPr>
                <w:color w:val="000000"/>
                <w:sz w:val="20"/>
                <w:szCs w:val="20"/>
              </w:rPr>
            </w:pPr>
            <w:r w:rsidRPr="00A01E68">
              <w:rPr>
                <w:color w:val="000000"/>
                <w:sz w:val="20"/>
                <w:szCs w:val="20"/>
              </w:rPr>
              <w:t>26.2</w:t>
            </w:r>
          </w:p>
        </w:tc>
        <w:tc>
          <w:tcPr>
            <w:tcW w:w="1935" w:type="dxa"/>
            <w:noWrap/>
            <w:hideMark/>
          </w:tcPr>
          <w:p w14:paraId="0640A4EA" w14:textId="77777777" w:rsidR="00A01E68" w:rsidRPr="00A01E68" w:rsidRDefault="00A01E68" w:rsidP="00A01E68">
            <w:pPr>
              <w:rPr>
                <w:color w:val="000000"/>
                <w:sz w:val="20"/>
                <w:szCs w:val="20"/>
              </w:rPr>
            </w:pPr>
            <w:r w:rsidRPr="00A01E68">
              <w:rPr>
                <w:color w:val="000000"/>
                <w:sz w:val="20"/>
                <w:szCs w:val="20"/>
              </w:rPr>
              <w:t>[-7.6 ; 72.4]</w:t>
            </w:r>
          </w:p>
        </w:tc>
      </w:tr>
      <w:tr w:rsidR="00A01E68" w:rsidRPr="00A01E68" w14:paraId="2AEAE2ED" w14:textId="77777777" w:rsidTr="00A01E68">
        <w:trPr>
          <w:trHeight w:val="320"/>
        </w:trPr>
        <w:tc>
          <w:tcPr>
            <w:tcW w:w="0" w:type="auto"/>
            <w:noWrap/>
            <w:hideMark/>
          </w:tcPr>
          <w:p w14:paraId="1B49D841" w14:textId="77777777" w:rsidR="00A01E68" w:rsidRPr="00A01E68" w:rsidRDefault="00A01E68">
            <w:pPr>
              <w:rPr>
                <w:color w:val="000000"/>
                <w:sz w:val="20"/>
                <w:szCs w:val="20"/>
              </w:rPr>
            </w:pPr>
            <w:r w:rsidRPr="00A01E68">
              <w:rPr>
                <w:color w:val="000000"/>
                <w:sz w:val="20"/>
                <w:szCs w:val="20"/>
              </w:rPr>
              <w:t xml:space="preserve">Anti-stretchmarks' cream </w:t>
            </w:r>
          </w:p>
        </w:tc>
        <w:tc>
          <w:tcPr>
            <w:tcW w:w="0" w:type="auto"/>
            <w:noWrap/>
            <w:hideMark/>
          </w:tcPr>
          <w:p w14:paraId="7AF9ED35" w14:textId="23246DD1" w:rsidR="00A01E68" w:rsidRPr="00A01E68" w:rsidRDefault="00A01E68" w:rsidP="00A01E68">
            <w:pPr>
              <w:jc w:val="right"/>
              <w:rPr>
                <w:color w:val="000000"/>
                <w:sz w:val="20"/>
                <w:szCs w:val="20"/>
              </w:rPr>
            </w:pPr>
            <w:r w:rsidRPr="00A01E68">
              <w:rPr>
                <w:color w:val="000000"/>
                <w:sz w:val="20"/>
                <w:szCs w:val="20"/>
              </w:rPr>
              <w:t>-38.2</w:t>
            </w:r>
          </w:p>
        </w:tc>
        <w:tc>
          <w:tcPr>
            <w:tcW w:w="0" w:type="auto"/>
            <w:noWrap/>
            <w:hideMark/>
          </w:tcPr>
          <w:p w14:paraId="610E01EA" w14:textId="77777777" w:rsidR="00A01E68" w:rsidRPr="00A01E68" w:rsidRDefault="00A01E68" w:rsidP="00A01E68">
            <w:pPr>
              <w:rPr>
                <w:color w:val="000000"/>
                <w:sz w:val="20"/>
                <w:szCs w:val="20"/>
              </w:rPr>
            </w:pPr>
            <w:r w:rsidRPr="00A01E68">
              <w:rPr>
                <w:color w:val="000000"/>
                <w:sz w:val="20"/>
                <w:szCs w:val="20"/>
              </w:rPr>
              <w:t>[-61.8 ; -0.1]</w:t>
            </w:r>
          </w:p>
        </w:tc>
        <w:tc>
          <w:tcPr>
            <w:tcW w:w="0" w:type="auto"/>
            <w:noWrap/>
            <w:hideMark/>
          </w:tcPr>
          <w:p w14:paraId="716C4AFE" w14:textId="77777777" w:rsidR="00A01E68" w:rsidRPr="00A01E68" w:rsidRDefault="00A01E68" w:rsidP="001E1325">
            <w:pPr>
              <w:jc w:val="center"/>
              <w:rPr>
                <w:color w:val="000000"/>
                <w:sz w:val="20"/>
                <w:szCs w:val="20"/>
              </w:rPr>
            </w:pPr>
          </w:p>
        </w:tc>
        <w:tc>
          <w:tcPr>
            <w:tcW w:w="0" w:type="auto"/>
            <w:noWrap/>
            <w:hideMark/>
          </w:tcPr>
          <w:p w14:paraId="6285DC12" w14:textId="529CDF12" w:rsidR="00A01E68" w:rsidRPr="00A01E68" w:rsidRDefault="00A01E68" w:rsidP="00A01E68">
            <w:pPr>
              <w:jc w:val="right"/>
              <w:rPr>
                <w:color w:val="000000"/>
                <w:sz w:val="20"/>
                <w:szCs w:val="20"/>
              </w:rPr>
            </w:pPr>
            <w:r w:rsidRPr="00A01E68">
              <w:rPr>
                <w:color w:val="000000"/>
                <w:sz w:val="20"/>
                <w:szCs w:val="20"/>
              </w:rPr>
              <w:t>-15.4</w:t>
            </w:r>
          </w:p>
        </w:tc>
        <w:tc>
          <w:tcPr>
            <w:tcW w:w="0" w:type="auto"/>
            <w:noWrap/>
            <w:hideMark/>
          </w:tcPr>
          <w:p w14:paraId="44588AA9" w14:textId="77777777" w:rsidR="00A01E68" w:rsidRPr="00A01E68" w:rsidRDefault="00A01E68" w:rsidP="00A01E68">
            <w:pPr>
              <w:rPr>
                <w:color w:val="000000"/>
                <w:sz w:val="20"/>
                <w:szCs w:val="20"/>
              </w:rPr>
            </w:pPr>
            <w:r w:rsidRPr="00A01E68">
              <w:rPr>
                <w:color w:val="000000"/>
                <w:sz w:val="20"/>
                <w:szCs w:val="20"/>
              </w:rPr>
              <w:t>[-48.2 ; 38.1]</w:t>
            </w:r>
          </w:p>
        </w:tc>
        <w:tc>
          <w:tcPr>
            <w:tcW w:w="0" w:type="auto"/>
            <w:noWrap/>
            <w:hideMark/>
          </w:tcPr>
          <w:p w14:paraId="13CC535C" w14:textId="77777777" w:rsidR="00A01E68" w:rsidRPr="00A01E68" w:rsidRDefault="00A01E68" w:rsidP="001E1325">
            <w:pPr>
              <w:jc w:val="center"/>
              <w:rPr>
                <w:color w:val="000000"/>
                <w:sz w:val="20"/>
                <w:szCs w:val="20"/>
              </w:rPr>
            </w:pPr>
          </w:p>
        </w:tc>
        <w:tc>
          <w:tcPr>
            <w:tcW w:w="0" w:type="auto"/>
            <w:noWrap/>
            <w:hideMark/>
          </w:tcPr>
          <w:p w14:paraId="20A69B5C" w14:textId="4F3A382F" w:rsidR="00A01E68" w:rsidRPr="00A01E68" w:rsidRDefault="00A01E68" w:rsidP="00A01E68">
            <w:pPr>
              <w:jc w:val="right"/>
              <w:rPr>
                <w:color w:val="000000"/>
                <w:sz w:val="20"/>
                <w:szCs w:val="20"/>
              </w:rPr>
            </w:pPr>
            <w:r w:rsidRPr="00A01E68">
              <w:rPr>
                <w:color w:val="000000"/>
                <w:sz w:val="20"/>
                <w:szCs w:val="20"/>
              </w:rPr>
              <w:t>16.5</w:t>
            </w:r>
          </w:p>
        </w:tc>
        <w:tc>
          <w:tcPr>
            <w:tcW w:w="1935" w:type="dxa"/>
            <w:noWrap/>
            <w:hideMark/>
          </w:tcPr>
          <w:p w14:paraId="32A2CEF9" w14:textId="77777777" w:rsidR="00A01E68" w:rsidRPr="00A01E68" w:rsidRDefault="00A01E68" w:rsidP="00A01E68">
            <w:pPr>
              <w:rPr>
                <w:color w:val="000000"/>
                <w:sz w:val="20"/>
                <w:szCs w:val="20"/>
              </w:rPr>
            </w:pPr>
            <w:r w:rsidRPr="00A01E68">
              <w:rPr>
                <w:color w:val="000000"/>
                <w:sz w:val="20"/>
                <w:szCs w:val="20"/>
              </w:rPr>
              <w:t>[-18.3 ; 66.2]</w:t>
            </w:r>
          </w:p>
        </w:tc>
      </w:tr>
      <w:tr w:rsidR="00A01E68" w:rsidRPr="00A01E68" w14:paraId="02CE439B" w14:textId="77777777" w:rsidTr="00A01E68">
        <w:trPr>
          <w:trHeight w:val="320"/>
        </w:trPr>
        <w:tc>
          <w:tcPr>
            <w:tcW w:w="0" w:type="auto"/>
            <w:noWrap/>
            <w:hideMark/>
          </w:tcPr>
          <w:p w14:paraId="101067FB" w14:textId="77777777" w:rsidR="00A01E68" w:rsidRPr="00A01E68" w:rsidRDefault="00A01E68">
            <w:pPr>
              <w:rPr>
                <w:color w:val="000000"/>
                <w:sz w:val="20"/>
                <w:szCs w:val="20"/>
              </w:rPr>
            </w:pPr>
            <w:r w:rsidRPr="00A01E68">
              <w:rPr>
                <w:color w:val="000000"/>
                <w:sz w:val="20"/>
                <w:szCs w:val="20"/>
              </w:rPr>
              <w:t xml:space="preserve">Hand cream </w:t>
            </w:r>
          </w:p>
        </w:tc>
        <w:tc>
          <w:tcPr>
            <w:tcW w:w="0" w:type="auto"/>
            <w:noWrap/>
            <w:hideMark/>
          </w:tcPr>
          <w:p w14:paraId="6071BF67" w14:textId="77777777" w:rsidR="00A01E68" w:rsidRPr="00A01E68" w:rsidRDefault="00A01E68" w:rsidP="00A01E68">
            <w:pPr>
              <w:jc w:val="right"/>
              <w:rPr>
                <w:color w:val="000000"/>
                <w:sz w:val="20"/>
                <w:szCs w:val="20"/>
              </w:rPr>
            </w:pPr>
          </w:p>
        </w:tc>
        <w:tc>
          <w:tcPr>
            <w:tcW w:w="0" w:type="auto"/>
            <w:noWrap/>
            <w:hideMark/>
          </w:tcPr>
          <w:p w14:paraId="06C8CD9B" w14:textId="77777777" w:rsidR="00A01E68" w:rsidRPr="00A01E68" w:rsidRDefault="00A01E68" w:rsidP="001E1325">
            <w:pPr>
              <w:jc w:val="center"/>
              <w:rPr>
                <w:sz w:val="20"/>
                <w:szCs w:val="20"/>
              </w:rPr>
            </w:pPr>
          </w:p>
        </w:tc>
        <w:tc>
          <w:tcPr>
            <w:tcW w:w="0" w:type="auto"/>
            <w:noWrap/>
            <w:hideMark/>
          </w:tcPr>
          <w:p w14:paraId="60845819" w14:textId="77777777" w:rsidR="00A01E68" w:rsidRPr="00A01E68" w:rsidRDefault="00A01E68" w:rsidP="001E1325">
            <w:pPr>
              <w:jc w:val="center"/>
              <w:rPr>
                <w:sz w:val="20"/>
                <w:szCs w:val="20"/>
              </w:rPr>
            </w:pPr>
          </w:p>
        </w:tc>
        <w:tc>
          <w:tcPr>
            <w:tcW w:w="0" w:type="auto"/>
            <w:noWrap/>
            <w:hideMark/>
          </w:tcPr>
          <w:p w14:paraId="5034980A" w14:textId="5CF9728F" w:rsidR="00A01E68" w:rsidRPr="00A01E68" w:rsidRDefault="00A01E68" w:rsidP="00A01E68">
            <w:pPr>
              <w:jc w:val="right"/>
              <w:rPr>
                <w:color w:val="000000"/>
                <w:sz w:val="20"/>
                <w:szCs w:val="20"/>
              </w:rPr>
            </w:pPr>
            <w:r w:rsidRPr="00A01E68">
              <w:rPr>
                <w:color w:val="000000"/>
                <w:sz w:val="20"/>
                <w:szCs w:val="20"/>
              </w:rPr>
              <w:t>-0.5</w:t>
            </w:r>
          </w:p>
        </w:tc>
        <w:tc>
          <w:tcPr>
            <w:tcW w:w="0" w:type="auto"/>
            <w:noWrap/>
            <w:hideMark/>
          </w:tcPr>
          <w:p w14:paraId="0CB99320" w14:textId="77777777" w:rsidR="00A01E68" w:rsidRPr="00A01E68" w:rsidRDefault="00A01E68" w:rsidP="00A01E68">
            <w:pPr>
              <w:rPr>
                <w:color w:val="000000"/>
                <w:sz w:val="20"/>
                <w:szCs w:val="20"/>
              </w:rPr>
            </w:pPr>
            <w:r w:rsidRPr="00A01E68">
              <w:rPr>
                <w:color w:val="000000"/>
                <w:sz w:val="20"/>
                <w:szCs w:val="20"/>
              </w:rPr>
              <w:t>[-61.7 ; -5.4]</w:t>
            </w:r>
          </w:p>
        </w:tc>
        <w:tc>
          <w:tcPr>
            <w:tcW w:w="0" w:type="auto"/>
            <w:noWrap/>
            <w:hideMark/>
          </w:tcPr>
          <w:p w14:paraId="464DDDC9" w14:textId="77777777" w:rsidR="00A01E68" w:rsidRPr="00A01E68" w:rsidRDefault="00A01E68" w:rsidP="001E1325">
            <w:pPr>
              <w:jc w:val="center"/>
              <w:rPr>
                <w:color w:val="000000"/>
                <w:sz w:val="20"/>
                <w:szCs w:val="20"/>
              </w:rPr>
            </w:pPr>
          </w:p>
        </w:tc>
        <w:tc>
          <w:tcPr>
            <w:tcW w:w="0" w:type="auto"/>
            <w:noWrap/>
            <w:hideMark/>
          </w:tcPr>
          <w:p w14:paraId="34423379" w14:textId="4563D616" w:rsidR="00A01E68" w:rsidRPr="00A01E68" w:rsidRDefault="00A01E68" w:rsidP="00A01E68">
            <w:pPr>
              <w:jc w:val="right"/>
              <w:rPr>
                <w:color w:val="000000"/>
                <w:sz w:val="20"/>
                <w:szCs w:val="20"/>
              </w:rPr>
            </w:pPr>
            <w:r w:rsidRPr="00A01E68">
              <w:rPr>
                <w:color w:val="000000"/>
                <w:sz w:val="20"/>
                <w:szCs w:val="20"/>
              </w:rPr>
              <w:t>-12.5</w:t>
            </w:r>
          </w:p>
        </w:tc>
        <w:tc>
          <w:tcPr>
            <w:tcW w:w="1935" w:type="dxa"/>
            <w:noWrap/>
            <w:hideMark/>
          </w:tcPr>
          <w:p w14:paraId="6ABD7F6C" w14:textId="77777777" w:rsidR="00A01E68" w:rsidRPr="00A01E68" w:rsidRDefault="00A01E68" w:rsidP="00A01E68">
            <w:pPr>
              <w:rPr>
                <w:color w:val="000000"/>
                <w:sz w:val="20"/>
                <w:szCs w:val="20"/>
              </w:rPr>
            </w:pPr>
            <w:r w:rsidRPr="00A01E68">
              <w:rPr>
                <w:color w:val="000000"/>
                <w:sz w:val="20"/>
                <w:szCs w:val="20"/>
              </w:rPr>
              <w:t>[-35.1 ; 18.1]</w:t>
            </w:r>
          </w:p>
        </w:tc>
      </w:tr>
      <w:tr w:rsidR="00A01E68" w:rsidRPr="00A01E68" w14:paraId="7E5F5CD7" w14:textId="77777777" w:rsidTr="00A01E68">
        <w:trPr>
          <w:trHeight w:val="320"/>
        </w:trPr>
        <w:tc>
          <w:tcPr>
            <w:tcW w:w="0" w:type="auto"/>
            <w:noWrap/>
            <w:hideMark/>
          </w:tcPr>
          <w:p w14:paraId="3E043DF7" w14:textId="77777777" w:rsidR="00A01E68" w:rsidRPr="00A01E68" w:rsidRDefault="00A01E68">
            <w:pPr>
              <w:rPr>
                <w:color w:val="000000"/>
                <w:sz w:val="20"/>
                <w:szCs w:val="20"/>
              </w:rPr>
            </w:pPr>
            <w:r w:rsidRPr="00A01E68">
              <w:rPr>
                <w:color w:val="000000"/>
                <w:sz w:val="20"/>
                <w:szCs w:val="20"/>
              </w:rPr>
              <w:t>Intimate soap</w:t>
            </w:r>
          </w:p>
        </w:tc>
        <w:tc>
          <w:tcPr>
            <w:tcW w:w="0" w:type="auto"/>
            <w:noWrap/>
            <w:hideMark/>
          </w:tcPr>
          <w:p w14:paraId="43CA1076" w14:textId="77777777" w:rsidR="00A01E68" w:rsidRPr="00A01E68" w:rsidRDefault="00A01E68" w:rsidP="00A01E68">
            <w:pPr>
              <w:jc w:val="right"/>
              <w:rPr>
                <w:color w:val="000000"/>
                <w:sz w:val="20"/>
                <w:szCs w:val="20"/>
              </w:rPr>
            </w:pPr>
          </w:p>
        </w:tc>
        <w:tc>
          <w:tcPr>
            <w:tcW w:w="0" w:type="auto"/>
            <w:noWrap/>
            <w:hideMark/>
          </w:tcPr>
          <w:p w14:paraId="39E666A5" w14:textId="77777777" w:rsidR="00A01E68" w:rsidRPr="00A01E68" w:rsidRDefault="00A01E68" w:rsidP="001E1325">
            <w:pPr>
              <w:jc w:val="center"/>
              <w:rPr>
                <w:sz w:val="20"/>
                <w:szCs w:val="20"/>
              </w:rPr>
            </w:pPr>
          </w:p>
        </w:tc>
        <w:tc>
          <w:tcPr>
            <w:tcW w:w="0" w:type="auto"/>
            <w:noWrap/>
            <w:hideMark/>
          </w:tcPr>
          <w:p w14:paraId="56FC915F" w14:textId="77777777" w:rsidR="00A01E68" w:rsidRPr="00A01E68" w:rsidRDefault="00A01E68" w:rsidP="001E1325">
            <w:pPr>
              <w:jc w:val="center"/>
              <w:rPr>
                <w:sz w:val="20"/>
                <w:szCs w:val="20"/>
              </w:rPr>
            </w:pPr>
          </w:p>
        </w:tc>
        <w:tc>
          <w:tcPr>
            <w:tcW w:w="0" w:type="auto"/>
            <w:noWrap/>
            <w:hideMark/>
          </w:tcPr>
          <w:p w14:paraId="3261C3A7" w14:textId="77777777" w:rsidR="00A01E68" w:rsidRPr="00A01E68" w:rsidRDefault="00A01E68" w:rsidP="001E1325">
            <w:pPr>
              <w:jc w:val="center"/>
              <w:rPr>
                <w:sz w:val="20"/>
                <w:szCs w:val="20"/>
              </w:rPr>
            </w:pPr>
          </w:p>
        </w:tc>
        <w:tc>
          <w:tcPr>
            <w:tcW w:w="0" w:type="auto"/>
            <w:noWrap/>
            <w:hideMark/>
          </w:tcPr>
          <w:p w14:paraId="6B9BA4D9" w14:textId="77777777" w:rsidR="00A01E68" w:rsidRPr="00A01E68" w:rsidRDefault="00A01E68" w:rsidP="00A01E68">
            <w:pPr>
              <w:rPr>
                <w:sz w:val="20"/>
                <w:szCs w:val="20"/>
              </w:rPr>
            </w:pPr>
          </w:p>
        </w:tc>
        <w:tc>
          <w:tcPr>
            <w:tcW w:w="0" w:type="auto"/>
            <w:noWrap/>
            <w:hideMark/>
          </w:tcPr>
          <w:p w14:paraId="4D10081A" w14:textId="77777777" w:rsidR="00A01E68" w:rsidRPr="00A01E68" w:rsidRDefault="00A01E68" w:rsidP="001E1325">
            <w:pPr>
              <w:jc w:val="center"/>
              <w:rPr>
                <w:sz w:val="20"/>
                <w:szCs w:val="20"/>
              </w:rPr>
            </w:pPr>
          </w:p>
        </w:tc>
        <w:tc>
          <w:tcPr>
            <w:tcW w:w="0" w:type="auto"/>
            <w:noWrap/>
            <w:hideMark/>
          </w:tcPr>
          <w:p w14:paraId="7B139D3E" w14:textId="32225A72" w:rsidR="00A01E68" w:rsidRPr="00A01E68" w:rsidRDefault="00A01E68" w:rsidP="00A01E68">
            <w:pPr>
              <w:jc w:val="right"/>
              <w:rPr>
                <w:color w:val="000000"/>
                <w:sz w:val="20"/>
                <w:szCs w:val="20"/>
              </w:rPr>
            </w:pPr>
            <w:r w:rsidRPr="00A01E68">
              <w:rPr>
                <w:color w:val="000000"/>
                <w:sz w:val="20"/>
                <w:szCs w:val="20"/>
              </w:rPr>
              <w:t>11.4</w:t>
            </w:r>
          </w:p>
        </w:tc>
        <w:tc>
          <w:tcPr>
            <w:tcW w:w="1935" w:type="dxa"/>
            <w:noWrap/>
            <w:hideMark/>
          </w:tcPr>
          <w:p w14:paraId="3A843E86" w14:textId="77777777" w:rsidR="00A01E68" w:rsidRPr="00A01E68" w:rsidRDefault="00A01E68" w:rsidP="00A01E68">
            <w:pPr>
              <w:rPr>
                <w:color w:val="000000"/>
                <w:sz w:val="20"/>
                <w:szCs w:val="20"/>
              </w:rPr>
            </w:pPr>
            <w:r w:rsidRPr="00A01E68">
              <w:rPr>
                <w:color w:val="000000"/>
                <w:sz w:val="20"/>
                <w:szCs w:val="20"/>
              </w:rPr>
              <w:t>[-32.9 ; 84.9]</w:t>
            </w:r>
          </w:p>
        </w:tc>
      </w:tr>
      <w:tr w:rsidR="00A01E68" w:rsidRPr="00A01E68" w14:paraId="52DDC25A" w14:textId="77777777" w:rsidTr="007E4588">
        <w:trPr>
          <w:trHeight w:val="320"/>
        </w:trPr>
        <w:tc>
          <w:tcPr>
            <w:tcW w:w="0" w:type="auto"/>
            <w:tcBorders>
              <w:bottom w:val="single" w:sz="4" w:space="0" w:color="auto"/>
            </w:tcBorders>
            <w:noWrap/>
            <w:hideMark/>
          </w:tcPr>
          <w:p w14:paraId="2B798CDB" w14:textId="77777777" w:rsidR="00A01E68" w:rsidRPr="00A01E68" w:rsidRDefault="00A01E68">
            <w:pPr>
              <w:rPr>
                <w:color w:val="000000"/>
                <w:sz w:val="20"/>
                <w:szCs w:val="20"/>
              </w:rPr>
            </w:pPr>
            <w:r w:rsidRPr="00A01E68">
              <w:rPr>
                <w:color w:val="000000"/>
                <w:sz w:val="20"/>
                <w:szCs w:val="20"/>
              </w:rPr>
              <w:t xml:space="preserve">Thermal spring water   </w:t>
            </w:r>
          </w:p>
        </w:tc>
        <w:tc>
          <w:tcPr>
            <w:tcW w:w="0" w:type="auto"/>
            <w:tcBorders>
              <w:bottom w:val="single" w:sz="4" w:space="0" w:color="auto"/>
            </w:tcBorders>
            <w:noWrap/>
            <w:hideMark/>
          </w:tcPr>
          <w:p w14:paraId="711D84FF" w14:textId="77777777" w:rsidR="00A01E68" w:rsidRPr="00A01E68" w:rsidRDefault="00A01E68" w:rsidP="001E1325">
            <w:pPr>
              <w:jc w:val="center"/>
              <w:rPr>
                <w:color w:val="000000"/>
                <w:sz w:val="20"/>
                <w:szCs w:val="20"/>
              </w:rPr>
            </w:pPr>
          </w:p>
        </w:tc>
        <w:tc>
          <w:tcPr>
            <w:tcW w:w="0" w:type="auto"/>
            <w:tcBorders>
              <w:bottom w:val="single" w:sz="4" w:space="0" w:color="auto"/>
            </w:tcBorders>
            <w:noWrap/>
            <w:hideMark/>
          </w:tcPr>
          <w:p w14:paraId="148429DE"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2D46ED9C"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151649D9"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131BCAF3"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2C4579D6"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005FCB02" w14:textId="443D1EE8" w:rsidR="00A01E68" w:rsidRPr="00A01E68" w:rsidRDefault="00A01E68" w:rsidP="00A01E68">
            <w:pPr>
              <w:jc w:val="right"/>
              <w:rPr>
                <w:color w:val="000000"/>
                <w:sz w:val="20"/>
                <w:szCs w:val="20"/>
              </w:rPr>
            </w:pPr>
            <w:r w:rsidRPr="00A01E68">
              <w:rPr>
                <w:color w:val="000000"/>
                <w:sz w:val="20"/>
                <w:szCs w:val="20"/>
              </w:rPr>
              <w:t>40.3</w:t>
            </w:r>
          </w:p>
        </w:tc>
        <w:tc>
          <w:tcPr>
            <w:tcW w:w="1935" w:type="dxa"/>
            <w:tcBorders>
              <w:bottom w:val="single" w:sz="4" w:space="0" w:color="auto"/>
            </w:tcBorders>
            <w:noWrap/>
            <w:hideMark/>
          </w:tcPr>
          <w:p w14:paraId="75FBAB0B" w14:textId="77777777" w:rsidR="00A01E68" w:rsidRPr="00A01E68" w:rsidRDefault="00A01E68" w:rsidP="00A01E68">
            <w:pPr>
              <w:rPr>
                <w:color w:val="000000"/>
                <w:sz w:val="20"/>
                <w:szCs w:val="20"/>
              </w:rPr>
            </w:pPr>
            <w:r w:rsidRPr="00A01E68">
              <w:rPr>
                <w:color w:val="000000"/>
                <w:sz w:val="20"/>
                <w:szCs w:val="20"/>
              </w:rPr>
              <w:t>[-50.1 ; 294.6]</w:t>
            </w:r>
          </w:p>
        </w:tc>
      </w:tr>
      <w:tr w:rsidR="00A01E68" w:rsidRPr="007E4588" w14:paraId="0A425173" w14:textId="77777777" w:rsidTr="007E4588">
        <w:trPr>
          <w:trHeight w:val="320"/>
        </w:trPr>
        <w:tc>
          <w:tcPr>
            <w:tcW w:w="0" w:type="auto"/>
            <w:tcBorders>
              <w:top w:val="single" w:sz="4" w:space="0" w:color="auto"/>
              <w:bottom w:val="single" w:sz="4" w:space="0" w:color="auto"/>
            </w:tcBorders>
            <w:noWrap/>
            <w:hideMark/>
          </w:tcPr>
          <w:p w14:paraId="2075DA94" w14:textId="77777777" w:rsidR="00A01E68" w:rsidRPr="007E4588" w:rsidRDefault="00A01E68">
            <w:pPr>
              <w:rPr>
                <w:b/>
                <w:color w:val="000000"/>
                <w:sz w:val="20"/>
                <w:szCs w:val="20"/>
              </w:rPr>
            </w:pPr>
            <w:r w:rsidRPr="007E4588">
              <w:rPr>
                <w:b/>
                <w:color w:val="000000"/>
                <w:sz w:val="20"/>
                <w:szCs w:val="20"/>
              </w:rPr>
              <w:t> </w:t>
            </w:r>
          </w:p>
        </w:tc>
        <w:tc>
          <w:tcPr>
            <w:tcW w:w="7054" w:type="dxa"/>
            <w:gridSpan w:val="8"/>
            <w:tcBorders>
              <w:top w:val="single" w:sz="4" w:space="0" w:color="auto"/>
              <w:bottom w:val="single" w:sz="4" w:space="0" w:color="auto"/>
            </w:tcBorders>
            <w:noWrap/>
            <w:hideMark/>
          </w:tcPr>
          <w:p w14:paraId="644F181C" w14:textId="4B0F5851" w:rsidR="00A01E68" w:rsidRPr="007E4588" w:rsidRDefault="00A01E68" w:rsidP="001E1325">
            <w:pPr>
              <w:jc w:val="center"/>
              <w:rPr>
                <w:b/>
                <w:sz w:val="20"/>
                <w:szCs w:val="20"/>
              </w:rPr>
            </w:pPr>
            <w:r w:rsidRPr="007E4588">
              <w:rPr>
                <w:b/>
                <w:sz w:val="20"/>
                <w:szCs w:val="20"/>
              </w:rPr>
              <w:t>Methylparaben</w:t>
            </w:r>
          </w:p>
        </w:tc>
      </w:tr>
      <w:tr w:rsidR="00A01E68" w:rsidRPr="00A01E68" w14:paraId="698278B0" w14:textId="77777777" w:rsidTr="007E4588">
        <w:trPr>
          <w:trHeight w:val="320"/>
        </w:trPr>
        <w:tc>
          <w:tcPr>
            <w:tcW w:w="0" w:type="auto"/>
            <w:tcBorders>
              <w:top w:val="single" w:sz="4" w:space="0" w:color="auto"/>
            </w:tcBorders>
            <w:noWrap/>
            <w:hideMark/>
          </w:tcPr>
          <w:p w14:paraId="2D3B68FE" w14:textId="77777777" w:rsidR="00A01E68" w:rsidRPr="00A01E68" w:rsidRDefault="00A01E68">
            <w:pPr>
              <w:rPr>
                <w:color w:val="000000"/>
                <w:sz w:val="20"/>
                <w:szCs w:val="20"/>
              </w:rPr>
            </w:pPr>
            <w:r w:rsidRPr="00A01E68">
              <w:rPr>
                <w:color w:val="000000"/>
                <w:sz w:val="20"/>
                <w:szCs w:val="20"/>
              </w:rPr>
              <w:t xml:space="preserve">Toothpaste </w:t>
            </w:r>
          </w:p>
        </w:tc>
        <w:tc>
          <w:tcPr>
            <w:tcW w:w="0" w:type="auto"/>
            <w:tcBorders>
              <w:top w:val="single" w:sz="4" w:space="0" w:color="auto"/>
            </w:tcBorders>
            <w:noWrap/>
            <w:hideMark/>
          </w:tcPr>
          <w:p w14:paraId="5B37A54C" w14:textId="61A0CA8F" w:rsidR="00A01E68" w:rsidRPr="00A01E68" w:rsidRDefault="00A01E68" w:rsidP="00A01E68">
            <w:pPr>
              <w:jc w:val="right"/>
              <w:rPr>
                <w:color w:val="000000"/>
                <w:sz w:val="20"/>
                <w:szCs w:val="20"/>
              </w:rPr>
            </w:pPr>
            <w:r w:rsidRPr="00A01E68">
              <w:rPr>
                <w:color w:val="000000"/>
                <w:sz w:val="20"/>
                <w:szCs w:val="20"/>
              </w:rPr>
              <w:t>35.3</w:t>
            </w:r>
          </w:p>
        </w:tc>
        <w:tc>
          <w:tcPr>
            <w:tcW w:w="0" w:type="auto"/>
            <w:tcBorders>
              <w:top w:val="single" w:sz="4" w:space="0" w:color="auto"/>
            </w:tcBorders>
            <w:noWrap/>
            <w:hideMark/>
          </w:tcPr>
          <w:p w14:paraId="00CD4A53" w14:textId="77777777" w:rsidR="00A01E68" w:rsidRPr="00A01E68" w:rsidRDefault="00A01E68" w:rsidP="00A01E68">
            <w:pPr>
              <w:rPr>
                <w:color w:val="000000"/>
                <w:sz w:val="20"/>
                <w:szCs w:val="20"/>
              </w:rPr>
            </w:pPr>
            <w:r w:rsidRPr="00A01E68">
              <w:rPr>
                <w:color w:val="000000"/>
                <w:sz w:val="20"/>
                <w:szCs w:val="20"/>
              </w:rPr>
              <w:t>[-12.2 ; 108.6]</w:t>
            </w:r>
          </w:p>
        </w:tc>
        <w:tc>
          <w:tcPr>
            <w:tcW w:w="0" w:type="auto"/>
            <w:tcBorders>
              <w:top w:val="single" w:sz="4" w:space="0" w:color="auto"/>
            </w:tcBorders>
            <w:noWrap/>
            <w:hideMark/>
          </w:tcPr>
          <w:p w14:paraId="5EA91357" w14:textId="77777777" w:rsidR="00A01E68" w:rsidRPr="00A01E68" w:rsidRDefault="00A01E68" w:rsidP="001E1325">
            <w:pPr>
              <w:jc w:val="center"/>
              <w:rPr>
                <w:color w:val="000000"/>
                <w:sz w:val="20"/>
                <w:szCs w:val="20"/>
              </w:rPr>
            </w:pPr>
          </w:p>
        </w:tc>
        <w:tc>
          <w:tcPr>
            <w:tcW w:w="0" w:type="auto"/>
            <w:tcBorders>
              <w:top w:val="single" w:sz="4" w:space="0" w:color="auto"/>
            </w:tcBorders>
            <w:noWrap/>
            <w:hideMark/>
          </w:tcPr>
          <w:p w14:paraId="1757CB7F" w14:textId="21A303DF" w:rsidR="00A01E68" w:rsidRPr="00A01E68" w:rsidRDefault="00A01E68" w:rsidP="00A01E68">
            <w:pPr>
              <w:jc w:val="right"/>
              <w:rPr>
                <w:color w:val="000000"/>
                <w:sz w:val="20"/>
                <w:szCs w:val="20"/>
              </w:rPr>
            </w:pPr>
            <w:r w:rsidRPr="00A01E68">
              <w:rPr>
                <w:color w:val="000000"/>
                <w:sz w:val="20"/>
                <w:szCs w:val="20"/>
              </w:rPr>
              <w:t>17.1</w:t>
            </w:r>
          </w:p>
        </w:tc>
        <w:tc>
          <w:tcPr>
            <w:tcW w:w="0" w:type="auto"/>
            <w:tcBorders>
              <w:top w:val="single" w:sz="4" w:space="0" w:color="auto"/>
            </w:tcBorders>
            <w:noWrap/>
            <w:hideMark/>
          </w:tcPr>
          <w:p w14:paraId="1E2692BE" w14:textId="77777777" w:rsidR="00A01E68" w:rsidRPr="00A01E68" w:rsidRDefault="00A01E68" w:rsidP="00A01E68">
            <w:pPr>
              <w:rPr>
                <w:color w:val="000000"/>
                <w:sz w:val="20"/>
                <w:szCs w:val="20"/>
              </w:rPr>
            </w:pPr>
            <w:r w:rsidRPr="00A01E68">
              <w:rPr>
                <w:color w:val="000000"/>
                <w:sz w:val="20"/>
                <w:szCs w:val="20"/>
              </w:rPr>
              <w:t>[-25.3 ; 83.8]</w:t>
            </w:r>
          </w:p>
        </w:tc>
        <w:tc>
          <w:tcPr>
            <w:tcW w:w="0" w:type="auto"/>
            <w:tcBorders>
              <w:top w:val="single" w:sz="4" w:space="0" w:color="auto"/>
            </w:tcBorders>
            <w:noWrap/>
            <w:hideMark/>
          </w:tcPr>
          <w:p w14:paraId="48D84110" w14:textId="77777777" w:rsidR="00A01E68" w:rsidRPr="00A01E68" w:rsidRDefault="00A01E68" w:rsidP="00A01E68">
            <w:pPr>
              <w:rPr>
                <w:color w:val="000000"/>
                <w:sz w:val="20"/>
                <w:szCs w:val="20"/>
              </w:rPr>
            </w:pPr>
          </w:p>
        </w:tc>
        <w:tc>
          <w:tcPr>
            <w:tcW w:w="0" w:type="auto"/>
            <w:tcBorders>
              <w:top w:val="single" w:sz="4" w:space="0" w:color="auto"/>
            </w:tcBorders>
            <w:noWrap/>
            <w:hideMark/>
          </w:tcPr>
          <w:p w14:paraId="2B44EBF0" w14:textId="57B8D255" w:rsidR="00A01E68" w:rsidRPr="00A01E68" w:rsidRDefault="00A01E68" w:rsidP="00A01E68">
            <w:pPr>
              <w:jc w:val="right"/>
              <w:rPr>
                <w:color w:val="000000"/>
                <w:sz w:val="20"/>
                <w:szCs w:val="20"/>
              </w:rPr>
            </w:pPr>
            <w:r w:rsidRPr="00A01E68">
              <w:rPr>
                <w:color w:val="000000"/>
                <w:sz w:val="20"/>
                <w:szCs w:val="20"/>
              </w:rPr>
              <w:t>45.9</w:t>
            </w:r>
          </w:p>
        </w:tc>
        <w:tc>
          <w:tcPr>
            <w:tcW w:w="1935" w:type="dxa"/>
            <w:tcBorders>
              <w:top w:val="single" w:sz="4" w:space="0" w:color="auto"/>
            </w:tcBorders>
            <w:noWrap/>
            <w:hideMark/>
          </w:tcPr>
          <w:p w14:paraId="0E1C29F6" w14:textId="77777777" w:rsidR="00A01E68" w:rsidRPr="00A01E68" w:rsidRDefault="00A01E68" w:rsidP="00A01E68">
            <w:pPr>
              <w:rPr>
                <w:color w:val="000000"/>
                <w:sz w:val="20"/>
                <w:szCs w:val="20"/>
              </w:rPr>
            </w:pPr>
            <w:r w:rsidRPr="00A01E68">
              <w:rPr>
                <w:color w:val="000000"/>
                <w:sz w:val="20"/>
                <w:szCs w:val="20"/>
              </w:rPr>
              <w:t>[-25.2 ; 184.8]</w:t>
            </w:r>
          </w:p>
        </w:tc>
      </w:tr>
      <w:tr w:rsidR="00A01E68" w:rsidRPr="00A01E68" w14:paraId="7F239C59" w14:textId="77777777" w:rsidTr="00A01E68">
        <w:trPr>
          <w:trHeight w:val="320"/>
        </w:trPr>
        <w:tc>
          <w:tcPr>
            <w:tcW w:w="0" w:type="auto"/>
            <w:noWrap/>
            <w:hideMark/>
          </w:tcPr>
          <w:p w14:paraId="4D5CEC3A" w14:textId="77777777" w:rsidR="00A01E68" w:rsidRPr="00A01E68" w:rsidRDefault="00A01E68">
            <w:pPr>
              <w:rPr>
                <w:color w:val="000000"/>
                <w:sz w:val="20"/>
                <w:szCs w:val="20"/>
              </w:rPr>
            </w:pPr>
            <w:r w:rsidRPr="00A01E68">
              <w:rPr>
                <w:color w:val="000000"/>
                <w:sz w:val="20"/>
                <w:szCs w:val="20"/>
              </w:rPr>
              <w:t>Face cream</w:t>
            </w:r>
          </w:p>
        </w:tc>
        <w:tc>
          <w:tcPr>
            <w:tcW w:w="0" w:type="auto"/>
            <w:noWrap/>
            <w:hideMark/>
          </w:tcPr>
          <w:p w14:paraId="00DF4351" w14:textId="42EFACB8" w:rsidR="00A01E68" w:rsidRPr="00A01E68" w:rsidRDefault="00A01E68" w:rsidP="00A01E68">
            <w:pPr>
              <w:jc w:val="right"/>
              <w:rPr>
                <w:color w:val="000000"/>
                <w:sz w:val="20"/>
                <w:szCs w:val="20"/>
              </w:rPr>
            </w:pPr>
            <w:r w:rsidRPr="00A01E68">
              <w:rPr>
                <w:color w:val="000000"/>
                <w:sz w:val="20"/>
                <w:szCs w:val="20"/>
              </w:rPr>
              <w:t>51.9</w:t>
            </w:r>
          </w:p>
        </w:tc>
        <w:tc>
          <w:tcPr>
            <w:tcW w:w="0" w:type="auto"/>
            <w:noWrap/>
            <w:hideMark/>
          </w:tcPr>
          <w:p w14:paraId="10263087" w14:textId="77777777" w:rsidR="00A01E68" w:rsidRPr="00A01E68" w:rsidRDefault="00A01E68" w:rsidP="00A01E68">
            <w:pPr>
              <w:rPr>
                <w:color w:val="000000"/>
                <w:sz w:val="20"/>
                <w:szCs w:val="20"/>
              </w:rPr>
            </w:pPr>
            <w:r w:rsidRPr="00A01E68">
              <w:rPr>
                <w:color w:val="000000"/>
                <w:sz w:val="20"/>
                <w:szCs w:val="20"/>
              </w:rPr>
              <w:t>[-6.5 ; 146.8]</w:t>
            </w:r>
          </w:p>
        </w:tc>
        <w:tc>
          <w:tcPr>
            <w:tcW w:w="0" w:type="auto"/>
            <w:noWrap/>
            <w:hideMark/>
          </w:tcPr>
          <w:p w14:paraId="24206411" w14:textId="77777777" w:rsidR="00A01E68" w:rsidRPr="00A01E68" w:rsidRDefault="00A01E68" w:rsidP="001E1325">
            <w:pPr>
              <w:jc w:val="center"/>
              <w:rPr>
                <w:color w:val="000000"/>
                <w:sz w:val="20"/>
                <w:szCs w:val="20"/>
              </w:rPr>
            </w:pPr>
          </w:p>
        </w:tc>
        <w:tc>
          <w:tcPr>
            <w:tcW w:w="0" w:type="auto"/>
            <w:noWrap/>
            <w:hideMark/>
          </w:tcPr>
          <w:p w14:paraId="09ABA7EC" w14:textId="4E500481" w:rsidR="00A01E68" w:rsidRPr="00A01E68" w:rsidRDefault="00A01E68" w:rsidP="00A01E68">
            <w:pPr>
              <w:jc w:val="right"/>
              <w:rPr>
                <w:color w:val="000000"/>
                <w:sz w:val="20"/>
                <w:szCs w:val="20"/>
              </w:rPr>
            </w:pPr>
            <w:r w:rsidRPr="00A01E68">
              <w:rPr>
                <w:color w:val="000000"/>
                <w:sz w:val="20"/>
                <w:szCs w:val="20"/>
              </w:rPr>
              <w:t>27.3</w:t>
            </w:r>
          </w:p>
        </w:tc>
        <w:tc>
          <w:tcPr>
            <w:tcW w:w="0" w:type="auto"/>
            <w:gridSpan w:val="2"/>
            <w:noWrap/>
            <w:hideMark/>
          </w:tcPr>
          <w:p w14:paraId="1955CC5C" w14:textId="77777777" w:rsidR="00A01E68" w:rsidRPr="00A01E68" w:rsidRDefault="00A01E68" w:rsidP="00A01E68">
            <w:pPr>
              <w:rPr>
                <w:color w:val="000000"/>
                <w:sz w:val="20"/>
                <w:szCs w:val="20"/>
              </w:rPr>
            </w:pPr>
            <w:r w:rsidRPr="00A01E68">
              <w:rPr>
                <w:color w:val="000000"/>
                <w:sz w:val="20"/>
                <w:szCs w:val="20"/>
              </w:rPr>
              <w:t>[-21.6 ; 106.6]</w:t>
            </w:r>
          </w:p>
        </w:tc>
        <w:tc>
          <w:tcPr>
            <w:tcW w:w="0" w:type="auto"/>
            <w:noWrap/>
            <w:hideMark/>
          </w:tcPr>
          <w:p w14:paraId="0B8DA96C" w14:textId="46F83622" w:rsidR="00A01E68" w:rsidRPr="00A01E68" w:rsidRDefault="00A01E68" w:rsidP="00A01E68">
            <w:pPr>
              <w:jc w:val="right"/>
              <w:rPr>
                <w:color w:val="000000"/>
                <w:sz w:val="20"/>
                <w:szCs w:val="20"/>
              </w:rPr>
            </w:pPr>
            <w:r w:rsidRPr="00A01E68">
              <w:rPr>
                <w:color w:val="000000"/>
                <w:sz w:val="20"/>
                <w:szCs w:val="20"/>
              </w:rPr>
              <w:t>16.4</w:t>
            </w:r>
          </w:p>
        </w:tc>
        <w:tc>
          <w:tcPr>
            <w:tcW w:w="1935" w:type="dxa"/>
            <w:noWrap/>
            <w:hideMark/>
          </w:tcPr>
          <w:p w14:paraId="54A954B6" w14:textId="77777777" w:rsidR="00A01E68" w:rsidRPr="00A01E68" w:rsidRDefault="00A01E68" w:rsidP="00A01E68">
            <w:pPr>
              <w:rPr>
                <w:color w:val="000000"/>
                <w:sz w:val="20"/>
                <w:szCs w:val="20"/>
              </w:rPr>
            </w:pPr>
            <w:r w:rsidRPr="00A01E68">
              <w:rPr>
                <w:color w:val="000000"/>
                <w:sz w:val="20"/>
                <w:szCs w:val="20"/>
              </w:rPr>
              <w:t>[-29.9 ; 93.4]</w:t>
            </w:r>
          </w:p>
        </w:tc>
      </w:tr>
      <w:tr w:rsidR="00A01E68" w:rsidRPr="00A01E68" w14:paraId="02F55E40" w14:textId="77777777" w:rsidTr="00A01E68">
        <w:trPr>
          <w:trHeight w:val="320"/>
        </w:trPr>
        <w:tc>
          <w:tcPr>
            <w:tcW w:w="0" w:type="auto"/>
            <w:noWrap/>
            <w:hideMark/>
          </w:tcPr>
          <w:p w14:paraId="1431FCC5" w14:textId="77777777" w:rsidR="00A01E68" w:rsidRPr="00A01E68" w:rsidRDefault="00A01E68">
            <w:pPr>
              <w:rPr>
                <w:color w:val="000000"/>
                <w:sz w:val="20"/>
                <w:szCs w:val="20"/>
              </w:rPr>
            </w:pPr>
            <w:r w:rsidRPr="00A01E68">
              <w:rPr>
                <w:color w:val="000000"/>
                <w:sz w:val="20"/>
                <w:szCs w:val="20"/>
              </w:rPr>
              <w:t>Deodorant</w:t>
            </w:r>
          </w:p>
        </w:tc>
        <w:tc>
          <w:tcPr>
            <w:tcW w:w="0" w:type="auto"/>
            <w:noWrap/>
            <w:hideMark/>
          </w:tcPr>
          <w:p w14:paraId="5CBABD8C" w14:textId="5E426E17" w:rsidR="00A01E68" w:rsidRPr="00A01E68" w:rsidRDefault="00A01E68" w:rsidP="00A01E68">
            <w:pPr>
              <w:jc w:val="right"/>
              <w:rPr>
                <w:color w:val="000000"/>
                <w:sz w:val="20"/>
                <w:szCs w:val="20"/>
              </w:rPr>
            </w:pPr>
            <w:r w:rsidRPr="00A01E68">
              <w:rPr>
                <w:color w:val="000000"/>
                <w:sz w:val="20"/>
                <w:szCs w:val="20"/>
              </w:rPr>
              <w:t>-16.9</w:t>
            </w:r>
          </w:p>
        </w:tc>
        <w:tc>
          <w:tcPr>
            <w:tcW w:w="0" w:type="auto"/>
            <w:noWrap/>
            <w:hideMark/>
          </w:tcPr>
          <w:p w14:paraId="0306959B" w14:textId="77777777" w:rsidR="00A01E68" w:rsidRPr="00A01E68" w:rsidRDefault="00A01E68" w:rsidP="00A01E68">
            <w:pPr>
              <w:rPr>
                <w:color w:val="000000"/>
                <w:sz w:val="20"/>
                <w:szCs w:val="20"/>
              </w:rPr>
            </w:pPr>
            <w:r w:rsidRPr="00A01E68">
              <w:rPr>
                <w:color w:val="000000"/>
                <w:sz w:val="20"/>
                <w:szCs w:val="20"/>
              </w:rPr>
              <w:t>[-49.8 ; 37.5]</w:t>
            </w:r>
          </w:p>
        </w:tc>
        <w:tc>
          <w:tcPr>
            <w:tcW w:w="0" w:type="auto"/>
            <w:noWrap/>
            <w:hideMark/>
          </w:tcPr>
          <w:p w14:paraId="2EA60472" w14:textId="77777777" w:rsidR="00A01E68" w:rsidRPr="00A01E68" w:rsidRDefault="00A01E68" w:rsidP="001E1325">
            <w:pPr>
              <w:jc w:val="center"/>
              <w:rPr>
                <w:color w:val="000000"/>
                <w:sz w:val="20"/>
                <w:szCs w:val="20"/>
              </w:rPr>
            </w:pPr>
          </w:p>
        </w:tc>
        <w:tc>
          <w:tcPr>
            <w:tcW w:w="0" w:type="auto"/>
            <w:noWrap/>
            <w:hideMark/>
          </w:tcPr>
          <w:p w14:paraId="3205588B" w14:textId="7DB9E666" w:rsidR="00A01E68" w:rsidRPr="00A01E68" w:rsidRDefault="00A01E68" w:rsidP="00A01E68">
            <w:pPr>
              <w:jc w:val="right"/>
              <w:rPr>
                <w:color w:val="000000"/>
                <w:sz w:val="20"/>
                <w:szCs w:val="20"/>
              </w:rPr>
            </w:pPr>
            <w:r w:rsidRPr="00A01E68">
              <w:rPr>
                <w:color w:val="000000"/>
                <w:sz w:val="20"/>
                <w:szCs w:val="20"/>
              </w:rPr>
              <w:t>39.5</w:t>
            </w:r>
          </w:p>
        </w:tc>
        <w:tc>
          <w:tcPr>
            <w:tcW w:w="0" w:type="auto"/>
            <w:gridSpan w:val="2"/>
            <w:noWrap/>
            <w:hideMark/>
          </w:tcPr>
          <w:p w14:paraId="12228FC9" w14:textId="77777777" w:rsidR="00A01E68" w:rsidRPr="00A01E68" w:rsidRDefault="00A01E68" w:rsidP="00A01E68">
            <w:pPr>
              <w:rPr>
                <w:color w:val="000000"/>
                <w:sz w:val="20"/>
                <w:szCs w:val="20"/>
              </w:rPr>
            </w:pPr>
            <w:r w:rsidRPr="00A01E68">
              <w:rPr>
                <w:color w:val="000000"/>
                <w:sz w:val="20"/>
                <w:szCs w:val="20"/>
              </w:rPr>
              <w:t>[-21.4 ; 147.9]</w:t>
            </w:r>
          </w:p>
        </w:tc>
        <w:tc>
          <w:tcPr>
            <w:tcW w:w="0" w:type="auto"/>
            <w:noWrap/>
            <w:hideMark/>
          </w:tcPr>
          <w:p w14:paraId="52F2C9D7" w14:textId="34676E36" w:rsidR="00A01E68" w:rsidRPr="00A01E68" w:rsidRDefault="00A01E68" w:rsidP="00A01E68">
            <w:pPr>
              <w:jc w:val="right"/>
              <w:rPr>
                <w:color w:val="000000"/>
                <w:sz w:val="20"/>
                <w:szCs w:val="20"/>
              </w:rPr>
            </w:pPr>
            <w:r w:rsidRPr="00A01E68">
              <w:rPr>
                <w:color w:val="000000"/>
                <w:sz w:val="20"/>
                <w:szCs w:val="20"/>
              </w:rPr>
              <w:t>51.0</w:t>
            </w:r>
          </w:p>
        </w:tc>
        <w:tc>
          <w:tcPr>
            <w:tcW w:w="1935" w:type="dxa"/>
            <w:noWrap/>
            <w:hideMark/>
          </w:tcPr>
          <w:p w14:paraId="4736234F" w14:textId="77777777" w:rsidR="00A01E68" w:rsidRPr="00A01E68" w:rsidRDefault="00A01E68" w:rsidP="00A01E68">
            <w:pPr>
              <w:rPr>
                <w:color w:val="000000"/>
                <w:sz w:val="20"/>
                <w:szCs w:val="20"/>
              </w:rPr>
            </w:pPr>
            <w:r w:rsidRPr="00A01E68">
              <w:rPr>
                <w:color w:val="000000"/>
                <w:sz w:val="20"/>
                <w:szCs w:val="20"/>
              </w:rPr>
              <w:t>[-8.6 ; 149.4]</w:t>
            </w:r>
          </w:p>
        </w:tc>
      </w:tr>
      <w:tr w:rsidR="00A01E68" w:rsidRPr="00A01E68" w14:paraId="65481765" w14:textId="77777777" w:rsidTr="00A01E68">
        <w:trPr>
          <w:trHeight w:val="320"/>
        </w:trPr>
        <w:tc>
          <w:tcPr>
            <w:tcW w:w="0" w:type="auto"/>
            <w:noWrap/>
            <w:hideMark/>
          </w:tcPr>
          <w:p w14:paraId="1A2D7AD8" w14:textId="77777777" w:rsidR="00A01E68" w:rsidRPr="00A01E68" w:rsidRDefault="00A01E68">
            <w:pPr>
              <w:rPr>
                <w:color w:val="000000"/>
                <w:sz w:val="20"/>
                <w:szCs w:val="20"/>
              </w:rPr>
            </w:pPr>
            <w:r w:rsidRPr="00A01E68">
              <w:rPr>
                <w:color w:val="000000"/>
                <w:sz w:val="20"/>
                <w:szCs w:val="20"/>
              </w:rPr>
              <w:t xml:space="preserve">Makeup remover </w:t>
            </w:r>
          </w:p>
        </w:tc>
        <w:tc>
          <w:tcPr>
            <w:tcW w:w="0" w:type="auto"/>
            <w:noWrap/>
            <w:hideMark/>
          </w:tcPr>
          <w:p w14:paraId="5DCE6FC9" w14:textId="1EF9FB8D" w:rsidR="00A01E68" w:rsidRPr="00A01E68" w:rsidRDefault="00A01E68" w:rsidP="00A01E68">
            <w:pPr>
              <w:jc w:val="right"/>
              <w:rPr>
                <w:color w:val="000000"/>
                <w:sz w:val="20"/>
                <w:szCs w:val="20"/>
              </w:rPr>
            </w:pPr>
            <w:r w:rsidRPr="00A01E68">
              <w:rPr>
                <w:color w:val="000000"/>
                <w:sz w:val="20"/>
                <w:szCs w:val="20"/>
              </w:rPr>
              <w:t>142.1</w:t>
            </w:r>
          </w:p>
        </w:tc>
        <w:tc>
          <w:tcPr>
            <w:tcW w:w="0" w:type="auto"/>
            <w:noWrap/>
            <w:hideMark/>
          </w:tcPr>
          <w:p w14:paraId="53A34F28" w14:textId="77777777" w:rsidR="00A01E68" w:rsidRPr="00A01E68" w:rsidRDefault="00A01E68" w:rsidP="00A01E68">
            <w:pPr>
              <w:rPr>
                <w:color w:val="000000"/>
                <w:sz w:val="20"/>
                <w:szCs w:val="20"/>
              </w:rPr>
            </w:pPr>
            <w:r w:rsidRPr="00A01E68">
              <w:rPr>
                <w:color w:val="000000"/>
                <w:sz w:val="20"/>
                <w:szCs w:val="20"/>
              </w:rPr>
              <w:t>[9.5 ; 435.1]</w:t>
            </w:r>
          </w:p>
        </w:tc>
        <w:tc>
          <w:tcPr>
            <w:tcW w:w="0" w:type="auto"/>
            <w:noWrap/>
            <w:hideMark/>
          </w:tcPr>
          <w:p w14:paraId="3B2082E7" w14:textId="77777777" w:rsidR="00A01E68" w:rsidRPr="00A01E68" w:rsidRDefault="00A01E68" w:rsidP="001E1325">
            <w:pPr>
              <w:jc w:val="center"/>
              <w:rPr>
                <w:color w:val="000000"/>
                <w:sz w:val="20"/>
                <w:szCs w:val="20"/>
              </w:rPr>
            </w:pPr>
          </w:p>
        </w:tc>
        <w:tc>
          <w:tcPr>
            <w:tcW w:w="0" w:type="auto"/>
            <w:noWrap/>
            <w:hideMark/>
          </w:tcPr>
          <w:p w14:paraId="694ABBCC" w14:textId="24CBD5AE" w:rsidR="00A01E68" w:rsidRPr="00A01E68" w:rsidRDefault="00A01E68" w:rsidP="00A01E68">
            <w:pPr>
              <w:jc w:val="right"/>
              <w:rPr>
                <w:color w:val="000000"/>
                <w:sz w:val="20"/>
                <w:szCs w:val="20"/>
              </w:rPr>
            </w:pPr>
            <w:r w:rsidRPr="00A01E68">
              <w:rPr>
                <w:color w:val="000000"/>
                <w:sz w:val="20"/>
                <w:szCs w:val="20"/>
              </w:rPr>
              <w:t>54.2</w:t>
            </w:r>
          </w:p>
        </w:tc>
        <w:tc>
          <w:tcPr>
            <w:tcW w:w="0" w:type="auto"/>
            <w:gridSpan w:val="2"/>
            <w:noWrap/>
            <w:hideMark/>
          </w:tcPr>
          <w:p w14:paraId="73135FD1" w14:textId="77777777" w:rsidR="00A01E68" w:rsidRPr="00A01E68" w:rsidRDefault="00A01E68" w:rsidP="00A01E68">
            <w:pPr>
              <w:rPr>
                <w:color w:val="000000"/>
                <w:sz w:val="20"/>
                <w:szCs w:val="20"/>
              </w:rPr>
            </w:pPr>
            <w:r w:rsidRPr="00A01E68">
              <w:rPr>
                <w:color w:val="000000"/>
                <w:sz w:val="20"/>
                <w:szCs w:val="20"/>
              </w:rPr>
              <w:t>[-19.9 ; 196.6]</w:t>
            </w:r>
          </w:p>
        </w:tc>
        <w:tc>
          <w:tcPr>
            <w:tcW w:w="0" w:type="auto"/>
            <w:noWrap/>
            <w:hideMark/>
          </w:tcPr>
          <w:p w14:paraId="494FC58B" w14:textId="074241B7" w:rsidR="00A01E68" w:rsidRPr="00A01E68" w:rsidRDefault="00A01E68" w:rsidP="00A01E68">
            <w:pPr>
              <w:jc w:val="right"/>
              <w:rPr>
                <w:color w:val="000000"/>
                <w:sz w:val="20"/>
                <w:szCs w:val="20"/>
              </w:rPr>
            </w:pPr>
            <w:r w:rsidRPr="00A01E68">
              <w:rPr>
                <w:color w:val="000000"/>
                <w:sz w:val="20"/>
                <w:szCs w:val="20"/>
              </w:rPr>
              <w:t>91.7</w:t>
            </w:r>
          </w:p>
        </w:tc>
        <w:tc>
          <w:tcPr>
            <w:tcW w:w="1935" w:type="dxa"/>
            <w:noWrap/>
            <w:hideMark/>
          </w:tcPr>
          <w:p w14:paraId="145A3FA3" w14:textId="77777777" w:rsidR="00A01E68" w:rsidRPr="00A01E68" w:rsidRDefault="00A01E68" w:rsidP="00A01E68">
            <w:pPr>
              <w:rPr>
                <w:color w:val="000000"/>
                <w:sz w:val="20"/>
                <w:szCs w:val="20"/>
              </w:rPr>
            </w:pPr>
            <w:r w:rsidRPr="00A01E68">
              <w:rPr>
                <w:color w:val="000000"/>
                <w:sz w:val="20"/>
                <w:szCs w:val="20"/>
              </w:rPr>
              <w:t>[10.9 ; 231.2]</w:t>
            </w:r>
          </w:p>
        </w:tc>
      </w:tr>
      <w:tr w:rsidR="00A01E68" w:rsidRPr="00A01E68" w14:paraId="14EF9B57" w14:textId="77777777" w:rsidTr="00A01E68">
        <w:trPr>
          <w:trHeight w:val="320"/>
        </w:trPr>
        <w:tc>
          <w:tcPr>
            <w:tcW w:w="0" w:type="auto"/>
            <w:noWrap/>
            <w:hideMark/>
          </w:tcPr>
          <w:p w14:paraId="19B66CF6" w14:textId="77777777" w:rsidR="00A01E68" w:rsidRPr="00A01E68" w:rsidRDefault="00A01E68">
            <w:pPr>
              <w:rPr>
                <w:color w:val="000000"/>
                <w:sz w:val="20"/>
                <w:szCs w:val="20"/>
              </w:rPr>
            </w:pPr>
            <w:r w:rsidRPr="00A01E68">
              <w:rPr>
                <w:color w:val="000000"/>
                <w:sz w:val="20"/>
                <w:szCs w:val="20"/>
              </w:rPr>
              <w:t xml:space="preserve">Mascara </w:t>
            </w:r>
          </w:p>
        </w:tc>
        <w:tc>
          <w:tcPr>
            <w:tcW w:w="0" w:type="auto"/>
            <w:noWrap/>
            <w:hideMark/>
          </w:tcPr>
          <w:p w14:paraId="067EE918" w14:textId="0755AC38" w:rsidR="00A01E68" w:rsidRPr="00A01E68" w:rsidRDefault="00A01E68" w:rsidP="00A01E68">
            <w:pPr>
              <w:jc w:val="right"/>
              <w:rPr>
                <w:color w:val="000000"/>
                <w:sz w:val="20"/>
                <w:szCs w:val="20"/>
              </w:rPr>
            </w:pPr>
            <w:r w:rsidRPr="00A01E68">
              <w:rPr>
                <w:color w:val="000000"/>
                <w:sz w:val="20"/>
                <w:szCs w:val="20"/>
              </w:rPr>
              <w:t>45.9</w:t>
            </w:r>
          </w:p>
        </w:tc>
        <w:tc>
          <w:tcPr>
            <w:tcW w:w="0" w:type="auto"/>
            <w:noWrap/>
            <w:hideMark/>
          </w:tcPr>
          <w:p w14:paraId="4DC0FB62" w14:textId="77777777" w:rsidR="00A01E68" w:rsidRPr="00A01E68" w:rsidRDefault="00A01E68" w:rsidP="00A01E68">
            <w:pPr>
              <w:rPr>
                <w:color w:val="000000"/>
                <w:sz w:val="20"/>
                <w:szCs w:val="20"/>
              </w:rPr>
            </w:pPr>
            <w:r w:rsidRPr="00A01E68">
              <w:rPr>
                <w:color w:val="000000"/>
                <w:sz w:val="20"/>
                <w:szCs w:val="20"/>
              </w:rPr>
              <w:t>[-12.4 ; 142.9]</w:t>
            </w:r>
          </w:p>
        </w:tc>
        <w:tc>
          <w:tcPr>
            <w:tcW w:w="0" w:type="auto"/>
            <w:noWrap/>
            <w:hideMark/>
          </w:tcPr>
          <w:p w14:paraId="7F78CB3E" w14:textId="77777777" w:rsidR="00A01E68" w:rsidRPr="00A01E68" w:rsidRDefault="00A01E68" w:rsidP="001E1325">
            <w:pPr>
              <w:jc w:val="center"/>
              <w:rPr>
                <w:color w:val="000000"/>
                <w:sz w:val="20"/>
                <w:szCs w:val="20"/>
              </w:rPr>
            </w:pPr>
          </w:p>
        </w:tc>
        <w:tc>
          <w:tcPr>
            <w:tcW w:w="0" w:type="auto"/>
            <w:noWrap/>
            <w:hideMark/>
          </w:tcPr>
          <w:p w14:paraId="581A1843" w14:textId="66D94F7B" w:rsidR="00A01E68" w:rsidRPr="00A01E68" w:rsidRDefault="00A01E68" w:rsidP="00A01E68">
            <w:pPr>
              <w:jc w:val="right"/>
              <w:rPr>
                <w:color w:val="000000"/>
                <w:sz w:val="20"/>
                <w:szCs w:val="20"/>
              </w:rPr>
            </w:pPr>
            <w:r w:rsidRPr="00A01E68">
              <w:rPr>
                <w:color w:val="000000"/>
                <w:sz w:val="20"/>
                <w:szCs w:val="20"/>
              </w:rPr>
              <w:t>44.4</w:t>
            </w:r>
          </w:p>
        </w:tc>
        <w:tc>
          <w:tcPr>
            <w:tcW w:w="0" w:type="auto"/>
            <w:gridSpan w:val="2"/>
            <w:noWrap/>
            <w:hideMark/>
          </w:tcPr>
          <w:p w14:paraId="7C219D39" w14:textId="77777777" w:rsidR="00A01E68" w:rsidRPr="00A01E68" w:rsidRDefault="00A01E68" w:rsidP="00A01E68">
            <w:pPr>
              <w:rPr>
                <w:color w:val="000000"/>
                <w:sz w:val="20"/>
                <w:szCs w:val="20"/>
              </w:rPr>
            </w:pPr>
            <w:r w:rsidRPr="00A01E68">
              <w:rPr>
                <w:color w:val="000000"/>
                <w:sz w:val="20"/>
                <w:szCs w:val="20"/>
              </w:rPr>
              <w:t>[-23.5 ; 172.9]</w:t>
            </w:r>
          </w:p>
        </w:tc>
        <w:tc>
          <w:tcPr>
            <w:tcW w:w="0" w:type="auto"/>
            <w:noWrap/>
            <w:hideMark/>
          </w:tcPr>
          <w:p w14:paraId="3099A093" w14:textId="3D19FE97" w:rsidR="00A01E68" w:rsidRPr="00A01E68" w:rsidRDefault="00A01E68" w:rsidP="00A01E68">
            <w:pPr>
              <w:jc w:val="right"/>
              <w:rPr>
                <w:color w:val="000000"/>
                <w:sz w:val="20"/>
                <w:szCs w:val="20"/>
              </w:rPr>
            </w:pPr>
            <w:r w:rsidRPr="00A01E68">
              <w:rPr>
                <w:color w:val="000000"/>
                <w:sz w:val="20"/>
                <w:szCs w:val="20"/>
              </w:rPr>
              <w:t>93.5</w:t>
            </w:r>
          </w:p>
        </w:tc>
        <w:tc>
          <w:tcPr>
            <w:tcW w:w="1935" w:type="dxa"/>
            <w:noWrap/>
            <w:hideMark/>
          </w:tcPr>
          <w:p w14:paraId="10B1ED77" w14:textId="77777777" w:rsidR="00A01E68" w:rsidRPr="00A01E68" w:rsidRDefault="00A01E68" w:rsidP="00A01E68">
            <w:pPr>
              <w:rPr>
                <w:color w:val="000000"/>
                <w:sz w:val="20"/>
                <w:szCs w:val="20"/>
              </w:rPr>
            </w:pPr>
            <w:r w:rsidRPr="00A01E68">
              <w:rPr>
                <w:color w:val="000000"/>
                <w:sz w:val="20"/>
                <w:szCs w:val="20"/>
              </w:rPr>
              <w:t>[13.4 ; 230.2]</w:t>
            </w:r>
          </w:p>
        </w:tc>
      </w:tr>
      <w:tr w:rsidR="00A01E68" w:rsidRPr="00A01E68" w14:paraId="51FC2DEC" w14:textId="77777777" w:rsidTr="00A01E68">
        <w:trPr>
          <w:trHeight w:val="320"/>
        </w:trPr>
        <w:tc>
          <w:tcPr>
            <w:tcW w:w="0" w:type="auto"/>
            <w:noWrap/>
            <w:hideMark/>
          </w:tcPr>
          <w:p w14:paraId="4727196B" w14:textId="77777777" w:rsidR="00A01E68" w:rsidRPr="00A01E68" w:rsidRDefault="00A01E68">
            <w:pPr>
              <w:rPr>
                <w:color w:val="000000"/>
                <w:sz w:val="20"/>
                <w:szCs w:val="20"/>
              </w:rPr>
            </w:pPr>
            <w:r w:rsidRPr="00A01E68">
              <w:rPr>
                <w:color w:val="000000"/>
                <w:sz w:val="20"/>
                <w:szCs w:val="20"/>
              </w:rPr>
              <w:t xml:space="preserve">Foundation </w:t>
            </w:r>
          </w:p>
        </w:tc>
        <w:tc>
          <w:tcPr>
            <w:tcW w:w="0" w:type="auto"/>
            <w:noWrap/>
            <w:hideMark/>
          </w:tcPr>
          <w:p w14:paraId="4206FC48" w14:textId="678DF8E7" w:rsidR="00A01E68" w:rsidRPr="00A01E68" w:rsidRDefault="00A01E68" w:rsidP="00A01E68">
            <w:pPr>
              <w:jc w:val="right"/>
              <w:rPr>
                <w:color w:val="000000"/>
                <w:sz w:val="20"/>
                <w:szCs w:val="20"/>
              </w:rPr>
            </w:pPr>
            <w:r w:rsidRPr="00A01E68">
              <w:rPr>
                <w:color w:val="000000"/>
                <w:sz w:val="20"/>
                <w:szCs w:val="20"/>
              </w:rPr>
              <w:t>19.5</w:t>
            </w:r>
          </w:p>
        </w:tc>
        <w:tc>
          <w:tcPr>
            <w:tcW w:w="0" w:type="auto"/>
            <w:noWrap/>
            <w:hideMark/>
          </w:tcPr>
          <w:p w14:paraId="21092AE7" w14:textId="77777777" w:rsidR="00A01E68" w:rsidRPr="00A01E68" w:rsidRDefault="00A01E68" w:rsidP="00A01E68">
            <w:pPr>
              <w:rPr>
                <w:color w:val="000000"/>
                <w:sz w:val="20"/>
                <w:szCs w:val="20"/>
              </w:rPr>
            </w:pPr>
            <w:r w:rsidRPr="00A01E68">
              <w:rPr>
                <w:color w:val="000000"/>
                <w:sz w:val="20"/>
                <w:szCs w:val="20"/>
              </w:rPr>
              <w:t>[-29.6 ; 102.9]</w:t>
            </w:r>
          </w:p>
        </w:tc>
        <w:tc>
          <w:tcPr>
            <w:tcW w:w="0" w:type="auto"/>
            <w:noWrap/>
            <w:hideMark/>
          </w:tcPr>
          <w:p w14:paraId="77BFA41A" w14:textId="77777777" w:rsidR="00A01E68" w:rsidRPr="00A01E68" w:rsidRDefault="00A01E68" w:rsidP="001E1325">
            <w:pPr>
              <w:jc w:val="center"/>
              <w:rPr>
                <w:color w:val="000000"/>
                <w:sz w:val="20"/>
                <w:szCs w:val="20"/>
              </w:rPr>
            </w:pPr>
          </w:p>
        </w:tc>
        <w:tc>
          <w:tcPr>
            <w:tcW w:w="0" w:type="auto"/>
            <w:noWrap/>
            <w:hideMark/>
          </w:tcPr>
          <w:p w14:paraId="0E075E87" w14:textId="305F3798" w:rsidR="00A01E68" w:rsidRPr="00A01E68" w:rsidRDefault="00A01E68" w:rsidP="00A01E68">
            <w:pPr>
              <w:jc w:val="right"/>
              <w:rPr>
                <w:color w:val="000000"/>
                <w:sz w:val="20"/>
                <w:szCs w:val="20"/>
              </w:rPr>
            </w:pPr>
            <w:r w:rsidRPr="00A01E68">
              <w:rPr>
                <w:color w:val="000000"/>
                <w:sz w:val="20"/>
                <w:szCs w:val="20"/>
              </w:rPr>
              <w:t>35.6</w:t>
            </w:r>
          </w:p>
        </w:tc>
        <w:tc>
          <w:tcPr>
            <w:tcW w:w="0" w:type="auto"/>
            <w:gridSpan w:val="2"/>
            <w:noWrap/>
            <w:hideMark/>
          </w:tcPr>
          <w:p w14:paraId="4BC215DE" w14:textId="77777777" w:rsidR="00A01E68" w:rsidRPr="00A01E68" w:rsidRDefault="00A01E68" w:rsidP="00A01E68">
            <w:pPr>
              <w:rPr>
                <w:color w:val="000000"/>
                <w:sz w:val="20"/>
                <w:szCs w:val="20"/>
              </w:rPr>
            </w:pPr>
            <w:r w:rsidRPr="00A01E68">
              <w:rPr>
                <w:color w:val="000000"/>
                <w:sz w:val="20"/>
                <w:szCs w:val="20"/>
              </w:rPr>
              <w:t>[-29.2 ; 159.9]</w:t>
            </w:r>
          </w:p>
        </w:tc>
        <w:tc>
          <w:tcPr>
            <w:tcW w:w="0" w:type="auto"/>
            <w:noWrap/>
            <w:hideMark/>
          </w:tcPr>
          <w:p w14:paraId="6FCDC1A8" w14:textId="0EFC0BDE" w:rsidR="00A01E68" w:rsidRPr="00A01E68" w:rsidRDefault="00A01E68" w:rsidP="00A01E68">
            <w:pPr>
              <w:jc w:val="right"/>
              <w:rPr>
                <w:color w:val="000000"/>
                <w:sz w:val="20"/>
                <w:szCs w:val="20"/>
              </w:rPr>
            </w:pPr>
            <w:r w:rsidRPr="00A01E68">
              <w:rPr>
                <w:color w:val="000000"/>
                <w:sz w:val="20"/>
                <w:szCs w:val="20"/>
              </w:rPr>
              <w:t>95.3</w:t>
            </w:r>
          </w:p>
        </w:tc>
        <w:tc>
          <w:tcPr>
            <w:tcW w:w="1935" w:type="dxa"/>
            <w:noWrap/>
            <w:hideMark/>
          </w:tcPr>
          <w:p w14:paraId="438B4C55" w14:textId="77777777" w:rsidR="00A01E68" w:rsidRPr="00A01E68" w:rsidRDefault="00A01E68" w:rsidP="00A01E68">
            <w:pPr>
              <w:rPr>
                <w:color w:val="000000"/>
                <w:sz w:val="20"/>
                <w:szCs w:val="20"/>
              </w:rPr>
            </w:pPr>
            <w:r w:rsidRPr="00A01E68">
              <w:rPr>
                <w:color w:val="000000"/>
                <w:sz w:val="20"/>
                <w:szCs w:val="20"/>
              </w:rPr>
              <w:t>[11.1 ; 243.2]</w:t>
            </w:r>
          </w:p>
        </w:tc>
      </w:tr>
      <w:tr w:rsidR="00A01E68" w:rsidRPr="00A01E68" w14:paraId="2D553A2B" w14:textId="77777777" w:rsidTr="00A01E68">
        <w:trPr>
          <w:trHeight w:val="320"/>
        </w:trPr>
        <w:tc>
          <w:tcPr>
            <w:tcW w:w="0" w:type="auto"/>
            <w:noWrap/>
            <w:hideMark/>
          </w:tcPr>
          <w:p w14:paraId="527A96CB" w14:textId="77777777" w:rsidR="00A01E68" w:rsidRPr="00A01E68" w:rsidRDefault="00A01E68">
            <w:pPr>
              <w:rPr>
                <w:color w:val="000000"/>
                <w:sz w:val="20"/>
                <w:szCs w:val="20"/>
              </w:rPr>
            </w:pPr>
            <w:r w:rsidRPr="00A01E68">
              <w:rPr>
                <w:color w:val="000000"/>
                <w:sz w:val="20"/>
                <w:szCs w:val="20"/>
              </w:rPr>
              <w:t xml:space="preserve">Bar soap </w:t>
            </w:r>
          </w:p>
        </w:tc>
        <w:tc>
          <w:tcPr>
            <w:tcW w:w="0" w:type="auto"/>
            <w:noWrap/>
            <w:hideMark/>
          </w:tcPr>
          <w:p w14:paraId="43F7BE57" w14:textId="5BF148C7" w:rsidR="00A01E68" w:rsidRPr="00A01E68" w:rsidRDefault="00A01E68" w:rsidP="00A01E68">
            <w:pPr>
              <w:jc w:val="right"/>
              <w:rPr>
                <w:color w:val="000000"/>
                <w:sz w:val="20"/>
                <w:szCs w:val="20"/>
              </w:rPr>
            </w:pPr>
            <w:r w:rsidRPr="00A01E68">
              <w:rPr>
                <w:color w:val="000000"/>
                <w:sz w:val="20"/>
                <w:szCs w:val="20"/>
              </w:rPr>
              <w:t>12.4</w:t>
            </w:r>
          </w:p>
        </w:tc>
        <w:tc>
          <w:tcPr>
            <w:tcW w:w="0" w:type="auto"/>
            <w:noWrap/>
            <w:hideMark/>
          </w:tcPr>
          <w:p w14:paraId="124DEC38" w14:textId="77777777" w:rsidR="00A01E68" w:rsidRPr="00A01E68" w:rsidRDefault="00A01E68" w:rsidP="00A01E68">
            <w:pPr>
              <w:rPr>
                <w:color w:val="000000"/>
                <w:sz w:val="20"/>
                <w:szCs w:val="20"/>
              </w:rPr>
            </w:pPr>
            <w:r w:rsidRPr="00A01E68">
              <w:rPr>
                <w:color w:val="000000"/>
                <w:sz w:val="20"/>
                <w:szCs w:val="20"/>
              </w:rPr>
              <w:t>[-38.7 ; 106.2]</w:t>
            </w:r>
          </w:p>
        </w:tc>
        <w:tc>
          <w:tcPr>
            <w:tcW w:w="0" w:type="auto"/>
            <w:noWrap/>
            <w:hideMark/>
          </w:tcPr>
          <w:p w14:paraId="526BE74D" w14:textId="77777777" w:rsidR="00A01E68" w:rsidRPr="00A01E68" w:rsidRDefault="00A01E68" w:rsidP="001E1325">
            <w:pPr>
              <w:jc w:val="center"/>
              <w:rPr>
                <w:color w:val="000000"/>
                <w:sz w:val="20"/>
                <w:szCs w:val="20"/>
              </w:rPr>
            </w:pPr>
          </w:p>
        </w:tc>
        <w:tc>
          <w:tcPr>
            <w:tcW w:w="0" w:type="auto"/>
            <w:noWrap/>
            <w:hideMark/>
          </w:tcPr>
          <w:p w14:paraId="10954F57" w14:textId="5A49674C" w:rsidR="00A01E68" w:rsidRPr="00A01E68" w:rsidRDefault="00A01E68" w:rsidP="00A01E68">
            <w:pPr>
              <w:jc w:val="right"/>
              <w:rPr>
                <w:color w:val="000000"/>
                <w:sz w:val="20"/>
                <w:szCs w:val="20"/>
              </w:rPr>
            </w:pPr>
            <w:r w:rsidRPr="00A01E68">
              <w:rPr>
                <w:color w:val="000000"/>
                <w:sz w:val="20"/>
                <w:szCs w:val="20"/>
              </w:rPr>
              <w:t>17.8</w:t>
            </w:r>
          </w:p>
        </w:tc>
        <w:tc>
          <w:tcPr>
            <w:tcW w:w="0" w:type="auto"/>
            <w:gridSpan w:val="2"/>
            <w:noWrap/>
            <w:hideMark/>
          </w:tcPr>
          <w:p w14:paraId="4B117254" w14:textId="77777777" w:rsidR="00A01E68" w:rsidRPr="00A01E68" w:rsidRDefault="00A01E68" w:rsidP="00A01E68">
            <w:pPr>
              <w:rPr>
                <w:color w:val="000000"/>
                <w:sz w:val="20"/>
                <w:szCs w:val="20"/>
              </w:rPr>
            </w:pPr>
            <w:r w:rsidRPr="00A01E68">
              <w:rPr>
                <w:color w:val="000000"/>
                <w:sz w:val="20"/>
                <w:szCs w:val="20"/>
              </w:rPr>
              <w:t>[-40.2 ; 132.2]</w:t>
            </w:r>
          </w:p>
        </w:tc>
        <w:tc>
          <w:tcPr>
            <w:tcW w:w="0" w:type="auto"/>
            <w:noWrap/>
            <w:hideMark/>
          </w:tcPr>
          <w:p w14:paraId="775BE36B" w14:textId="7BF73ACE" w:rsidR="00A01E68" w:rsidRPr="00A01E68" w:rsidRDefault="00A01E68" w:rsidP="00A01E68">
            <w:pPr>
              <w:jc w:val="right"/>
              <w:rPr>
                <w:color w:val="000000"/>
                <w:sz w:val="20"/>
                <w:szCs w:val="20"/>
              </w:rPr>
            </w:pPr>
            <w:r w:rsidRPr="00A01E68">
              <w:rPr>
                <w:color w:val="000000"/>
                <w:sz w:val="20"/>
                <w:szCs w:val="20"/>
              </w:rPr>
              <w:t>108.2</w:t>
            </w:r>
          </w:p>
        </w:tc>
        <w:tc>
          <w:tcPr>
            <w:tcW w:w="1935" w:type="dxa"/>
            <w:noWrap/>
            <w:hideMark/>
          </w:tcPr>
          <w:p w14:paraId="1B307716" w14:textId="77777777" w:rsidR="00A01E68" w:rsidRPr="00A01E68" w:rsidRDefault="00A01E68" w:rsidP="00A01E68">
            <w:pPr>
              <w:rPr>
                <w:color w:val="000000"/>
                <w:sz w:val="20"/>
                <w:szCs w:val="20"/>
              </w:rPr>
            </w:pPr>
            <w:r w:rsidRPr="00A01E68">
              <w:rPr>
                <w:color w:val="000000"/>
                <w:sz w:val="20"/>
                <w:szCs w:val="20"/>
              </w:rPr>
              <w:t>[19.0 ; 264.1]</w:t>
            </w:r>
          </w:p>
        </w:tc>
      </w:tr>
      <w:tr w:rsidR="00A01E68" w:rsidRPr="00A01E68" w14:paraId="7353D689" w14:textId="77777777" w:rsidTr="00A01E68">
        <w:trPr>
          <w:trHeight w:val="320"/>
        </w:trPr>
        <w:tc>
          <w:tcPr>
            <w:tcW w:w="0" w:type="auto"/>
            <w:noWrap/>
            <w:hideMark/>
          </w:tcPr>
          <w:p w14:paraId="39A55FC9" w14:textId="77777777" w:rsidR="00A01E68" w:rsidRPr="00A01E68" w:rsidRDefault="00A01E68">
            <w:pPr>
              <w:rPr>
                <w:color w:val="000000"/>
                <w:sz w:val="20"/>
                <w:szCs w:val="20"/>
              </w:rPr>
            </w:pPr>
            <w:r w:rsidRPr="00A01E68">
              <w:rPr>
                <w:color w:val="000000"/>
                <w:sz w:val="20"/>
                <w:szCs w:val="20"/>
              </w:rPr>
              <w:t xml:space="preserve">Shower gel </w:t>
            </w:r>
          </w:p>
        </w:tc>
        <w:tc>
          <w:tcPr>
            <w:tcW w:w="0" w:type="auto"/>
            <w:noWrap/>
            <w:hideMark/>
          </w:tcPr>
          <w:p w14:paraId="18586588" w14:textId="1D37E7B2" w:rsidR="00A01E68" w:rsidRPr="00A01E68" w:rsidRDefault="00A01E68" w:rsidP="00A01E68">
            <w:pPr>
              <w:jc w:val="right"/>
              <w:rPr>
                <w:color w:val="000000"/>
                <w:sz w:val="20"/>
                <w:szCs w:val="20"/>
              </w:rPr>
            </w:pPr>
            <w:r w:rsidRPr="00A01E68">
              <w:rPr>
                <w:color w:val="000000"/>
                <w:sz w:val="20"/>
                <w:szCs w:val="20"/>
              </w:rPr>
              <w:t>-26.2</w:t>
            </w:r>
          </w:p>
        </w:tc>
        <w:tc>
          <w:tcPr>
            <w:tcW w:w="0" w:type="auto"/>
            <w:noWrap/>
            <w:hideMark/>
          </w:tcPr>
          <w:p w14:paraId="123BDF23" w14:textId="77777777" w:rsidR="00A01E68" w:rsidRPr="00A01E68" w:rsidRDefault="00A01E68" w:rsidP="00A01E68">
            <w:pPr>
              <w:rPr>
                <w:color w:val="000000"/>
                <w:sz w:val="20"/>
                <w:szCs w:val="20"/>
              </w:rPr>
            </w:pPr>
            <w:r w:rsidRPr="00A01E68">
              <w:rPr>
                <w:color w:val="000000"/>
                <w:sz w:val="20"/>
                <w:szCs w:val="20"/>
              </w:rPr>
              <w:t>[-58.9 ; 32.6]</w:t>
            </w:r>
          </w:p>
        </w:tc>
        <w:tc>
          <w:tcPr>
            <w:tcW w:w="0" w:type="auto"/>
            <w:noWrap/>
            <w:hideMark/>
          </w:tcPr>
          <w:p w14:paraId="1DEBF531" w14:textId="77777777" w:rsidR="00A01E68" w:rsidRPr="00A01E68" w:rsidRDefault="00A01E68" w:rsidP="001E1325">
            <w:pPr>
              <w:jc w:val="center"/>
              <w:rPr>
                <w:color w:val="000000"/>
                <w:sz w:val="20"/>
                <w:szCs w:val="20"/>
              </w:rPr>
            </w:pPr>
          </w:p>
        </w:tc>
        <w:tc>
          <w:tcPr>
            <w:tcW w:w="0" w:type="auto"/>
            <w:noWrap/>
            <w:hideMark/>
          </w:tcPr>
          <w:p w14:paraId="002A2A7A" w14:textId="5F829C16" w:rsidR="00A01E68" w:rsidRPr="00A01E68" w:rsidRDefault="00A01E68" w:rsidP="00A01E68">
            <w:pPr>
              <w:jc w:val="right"/>
              <w:rPr>
                <w:color w:val="000000"/>
                <w:sz w:val="20"/>
                <w:szCs w:val="20"/>
              </w:rPr>
            </w:pPr>
            <w:r w:rsidRPr="00A01E68">
              <w:rPr>
                <w:color w:val="000000"/>
                <w:sz w:val="20"/>
                <w:szCs w:val="20"/>
              </w:rPr>
              <w:t>-4.6</w:t>
            </w:r>
          </w:p>
        </w:tc>
        <w:tc>
          <w:tcPr>
            <w:tcW w:w="0" w:type="auto"/>
            <w:gridSpan w:val="2"/>
            <w:noWrap/>
            <w:hideMark/>
          </w:tcPr>
          <w:p w14:paraId="6CAC3D58" w14:textId="77777777" w:rsidR="00A01E68" w:rsidRPr="00A01E68" w:rsidRDefault="00A01E68" w:rsidP="00A01E68">
            <w:pPr>
              <w:rPr>
                <w:color w:val="000000"/>
                <w:sz w:val="20"/>
                <w:szCs w:val="20"/>
              </w:rPr>
            </w:pPr>
            <w:r w:rsidRPr="00A01E68">
              <w:rPr>
                <w:color w:val="000000"/>
                <w:sz w:val="20"/>
                <w:szCs w:val="20"/>
              </w:rPr>
              <w:t>[-56.6 ; 109.4]</w:t>
            </w:r>
          </w:p>
        </w:tc>
        <w:tc>
          <w:tcPr>
            <w:tcW w:w="0" w:type="auto"/>
            <w:noWrap/>
            <w:hideMark/>
          </w:tcPr>
          <w:p w14:paraId="26BA4D8F" w14:textId="25B3795F" w:rsidR="00A01E68" w:rsidRPr="00A01E68" w:rsidRDefault="00A01E68" w:rsidP="00A01E68">
            <w:pPr>
              <w:jc w:val="right"/>
              <w:rPr>
                <w:color w:val="000000"/>
                <w:sz w:val="20"/>
                <w:szCs w:val="20"/>
              </w:rPr>
            </w:pPr>
            <w:r w:rsidRPr="00A01E68">
              <w:rPr>
                <w:color w:val="000000"/>
                <w:sz w:val="20"/>
                <w:szCs w:val="20"/>
              </w:rPr>
              <w:t>-29.6</w:t>
            </w:r>
          </w:p>
        </w:tc>
        <w:tc>
          <w:tcPr>
            <w:tcW w:w="1935" w:type="dxa"/>
            <w:noWrap/>
            <w:hideMark/>
          </w:tcPr>
          <w:p w14:paraId="543E4116" w14:textId="77777777" w:rsidR="00A01E68" w:rsidRPr="00A01E68" w:rsidRDefault="00A01E68" w:rsidP="00A01E68">
            <w:pPr>
              <w:rPr>
                <w:color w:val="000000"/>
                <w:sz w:val="20"/>
                <w:szCs w:val="20"/>
              </w:rPr>
            </w:pPr>
            <w:r w:rsidRPr="00A01E68">
              <w:rPr>
                <w:color w:val="000000"/>
                <w:sz w:val="20"/>
                <w:szCs w:val="20"/>
              </w:rPr>
              <w:t>[-60.3 ; 25.0]</w:t>
            </w:r>
          </w:p>
        </w:tc>
      </w:tr>
      <w:tr w:rsidR="00A01E68" w:rsidRPr="00A01E68" w14:paraId="3EC6F800" w14:textId="77777777" w:rsidTr="00A01E68">
        <w:trPr>
          <w:trHeight w:val="320"/>
        </w:trPr>
        <w:tc>
          <w:tcPr>
            <w:tcW w:w="0" w:type="auto"/>
            <w:noWrap/>
            <w:hideMark/>
          </w:tcPr>
          <w:p w14:paraId="725A3509" w14:textId="77777777" w:rsidR="00A01E68" w:rsidRPr="00A01E68" w:rsidRDefault="00A01E68">
            <w:pPr>
              <w:rPr>
                <w:color w:val="000000"/>
                <w:sz w:val="20"/>
                <w:szCs w:val="20"/>
              </w:rPr>
            </w:pPr>
            <w:r w:rsidRPr="00A01E68">
              <w:rPr>
                <w:color w:val="000000"/>
                <w:sz w:val="20"/>
                <w:szCs w:val="20"/>
              </w:rPr>
              <w:t>Shampoo</w:t>
            </w:r>
          </w:p>
        </w:tc>
        <w:tc>
          <w:tcPr>
            <w:tcW w:w="0" w:type="auto"/>
            <w:noWrap/>
            <w:hideMark/>
          </w:tcPr>
          <w:p w14:paraId="09B1906F" w14:textId="557526EB" w:rsidR="00A01E68" w:rsidRPr="00A01E68" w:rsidRDefault="00A01E68" w:rsidP="00A01E68">
            <w:pPr>
              <w:jc w:val="right"/>
              <w:rPr>
                <w:color w:val="000000"/>
                <w:sz w:val="20"/>
                <w:szCs w:val="20"/>
              </w:rPr>
            </w:pPr>
            <w:r w:rsidRPr="00A01E68">
              <w:rPr>
                <w:color w:val="000000"/>
                <w:sz w:val="20"/>
                <w:szCs w:val="20"/>
              </w:rPr>
              <w:t>11.3</w:t>
            </w:r>
          </w:p>
        </w:tc>
        <w:tc>
          <w:tcPr>
            <w:tcW w:w="0" w:type="auto"/>
            <w:noWrap/>
            <w:hideMark/>
          </w:tcPr>
          <w:p w14:paraId="7BFEB708" w14:textId="77777777" w:rsidR="00A01E68" w:rsidRPr="00A01E68" w:rsidRDefault="00A01E68" w:rsidP="00A01E68">
            <w:pPr>
              <w:rPr>
                <w:color w:val="000000"/>
                <w:sz w:val="20"/>
                <w:szCs w:val="20"/>
              </w:rPr>
            </w:pPr>
            <w:r w:rsidRPr="00A01E68">
              <w:rPr>
                <w:color w:val="000000"/>
                <w:sz w:val="20"/>
                <w:szCs w:val="20"/>
              </w:rPr>
              <w:t>[-38.1 ; 99.9]</w:t>
            </w:r>
          </w:p>
        </w:tc>
        <w:tc>
          <w:tcPr>
            <w:tcW w:w="0" w:type="auto"/>
            <w:noWrap/>
            <w:hideMark/>
          </w:tcPr>
          <w:p w14:paraId="75C09D66" w14:textId="77777777" w:rsidR="00A01E68" w:rsidRPr="00A01E68" w:rsidRDefault="00A01E68" w:rsidP="001E1325">
            <w:pPr>
              <w:jc w:val="center"/>
              <w:rPr>
                <w:color w:val="000000"/>
                <w:sz w:val="20"/>
                <w:szCs w:val="20"/>
              </w:rPr>
            </w:pPr>
          </w:p>
        </w:tc>
        <w:tc>
          <w:tcPr>
            <w:tcW w:w="0" w:type="auto"/>
            <w:noWrap/>
            <w:hideMark/>
          </w:tcPr>
          <w:p w14:paraId="796336AE" w14:textId="0CE93A00" w:rsidR="00A01E68" w:rsidRPr="00A01E68" w:rsidRDefault="00A01E68" w:rsidP="00A01E68">
            <w:pPr>
              <w:jc w:val="right"/>
              <w:rPr>
                <w:color w:val="000000"/>
                <w:sz w:val="20"/>
                <w:szCs w:val="20"/>
              </w:rPr>
            </w:pPr>
            <w:r w:rsidRPr="00A01E68">
              <w:rPr>
                <w:color w:val="000000"/>
                <w:sz w:val="20"/>
                <w:szCs w:val="20"/>
              </w:rPr>
              <w:t>29.0</w:t>
            </w:r>
          </w:p>
        </w:tc>
        <w:tc>
          <w:tcPr>
            <w:tcW w:w="0" w:type="auto"/>
            <w:gridSpan w:val="2"/>
            <w:noWrap/>
            <w:hideMark/>
          </w:tcPr>
          <w:p w14:paraId="6E35AF50" w14:textId="77777777" w:rsidR="00A01E68" w:rsidRPr="00A01E68" w:rsidRDefault="00A01E68" w:rsidP="00A01E68">
            <w:pPr>
              <w:rPr>
                <w:color w:val="000000"/>
                <w:sz w:val="20"/>
                <w:szCs w:val="20"/>
              </w:rPr>
            </w:pPr>
            <w:r w:rsidRPr="00A01E68">
              <w:rPr>
                <w:color w:val="000000"/>
                <w:sz w:val="20"/>
                <w:szCs w:val="20"/>
              </w:rPr>
              <w:t>[-33.9 ; 151.8]</w:t>
            </w:r>
          </w:p>
        </w:tc>
        <w:tc>
          <w:tcPr>
            <w:tcW w:w="0" w:type="auto"/>
            <w:noWrap/>
            <w:hideMark/>
          </w:tcPr>
          <w:p w14:paraId="1C9384E1" w14:textId="6C669229" w:rsidR="00A01E68" w:rsidRPr="00A01E68" w:rsidRDefault="00A01E68" w:rsidP="00A01E68">
            <w:pPr>
              <w:jc w:val="right"/>
              <w:rPr>
                <w:color w:val="000000"/>
                <w:sz w:val="20"/>
                <w:szCs w:val="20"/>
              </w:rPr>
            </w:pPr>
            <w:r w:rsidRPr="00A01E68">
              <w:rPr>
                <w:color w:val="000000"/>
                <w:sz w:val="20"/>
                <w:szCs w:val="20"/>
              </w:rPr>
              <w:t>71.4</w:t>
            </w:r>
          </w:p>
        </w:tc>
        <w:tc>
          <w:tcPr>
            <w:tcW w:w="1935" w:type="dxa"/>
            <w:noWrap/>
            <w:hideMark/>
          </w:tcPr>
          <w:p w14:paraId="625D661B" w14:textId="77777777" w:rsidR="00A01E68" w:rsidRPr="00A01E68" w:rsidRDefault="00A01E68" w:rsidP="00A01E68">
            <w:pPr>
              <w:rPr>
                <w:color w:val="000000"/>
                <w:sz w:val="20"/>
                <w:szCs w:val="20"/>
              </w:rPr>
            </w:pPr>
            <w:r w:rsidRPr="00A01E68">
              <w:rPr>
                <w:color w:val="000000"/>
                <w:sz w:val="20"/>
                <w:szCs w:val="20"/>
              </w:rPr>
              <w:t>[4.5 ; 181.3]</w:t>
            </w:r>
          </w:p>
        </w:tc>
      </w:tr>
      <w:tr w:rsidR="00A01E68" w:rsidRPr="00A01E68" w14:paraId="480A34A5" w14:textId="77777777" w:rsidTr="00A01E68">
        <w:trPr>
          <w:trHeight w:val="320"/>
        </w:trPr>
        <w:tc>
          <w:tcPr>
            <w:tcW w:w="0" w:type="auto"/>
            <w:noWrap/>
            <w:hideMark/>
          </w:tcPr>
          <w:p w14:paraId="7224E253" w14:textId="77777777" w:rsidR="00A01E68" w:rsidRPr="00A01E68" w:rsidRDefault="00A01E68">
            <w:pPr>
              <w:rPr>
                <w:color w:val="000000"/>
                <w:sz w:val="20"/>
                <w:szCs w:val="20"/>
              </w:rPr>
            </w:pPr>
            <w:r w:rsidRPr="00A01E68">
              <w:rPr>
                <w:color w:val="000000"/>
                <w:sz w:val="20"/>
                <w:szCs w:val="20"/>
              </w:rPr>
              <w:t>Body cream</w:t>
            </w:r>
          </w:p>
        </w:tc>
        <w:tc>
          <w:tcPr>
            <w:tcW w:w="0" w:type="auto"/>
            <w:noWrap/>
            <w:hideMark/>
          </w:tcPr>
          <w:p w14:paraId="0C0B918D" w14:textId="092C8DFE" w:rsidR="00A01E68" w:rsidRPr="00A01E68" w:rsidRDefault="00A01E68" w:rsidP="00A01E68">
            <w:pPr>
              <w:jc w:val="right"/>
              <w:rPr>
                <w:color w:val="000000"/>
                <w:sz w:val="20"/>
                <w:szCs w:val="20"/>
              </w:rPr>
            </w:pPr>
            <w:r w:rsidRPr="00A01E68">
              <w:rPr>
                <w:color w:val="000000"/>
                <w:sz w:val="20"/>
                <w:szCs w:val="20"/>
              </w:rPr>
              <w:t>16.4</w:t>
            </w:r>
          </w:p>
        </w:tc>
        <w:tc>
          <w:tcPr>
            <w:tcW w:w="0" w:type="auto"/>
            <w:noWrap/>
            <w:hideMark/>
          </w:tcPr>
          <w:p w14:paraId="32DB8A64" w14:textId="77777777" w:rsidR="00A01E68" w:rsidRPr="00A01E68" w:rsidRDefault="00A01E68" w:rsidP="00A01E68">
            <w:pPr>
              <w:rPr>
                <w:color w:val="000000"/>
                <w:sz w:val="20"/>
                <w:szCs w:val="20"/>
              </w:rPr>
            </w:pPr>
            <w:r w:rsidRPr="00A01E68">
              <w:rPr>
                <w:color w:val="000000"/>
                <w:sz w:val="20"/>
                <w:szCs w:val="20"/>
              </w:rPr>
              <w:t>[-47.5 ; 157.9]</w:t>
            </w:r>
          </w:p>
        </w:tc>
        <w:tc>
          <w:tcPr>
            <w:tcW w:w="0" w:type="auto"/>
            <w:noWrap/>
            <w:hideMark/>
          </w:tcPr>
          <w:p w14:paraId="2B58F2B3" w14:textId="77777777" w:rsidR="00A01E68" w:rsidRPr="00A01E68" w:rsidRDefault="00A01E68" w:rsidP="001E1325">
            <w:pPr>
              <w:jc w:val="center"/>
              <w:rPr>
                <w:color w:val="000000"/>
                <w:sz w:val="20"/>
                <w:szCs w:val="20"/>
              </w:rPr>
            </w:pPr>
          </w:p>
        </w:tc>
        <w:tc>
          <w:tcPr>
            <w:tcW w:w="0" w:type="auto"/>
            <w:noWrap/>
            <w:hideMark/>
          </w:tcPr>
          <w:p w14:paraId="0E6384BD" w14:textId="51B6F6E0" w:rsidR="00A01E68" w:rsidRPr="00A01E68" w:rsidRDefault="00A01E68" w:rsidP="00A01E68">
            <w:pPr>
              <w:jc w:val="right"/>
              <w:rPr>
                <w:color w:val="000000"/>
                <w:sz w:val="20"/>
                <w:szCs w:val="20"/>
              </w:rPr>
            </w:pPr>
            <w:r w:rsidRPr="00A01E68">
              <w:rPr>
                <w:color w:val="000000"/>
                <w:sz w:val="20"/>
                <w:szCs w:val="20"/>
              </w:rPr>
              <w:t>15.6</w:t>
            </w:r>
          </w:p>
        </w:tc>
        <w:tc>
          <w:tcPr>
            <w:tcW w:w="0" w:type="auto"/>
            <w:gridSpan w:val="2"/>
            <w:noWrap/>
            <w:hideMark/>
          </w:tcPr>
          <w:p w14:paraId="1AE7F39F" w14:textId="77777777" w:rsidR="00A01E68" w:rsidRPr="00A01E68" w:rsidRDefault="00A01E68" w:rsidP="00A01E68">
            <w:pPr>
              <w:rPr>
                <w:color w:val="000000"/>
                <w:sz w:val="20"/>
                <w:szCs w:val="20"/>
              </w:rPr>
            </w:pPr>
            <w:r w:rsidRPr="00A01E68">
              <w:rPr>
                <w:color w:val="000000"/>
                <w:sz w:val="20"/>
                <w:szCs w:val="20"/>
              </w:rPr>
              <w:t>[-45.8 ; 146.3]</w:t>
            </w:r>
          </w:p>
        </w:tc>
        <w:tc>
          <w:tcPr>
            <w:tcW w:w="0" w:type="auto"/>
            <w:noWrap/>
            <w:hideMark/>
          </w:tcPr>
          <w:p w14:paraId="4F79CDA3" w14:textId="285D8F05" w:rsidR="00A01E68" w:rsidRPr="00A01E68" w:rsidRDefault="00A01E68" w:rsidP="00A01E68">
            <w:pPr>
              <w:jc w:val="right"/>
              <w:rPr>
                <w:color w:val="000000"/>
                <w:sz w:val="20"/>
                <w:szCs w:val="20"/>
              </w:rPr>
            </w:pPr>
            <w:r w:rsidRPr="00A01E68">
              <w:rPr>
                <w:color w:val="000000"/>
                <w:sz w:val="20"/>
                <w:szCs w:val="20"/>
              </w:rPr>
              <w:t>28.6</w:t>
            </w:r>
          </w:p>
        </w:tc>
        <w:tc>
          <w:tcPr>
            <w:tcW w:w="1935" w:type="dxa"/>
            <w:noWrap/>
            <w:hideMark/>
          </w:tcPr>
          <w:p w14:paraId="0ED2CCDF" w14:textId="77777777" w:rsidR="00A01E68" w:rsidRPr="00A01E68" w:rsidRDefault="00A01E68" w:rsidP="00A01E68">
            <w:pPr>
              <w:rPr>
                <w:color w:val="000000"/>
                <w:sz w:val="20"/>
                <w:szCs w:val="20"/>
              </w:rPr>
            </w:pPr>
            <w:r w:rsidRPr="00A01E68">
              <w:rPr>
                <w:color w:val="000000"/>
                <w:sz w:val="20"/>
                <w:szCs w:val="20"/>
              </w:rPr>
              <w:t>[-26.8 ; 126.0]</w:t>
            </w:r>
          </w:p>
        </w:tc>
      </w:tr>
      <w:tr w:rsidR="00A01E68" w:rsidRPr="00A01E68" w14:paraId="498220A8" w14:textId="77777777" w:rsidTr="00A01E68">
        <w:trPr>
          <w:trHeight w:val="320"/>
        </w:trPr>
        <w:tc>
          <w:tcPr>
            <w:tcW w:w="0" w:type="auto"/>
            <w:noWrap/>
            <w:hideMark/>
          </w:tcPr>
          <w:p w14:paraId="4A92692B" w14:textId="77777777" w:rsidR="00A01E68" w:rsidRPr="00A01E68" w:rsidRDefault="00A01E68">
            <w:pPr>
              <w:rPr>
                <w:color w:val="000000"/>
                <w:sz w:val="20"/>
                <w:szCs w:val="20"/>
              </w:rPr>
            </w:pPr>
            <w:r w:rsidRPr="00A01E68">
              <w:rPr>
                <w:color w:val="000000"/>
                <w:sz w:val="20"/>
                <w:szCs w:val="20"/>
              </w:rPr>
              <w:t>Conditioner</w:t>
            </w:r>
          </w:p>
        </w:tc>
        <w:tc>
          <w:tcPr>
            <w:tcW w:w="0" w:type="auto"/>
            <w:noWrap/>
            <w:hideMark/>
          </w:tcPr>
          <w:p w14:paraId="6DD97E8B" w14:textId="67482C8C" w:rsidR="00A01E68" w:rsidRPr="00A01E68" w:rsidRDefault="00A01E68" w:rsidP="00A01E68">
            <w:pPr>
              <w:jc w:val="right"/>
              <w:rPr>
                <w:color w:val="000000"/>
                <w:sz w:val="20"/>
                <w:szCs w:val="20"/>
              </w:rPr>
            </w:pPr>
            <w:r w:rsidRPr="00A01E68">
              <w:rPr>
                <w:color w:val="000000"/>
                <w:sz w:val="20"/>
                <w:szCs w:val="20"/>
              </w:rPr>
              <w:t>6.5</w:t>
            </w:r>
          </w:p>
        </w:tc>
        <w:tc>
          <w:tcPr>
            <w:tcW w:w="0" w:type="auto"/>
            <w:noWrap/>
            <w:hideMark/>
          </w:tcPr>
          <w:p w14:paraId="4BD8983A" w14:textId="77777777" w:rsidR="00A01E68" w:rsidRPr="00A01E68" w:rsidRDefault="00A01E68" w:rsidP="00A01E68">
            <w:pPr>
              <w:rPr>
                <w:color w:val="000000"/>
                <w:sz w:val="20"/>
                <w:szCs w:val="20"/>
              </w:rPr>
            </w:pPr>
            <w:r w:rsidRPr="00A01E68">
              <w:rPr>
                <w:color w:val="000000"/>
                <w:sz w:val="20"/>
                <w:szCs w:val="20"/>
              </w:rPr>
              <w:t>[-48.3 ; 119.5]</w:t>
            </w:r>
          </w:p>
        </w:tc>
        <w:tc>
          <w:tcPr>
            <w:tcW w:w="0" w:type="auto"/>
            <w:noWrap/>
            <w:hideMark/>
          </w:tcPr>
          <w:p w14:paraId="4F54BB1E" w14:textId="77777777" w:rsidR="00A01E68" w:rsidRPr="00A01E68" w:rsidRDefault="00A01E68" w:rsidP="001E1325">
            <w:pPr>
              <w:jc w:val="center"/>
              <w:rPr>
                <w:color w:val="000000"/>
                <w:sz w:val="20"/>
                <w:szCs w:val="20"/>
              </w:rPr>
            </w:pPr>
          </w:p>
        </w:tc>
        <w:tc>
          <w:tcPr>
            <w:tcW w:w="0" w:type="auto"/>
            <w:noWrap/>
            <w:hideMark/>
          </w:tcPr>
          <w:p w14:paraId="009B43C5" w14:textId="34BBFEE7" w:rsidR="00A01E68" w:rsidRPr="00A01E68" w:rsidRDefault="00A01E68" w:rsidP="00A01E68">
            <w:pPr>
              <w:jc w:val="right"/>
              <w:rPr>
                <w:color w:val="000000"/>
                <w:sz w:val="20"/>
                <w:szCs w:val="20"/>
              </w:rPr>
            </w:pPr>
            <w:r w:rsidRPr="00A01E68">
              <w:rPr>
                <w:color w:val="000000"/>
                <w:sz w:val="20"/>
                <w:szCs w:val="20"/>
              </w:rPr>
              <w:t>10.3</w:t>
            </w:r>
          </w:p>
        </w:tc>
        <w:tc>
          <w:tcPr>
            <w:tcW w:w="0" w:type="auto"/>
            <w:gridSpan w:val="2"/>
            <w:noWrap/>
            <w:hideMark/>
          </w:tcPr>
          <w:p w14:paraId="5F83962F" w14:textId="77777777" w:rsidR="00A01E68" w:rsidRPr="00A01E68" w:rsidRDefault="00A01E68" w:rsidP="00A01E68">
            <w:pPr>
              <w:rPr>
                <w:color w:val="000000"/>
                <w:sz w:val="20"/>
                <w:szCs w:val="20"/>
              </w:rPr>
            </w:pPr>
            <w:r w:rsidRPr="00A01E68">
              <w:rPr>
                <w:color w:val="000000"/>
                <w:sz w:val="20"/>
                <w:szCs w:val="20"/>
              </w:rPr>
              <w:t>[-48.8 ; 137.9]</w:t>
            </w:r>
          </w:p>
        </w:tc>
        <w:tc>
          <w:tcPr>
            <w:tcW w:w="0" w:type="auto"/>
            <w:noWrap/>
            <w:hideMark/>
          </w:tcPr>
          <w:p w14:paraId="56257D10" w14:textId="372D7B73" w:rsidR="00A01E68" w:rsidRPr="00A01E68" w:rsidRDefault="00A01E68" w:rsidP="00A01E68">
            <w:pPr>
              <w:jc w:val="right"/>
              <w:rPr>
                <w:color w:val="000000"/>
                <w:sz w:val="20"/>
                <w:szCs w:val="20"/>
              </w:rPr>
            </w:pPr>
            <w:r w:rsidRPr="00A01E68">
              <w:rPr>
                <w:color w:val="000000"/>
                <w:sz w:val="20"/>
                <w:szCs w:val="20"/>
              </w:rPr>
              <w:t>113.6</w:t>
            </w:r>
          </w:p>
        </w:tc>
        <w:tc>
          <w:tcPr>
            <w:tcW w:w="1935" w:type="dxa"/>
            <w:noWrap/>
            <w:hideMark/>
          </w:tcPr>
          <w:p w14:paraId="773BBB02" w14:textId="77777777" w:rsidR="00A01E68" w:rsidRPr="00A01E68" w:rsidRDefault="00A01E68" w:rsidP="00A01E68">
            <w:pPr>
              <w:rPr>
                <w:color w:val="000000"/>
                <w:sz w:val="20"/>
                <w:szCs w:val="20"/>
              </w:rPr>
            </w:pPr>
            <w:r w:rsidRPr="00A01E68">
              <w:rPr>
                <w:color w:val="000000"/>
                <w:sz w:val="20"/>
                <w:szCs w:val="20"/>
              </w:rPr>
              <w:t>[12.9 ; 304.2]</w:t>
            </w:r>
          </w:p>
        </w:tc>
      </w:tr>
      <w:tr w:rsidR="00A01E68" w:rsidRPr="00A01E68" w14:paraId="05DB10A4" w14:textId="77777777" w:rsidTr="00A01E68">
        <w:trPr>
          <w:trHeight w:val="320"/>
        </w:trPr>
        <w:tc>
          <w:tcPr>
            <w:tcW w:w="0" w:type="auto"/>
            <w:noWrap/>
            <w:hideMark/>
          </w:tcPr>
          <w:p w14:paraId="202B9A49" w14:textId="77777777" w:rsidR="00A01E68" w:rsidRPr="00A01E68" w:rsidRDefault="00A01E68">
            <w:pPr>
              <w:rPr>
                <w:color w:val="000000"/>
                <w:sz w:val="20"/>
                <w:szCs w:val="20"/>
              </w:rPr>
            </w:pPr>
            <w:r w:rsidRPr="00A01E68">
              <w:rPr>
                <w:color w:val="000000"/>
                <w:sz w:val="20"/>
                <w:szCs w:val="20"/>
              </w:rPr>
              <w:t xml:space="preserve">Lip/Chapstick </w:t>
            </w:r>
          </w:p>
        </w:tc>
        <w:tc>
          <w:tcPr>
            <w:tcW w:w="0" w:type="auto"/>
            <w:noWrap/>
            <w:hideMark/>
          </w:tcPr>
          <w:p w14:paraId="43CAA069" w14:textId="148457CD" w:rsidR="00A01E68" w:rsidRPr="00A01E68" w:rsidRDefault="00A01E68" w:rsidP="00A01E68">
            <w:pPr>
              <w:jc w:val="right"/>
              <w:rPr>
                <w:color w:val="000000"/>
                <w:sz w:val="20"/>
                <w:szCs w:val="20"/>
              </w:rPr>
            </w:pPr>
            <w:r w:rsidRPr="00A01E68">
              <w:rPr>
                <w:color w:val="000000"/>
                <w:sz w:val="20"/>
                <w:szCs w:val="20"/>
              </w:rPr>
              <w:t>21.1</w:t>
            </w:r>
          </w:p>
        </w:tc>
        <w:tc>
          <w:tcPr>
            <w:tcW w:w="0" w:type="auto"/>
            <w:noWrap/>
            <w:hideMark/>
          </w:tcPr>
          <w:p w14:paraId="4F78B755" w14:textId="77777777" w:rsidR="00A01E68" w:rsidRPr="00A01E68" w:rsidRDefault="00A01E68" w:rsidP="00A01E68">
            <w:pPr>
              <w:rPr>
                <w:color w:val="000000"/>
                <w:sz w:val="20"/>
                <w:szCs w:val="20"/>
              </w:rPr>
            </w:pPr>
            <w:r w:rsidRPr="00A01E68">
              <w:rPr>
                <w:color w:val="000000"/>
                <w:sz w:val="20"/>
                <w:szCs w:val="20"/>
              </w:rPr>
              <w:t>[-38.3 ; 137.7]</w:t>
            </w:r>
          </w:p>
        </w:tc>
        <w:tc>
          <w:tcPr>
            <w:tcW w:w="0" w:type="auto"/>
            <w:noWrap/>
            <w:hideMark/>
          </w:tcPr>
          <w:p w14:paraId="651E13E4" w14:textId="77777777" w:rsidR="00A01E68" w:rsidRPr="00A01E68" w:rsidRDefault="00A01E68" w:rsidP="001E1325">
            <w:pPr>
              <w:jc w:val="center"/>
              <w:rPr>
                <w:color w:val="000000"/>
                <w:sz w:val="20"/>
                <w:szCs w:val="20"/>
              </w:rPr>
            </w:pPr>
          </w:p>
        </w:tc>
        <w:tc>
          <w:tcPr>
            <w:tcW w:w="0" w:type="auto"/>
            <w:noWrap/>
            <w:hideMark/>
          </w:tcPr>
          <w:p w14:paraId="4DEDEDC4" w14:textId="27D6891A" w:rsidR="00A01E68" w:rsidRPr="00A01E68" w:rsidRDefault="00A01E68" w:rsidP="00A01E68">
            <w:pPr>
              <w:jc w:val="right"/>
              <w:rPr>
                <w:color w:val="000000"/>
                <w:sz w:val="20"/>
                <w:szCs w:val="20"/>
              </w:rPr>
            </w:pPr>
            <w:r w:rsidRPr="00A01E68">
              <w:rPr>
                <w:color w:val="000000"/>
                <w:sz w:val="20"/>
                <w:szCs w:val="20"/>
              </w:rPr>
              <w:t>71.4</w:t>
            </w:r>
          </w:p>
        </w:tc>
        <w:tc>
          <w:tcPr>
            <w:tcW w:w="0" w:type="auto"/>
            <w:gridSpan w:val="2"/>
            <w:noWrap/>
            <w:hideMark/>
          </w:tcPr>
          <w:p w14:paraId="3BC74D2C" w14:textId="77777777" w:rsidR="00A01E68" w:rsidRPr="00A01E68" w:rsidRDefault="00A01E68" w:rsidP="00A01E68">
            <w:pPr>
              <w:rPr>
                <w:color w:val="000000"/>
                <w:sz w:val="20"/>
                <w:szCs w:val="20"/>
              </w:rPr>
            </w:pPr>
            <w:r w:rsidRPr="00A01E68">
              <w:rPr>
                <w:color w:val="000000"/>
                <w:sz w:val="20"/>
                <w:szCs w:val="20"/>
              </w:rPr>
              <w:t>[-16.3 ; 251.2]</w:t>
            </w:r>
          </w:p>
        </w:tc>
        <w:tc>
          <w:tcPr>
            <w:tcW w:w="0" w:type="auto"/>
            <w:noWrap/>
            <w:hideMark/>
          </w:tcPr>
          <w:p w14:paraId="67E86A12" w14:textId="4C68C9D9" w:rsidR="00A01E68" w:rsidRPr="00A01E68" w:rsidRDefault="00A01E68" w:rsidP="00A01E68">
            <w:pPr>
              <w:jc w:val="right"/>
              <w:rPr>
                <w:color w:val="000000"/>
                <w:sz w:val="20"/>
                <w:szCs w:val="20"/>
              </w:rPr>
            </w:pPr>
            <w:r w:rsidRPr="00A01E68">
              <w:rPr>
                <w:color w:val="000000"/>
                <w:sz w:val="20"/>
                <w:szCs w:val="20"/>
              </w:rPr>
              <w:t>-30.8</w:t>
            </w:r>
          </w:p>
        </w:tc>
        <w:tc>
          <w:tcPr>
            <w:tcW w:w="1935" w:type="dxa"/>
            <w:noWrap/>
            <w:hideMark/>
          </w:tcPr>
          <w:p w14:paraId="5A3A339E" w14:textId="77777777" w:rsidR="00A01E68" w:rsidRPr="00A01E68" w:rsidRDefault="00A01E68" w:rsidP="00A01E68">
            <w:pPr>
              <w:rPr>
                <w:color w:val="000000"/>
                <w:sz w:val="20"/>
                <w:szCs w:val="20"/>
              </w:rPr>
            </w:pPr>
            <w:r w:rsidRPr="00A01E68">
              <w:rPr>
                <w:color w:val="000000"/>
                <w:sz w:val="20"/>
                <w:szCs w:val="20"/>
              </w:rPr>
              <w:t>[-62.1 ; 26.5]</w:t>
            </w:r>
          </w:p>
        </w:tc>
      </w:tr>
      <w:tr w:rsidR="00A01E68" w:rsidRPr="00A01E68" w14:paraId="7BF9B014" w14:textId="77777777" w:rsidTr="00A01E68">
        <w:trPr>
          <w:trHeight w:val="320"/>
        </w:trPr>
        <w:tc>
          <w:tcPr>
            <w:tcW w:w="0" w:type="auto"/>
            <w:noWrap/>
            <w:hideMark/>
          </w:tcPr>
          <w:p w14:paraId="401A07B2" w14:textId="77777777" w:rsidR="00A01E68" w:rsidRPr="00A01E68" w:rsidRDefault="00A01E68">
            <w:pPr>
              <w:rPr>
                <w:color w:val="000000"/>
                <w:sz w:val="20"/>
                <w:szCs w:val="20"/>
              </w:rPr>
            </w:pPr>
            <w:r w:rsidRPr="00A01E68">
              <w:rPr>
                <w:color w:val="000000"/>
                <w:sz w:val="20"/>
                <w:szCs w:val="20"/>
              </w:rPr>
              <w:t>Perfume</w:t>
            </w:r>
          </w:p>
        </w:tc>
        <w:tc>
          <w:tcPr>
            <w:tcW w:w="0" w:type="auto"/>
            <w:noWrap/>
            <w:hideMark/>
          </w:tcPr>
          <w:p w14:paraId="41A60045" w14:textId="0A17F9F3" w:rsidR="00A01E68" w:rsidRPr="00A01E68" w:rsidRDefault="00A01E68" w:rsidP="00A01E68">
            <w:pPr>
              <w:jc w:val="right"/>
              <w:rPr>
                <w:color w:val="000000"/>
                <w:sz w:val="20"/>
                <w:szCs w:val="20"/>
              </w:rPr>
            </w:pPr>
            <w:r w:rsidRPr="00A01E68">
              <w:rPr>
                <w:color w:val="000000"/>
                <w:sz w:val="20"/>
                <w:szCs w:val="20"/>
              </w:rPr>
              <w:t>-5.1</w:t>
            </w:r>
          </w:p>
        </w:tc>
        <w:tc>
          <w:tcPr>
            <w:tcW w:w="0" w:type="auto"/>
            <w:noWrap/>
            <w:hideMark/>
          </w:tcPr>
          <w:p w14:paraId="18653148" w14:textId="77777777" w:rsidR="00A01E68" w:rsidRPr="00A01E68" w:rsidRDefault="00A01E68" w:rsidP="00A01E68">
            <w:pPr>
              <w:rPr>
                <w:color w:val="000000"/>
                <w:sz w:val="20"/>
                <w:szCs w:val="20"/>
              </w:rPr>
            </w:pPr>
            <w:r w:rsidRPr="00A01E68">
              <w:rPr>
                <w:color w:val="000000"/>
                <w:sz w:val="20"/>
                <w:szCs w:val="20"/>
              </w:rPr>
              <w:t>[-55.9 ; 104.4]</w:t>
            </w:r>
          </w:p>
        </w:tc>
        <w:tc>
          <w:tcPr>
            <w:tcW w:w="0" w:type="auto"/>
            <w:noWrap/>
            <w:hideMark/>
          </w:tcPr>
          <w:p w14:paraId="7D20654E" w14:textId="77777777" w:rsidR="00A01E68" w:rsidRPr="00A01E68" w:rsidRDefault="00A01E68" w:rsidP="001E1325">
            <w:pPr>
              <w:jc w:val="center"/>
              <w:rPr>
                <w:color w:val="000000"/>
                <w:sz w:val="20"/>
                <w:szCs w:val="20"/>
              </w:rPr>
            </w:pPr>
          </w:p>
        </w:tc>
        <w:tc>
          <w:tcPr>
            <w:tcW w:w="0" w:type="auto"/>
            <w:noWrap/>
            <w:hideMark/>
          </w:tcPr>
          <w:p w14:paraId="5EDB4C7B" w14:textId="2F1EAEF5" w:rsidR="00A01E68" w:rsidRPr="00A01E68" w:rsidRDefault="00A01E68" w:rsidP="00A01E68">
            <w:pPr>
              <w:jc w:val="right"/>
              <w:rPr>
                <w:color w:val="000000"/>
                <w:sz w:val="20"/>
                <w:szCs w:val="20"/>
              </w:rPr>
            </w:pPr>
            <w:r w:rsidRPr="00A01E68">
              <w:rPr>
                <w:color w:val="000000"/>
                <w:sz w:val="20"/>
                <w:szCs w:val="20"/>
              </w:rPr>
              <w:t>51.9</w:t>
            </w:r>
          </w:p>
        </w:tc>
        <w:tc>
          <w:tcPr>
            <w:tcW w:w="0" w:type="auto"/>
            <w:gridSpan w:val="2"/>
            <w:noWrap/>
            <w:hideMark/>
          </w:tcPr>
          <w:p w14:paraId="1E12014C" w14:textId="77777777" w:rsidR="00A01E68" w:rsidRPr="00A01E68" w:rsidRDefault="00A01E68" w:rsidP="00A01E68">
            <w:pPr>
              <w:rPr>
                <w:color w:val="000000"/>
                <w:sz w:val="20"/>
                <w:szCs w:val="20"/>
              </w:rPr>
            </w:pPr>
            <w:r w:rsidRPr="00A01E68">
              <w:rPr>
                <w:color w:val="000000"/>
                <w:sz w:val="20"/>
                <w:szCs w:val="20"/>
              </w:rPr>
              <w:t>[-36.4 ; 262.8]</w:t>
            </w:r>
          </w:p>
        </w:tc>
        <w:tc>
          <w:tcPr>
            <w:tcW w:w="0" w:type="auto"/>
            <w:noWrap/>
            <w:hideMark/>
          </w:tcPr>
          <w:p w14:paraId="33C888B1" w14:textId="4B72084D" w:rsidR="00A01E68" w:rsidRPr="00A01E68" w:rsidRDefault="00A01E68" w:rsidP="00A01E68">
            <w:pPr>
              <w:jc w:val="right"/>
              <w:rPr>
                <w:color w:val="000000"/>
                <w:sz w:val="20"/>
                <w:szCs w:val="20"/>
              </w:rPr>
            </w:pPr>
            <w:r w:rsidRPr="00A01E68">
              <w:rPr>
                <w:color w:val="000000"/>
                <w:sz w:val="20"/>
                <w:szCs w:val="20"/>
              </w:rPr>
              <w:t>-21.3</w:t>
            </w:r>
          </w:p>
        </w:tc>
        <w:tc>
          <w:tcPr>
            <w:tcW w:w="1935" w:type="dxa"/>
            <w:noWrap/>
            <w:hideMark/>
          </w:tcPr>
          <w:p w14:paraId="2F30BE1A" w14:textId="77777777" w:rsidR="00A01E68" w:rsidRPr="00A01E68" w:rsidRDefault="00A01E68" w:rsidP="00A01E68">
            <w:pPr>
              <w:rPr>
                <w:color w:val="000000"/>
                <w:sz w:val="20"/>
                <w:szCs w:val="20"/>
              </w:rPr>
            </w:pPr>
            <w:r w:rsidRPr="00A01E68">
              <w:rPr>
                <w:color w:val="000000"/>
                <w:sz w:val="20"/>
                <w:szCs w:val="20"/>
              </w:rPr>
              <w:t>[-62.0 ; 62.8]</w:t>
            </w:r>
          </w:p>
        </w:tc>
      </w:tr>
      <w:tr w:rsidR="00A01E68" w:rsidRPr="00A01E68" w14:paraId="5D2EA3B3" w14:textId="77777777" w:rsidTr="00A01E68">
        <w:trPr>
          <w:trHeight w:val="320"/>
        </w:trPr>
        <w:tc>
          <w:tcPr>
            <w:tcW w:w="0" w:type="auto"/>
            <w:noWrap/>
            <w:hideMark/>
          </w:tcPr>
          <w:p w14:paraId="34E4D7CB" w14:textId="77777777" w:rsidR="00A01E68" w:rsidRPr="00A01E68" w:rsidRDefault="00A01E68">
            <w:pPr>
              <w:rPr>
                <w:color w:val="000000"/>
                <w:sz w:val="20"/>
                <w:szCs w:val="20"/>
              </w:rPr>
            </w:pPr>
            <w:r w:rsidRPr="00A01E68">
              <w:rPr>
                <w:color w:val="000000"/>
                <w:sz w:val="20"/>
                <w:szCs w:val="20"/>
              </w:rPr>
              <w:t xml:space="preserve">Contour </w:t>
            </w:r>
          </w:p>
        </w:tc>
        <w:tc>
          <w:tcPr>
            <w:tcW w:w="0" w:type="auto"/>
            <w:noWrap/>
            <w:hideMark/>
          </w:tcPr>
          <w:p w14:paraId="4A374935" w14:textId="7635BBB7" w:rsidR="00A01E68" w:rsidRPr="00A01E68" w:rsidRDefault="00A01E68" w:rsidP="00A01E68">
            <w:pPr>
              <w:jc w:val="right"/>
              <w:rPr>
                <w:color w:val="000000"/>
                <w:sz w:val="20"/>
                <w:szCs w:val="20"/>
              </w:rPr>
            </w:pPr>
            <w:r w:rsidRPr="00A01E68">
              <w:rPr>
                <w:color w:val="000000"/>
                <w:sz w:val="20"/>
                <w:szCs w:val="20"/>
              </w:rPr>
              <w:t>49.0</w:t>
            </w:r>
          </w:p>
        </w:tc>
        <w:tc>
          <w:tcPr>
            <w:tcW w:w="0" w:type="auto"/>
            <w:noWrap/>
            <w:hideMark/>
          </w:tcPr>
          <w:p w14:paraId="46005483" w14:textId="77777777" w:rsidR="00A01E68" w:rsidRPr="00A01E68" w:rsidRDefault="00A01E68" w:rsidP="00A01E68">
            <w:pPr>
              <w:rPr>
                <w:color w:val="000000"/>
                <w:sz w:val="20"/>
                <w:szCs w:val="20"/>
              </w:rPr>
            </w:pPr>
            <w:r w:rsidRPr="00A01E68">
              <w:rPr>
                <w:color w:val="000000"/>
                <w:sz w:val="20"/>
                <w:szCs w:val="20"/>
              </w:rPr>
              <w:t>[-31.5 ; 224.1]</w:t>
            </w:r>
          </w:p>
        </w:tc>
        <w:tc>
          <w:tcPr>
            <w:tcW w:w="0" w:type="auto"/>
            <w:noWrap/>
            <w:hideMark/>
          </w:tcPr>
          <w:p w14:paraId="15B712C3" w14:textId="77777777" w:rsidR="00A01E68" w:rsidRPr="00A01E68" w:rsidRDefault="00A01E68" w:rsidP="001E1325">
            <w:pPr>
              <w:jc w:val="center"/>
              <w:rPr>
                <w:color w:val="000000"/>
                <w:sz w:val="20"/>
                <w:szCs w:val="20"/>
              </w:rPr>
            </w:pPr>
          </w:p>
        </w:tc>
        <w:tc>
          <w:tcPr>
            <w:tcW w:w="0" w:type="auto"/>
            <w:noWrap/>
            <w:hideMark/>
          </w:tcPr>
          <w:p w14:paraId="2B578F45" w14:textId="76993749" w:rsidR="00A01E68" w:rsidRPr="00A01E68" w:rsidRDefault="00A01E68" w:rsidP="00A01E68">
            <w:pPr>
              <w:jc w:val="right"/>
              <w:rPr>
                <w:color w:val="000000"/>
                <w:sz w:val="20"/>
                <w:szCs w:val="20"/>
              </w:rPr>
            </w:pPr>
            <w:r w:rsidRPr="00A01E68">
              <w:rPr>
                <w:color w:val="000000"/>
                <w:sz w:val="20"/>
                <w:szCs w:val="20"/>
              </w:rPr>
              <w:t>-17.7</w:t>
            </w:r>
          </w:p>
        </w:tc>
        <w:tc>
          <w:tcPr>
            <w:tcW w:w="0" w:type="auto"/>
            <w:gridSpan w:val="2"/>
            <w:noWrap/>
            <w:hideMark/>
          </w:tcPr>
          <w:p w14:paraId="59200808" w14:textId="77777777" w:rsidR="00A01E68" w:rsidRPr="00A01E68" w:rsidRDefault="00A01E68" w:rsidP="00A01E68">
            <w:pPr>
              <w:rPr>
                <w:color w:val="000000"/>
                <w:sz w:val="20"/>
                <w:szCs w:val="20"/>
              </w:rPr>
            </w:pPr>
            <w:r w:rsidRPr="00A01E68">
              <w:rPr>
                <w:color w:val="000000"/>
                <w:sz w:val="20"/>
                <w:szCs w:val="20"/>
              </w:rPr>
              <w:t>[-67.0 ; 105.3]</w:t>
            </w:r>
          </w:p>
        </w:tc>
        <w:tc>
          <w:tcPr>
            <w:tcW w:w="0" w:type="auto"/>
            <w:noWrap/>
            <w:hideMark/>
          </w:tcPr>
          <w:p w14:paraId="3CE0FD10" w14:textId="46B7FAA4" w:rsidR="00A01E68" w:rsidRPr="00A01E68" w:rsidRDefault="00A01E68" w:rsidP="00A01E68">
            <w:pPr>
              <w:jc w:val="right"/>
              <w:rPr>
                <w:color w:val="000000"/>
                <w:sz w:val="20"/>
                <w:szCs w:val="20"/>
              </w:rPr>
            </w:pPr>
            <w:r w:rsidRPr="00A01E68">
              <w:rPr>
                <w:color w:val="000000"/>
                <w:sz w:val="20"/>
                <w:szCs w:val="20"/>
              </w:rPr>
              <w:t>-17.7</w:t>
            </w:r>
          </w:p>
        </w:tc>
        <w:tc>
          <w:tcPr>
            <w:tcW w:w="1935" w:type="dxa"/>
            <w:noWrap/>
            <w:hideMark/>
          </w:tcPr>
          <w:p w14:paraId="1E5926B5" w14:textId="77777777" w:rsidR="00A01E68" w:rsidRPr="00A01E68" w:rsidRDefault="00A01E68" w:rsidP="00A01E68">
            <w:pPr>
              <w:rPr>
                <w:color w:val="000000"/>
                <w:sz w:val="20"/>
                <w:szCs w:val="20"/>
              </w:rPr>
            </w:pPr>
            <w:r w:rsidRPr="00A01E68">
              <w:rPr>
                <w:color w:val="000000"/>
                <w:sz w:val="20"/>
                <w:szCs w:val="20"/>
              </w:rPr>
              <w:t>[-58.2 ; 62.1]</w:t>
            </w:r>
          </w:p>
        </w:tc>
      </w:tr>
      <w:tr w:rsidR="00A01E68" w:rsidRPr="00A01E68" w14:paraId="79BC722B" w14:textId="77777777" w:rsidTr="00A01E68">
        <w:trPr>
          <w:trHeight w:val="320"/>
        </w:trPr>
        <w:tc>
          <w:tcPr>
            <w:tcW w:w="0" w:type="auto"/>
            <w:noWrap/>
            <w:hideMark/>
          </w:tcPr>
          <w:p w14:paraId="614B01D6" w14:textId="77777777" w:rsidR="00A01E68" w:rsidRPr="00A01E68" w:rsidRDefault="00A01E68">
            <w:pPr>
              <w:rPr>
                <w:color w:val="000000"/>
                <w:sz w:val="20"/>
                <w:szCs w:val="20"/>
              </w:rPr>
            </w:pPr>
            <w:r w:rsidRPr="00A01E68">
              <w:rPr>
                <w:color w:val="000000"/>
                <w:sz w:val="20"/>
                <w:szCs w:val="20"/>
              </w:rPr>
              <w:t xml:space="preserve">Facial cleanser </w:t>
            </w:r>
          </w:p>
        </w:tc>
        <w:tc>
          <w:tcPr>
            <w:tcW w:w="0" w:type="auto"/>
            <w:noWrap/>
            <w:hideMark/>
          </w:tcPr>
          <w:p w14:paraId="15925998" w14:textId="637059FE" w:rsidR="00A01E68" w:rsidRPr="00A01E68" w:rsidRDefault="00A01E68" w:rsidP="00A01E68">
            <w:pPr>
              <w:jc w:val="right"/>
              <w:rPr>
                <w:color w:val="000000"/>
                <w:sz w:val="20"/>
                <w:szCs w:val="20"/>
              </w:rPr>
            </w:pPr>
            <w:r w:rsidRPr="00A01E68">
              <w:rPr>
                <w:color w:val="000000"/>
                <w:sz w:val="20"/>
                <w:szCs w:val="20"/>
              </w:rPr>
              <w:t>25.5</w:t>
            </w:r>
          </w:p>
        </w:tc>
        <w:tc>
          <w:tcPr>
            <w:tcW w:w="0" w:type="auto"/>
            <w:noWrap/>
            <w:hideMark/>
          </w:tcPr>
          <w:p w14:paraId="2A83D072" w14:textId="77777777" w:rsidR="00A01E68" w:rsidRPr="00A01E68" w:rsidRDefault="00A01E68" w:rsidP="00A01E68">
            <w:pPr>
              <w:rPr>
                <w:color w:val="000000"/>
                <w:sz w:val="20"/>
                <w:szCs w:val="20"/>
              </w:rPr>
            </w:pPr>
            <w:r w:rsidRPr="00A01E68">
              <w:rPr>
                <w:color w:val="000000"/>
                <w:sz w:val="20"/>
                <w:szCs w:val="20"/>
              </w:rPr>
              <w:t>[-50.6 ; 219.0]</w:t>
            </w:r>
          </w:p>
        </w:tc>
        <w:tc>
          <w:tcPr>
            <w:tcW w:w="0" w:type="auto"/>
            <w:noWrap/>
            <w:hideMark/>
          </w:tcPr>
          <w:p w14:paraId="1DE0700C" w14:textId="77777777" w:rsidR="00A01E68" w:rsidRPr="00A01E68" w:rsidRDefault="00A01E68" w:rsidP="001E1325">
            <w:pPr>
              <w:jc w:val="center"/>
              <w:rPr>
                <w:color w:val="000000"/>
                <w:sz w:val="20"/>
                <w:szCs w:val="20"/>
              </w:rPr>
            </w:pPr>
          </w:p>
        </w:tc>
        <w:tc>
          <w:tcPr>
            <w:tcW w:w="0" w:type="auto"/>
            <w:noWrap/>
            <w:hideMark/>
          </w:tcPr>
          <w:p w14:paraId="46372C8A" w14:textId="7AC92414" w:rsidR="00A01E68" w:rsidRPr="00A01E68" w:rsidRDefault="00A01E68" w:rsidP="00A01E68">
            <w:pPr>
              <w:jc w:val="right"/>
              <w:rPr>
                <w:color w:val="000000"/>
                <w:sz w:val="20"/>
                <w:szCs w:val="20"/>
              </w:rPr>
            </w:pPr>
            <w:r w:rsidRPr="00A01E68">
              <w:rPr>
                <w:color w:val="000000"/>
                <w:sz w:val="20"/>
                <w:szCs w:val="20"/>
              </w:rPr>
              <w:t>50.5</w:t>
            </w:r>
          </w:p>
        </w:tc>
        <w:tc>
          <w:tcPr>
            <w:tcW w:w="0" w:type="auto"/>
            <w:gridSpan w:val="2"/>
            <w:noWrap/>
            <w:hideMark/>
          </w:tcPr>
          <w:p w14:paraId="4DB47C1B" w14:textId="77777777" w:rsidR="00A01E68" w:rsidRPr="00A01E68" w:rsidRDefault="00A01E68" w:rsidP="00A01E68">
            <w:pPr>
              <w:rPr>
                <w:color w:val="000000"/>
                <w:sz w:val="20"/>
                <w:szCs w:val="20"/>
              </w:rPr>
            </w:pPr>
            <w:r w:rsidRPr="00A01E68">
              <w:rPr>
                <w:color w:val="000000"/>
                <w:sz w:val="20"/>
                <w:szCs w:val="20"/>
              </w:rPr>
              <w:t>[-37.2 ; 260.8]</w:t>
            </w:r>
          </w:p>
        </w:tc>
        <w:tc>
          <w:tcPr>
            <w:tcW w:w="0" w:type="auto"/>
            <w:noWrap/>
            <w:hideMark/>
          </w:tcPr>
          <w:p w14:paraId="2009E6B6" w14:textId="124CBFB9" w:rsidR="00A01E68" w:rsidRPr="00A01E68" w:rsidRDefault="00A01E68" w:rsidP="00A01E68">
            <w:pPr>
              <w:jc w:val="right"/>
              <w:rPr>
                <w:color w:val="000000"/>
                <w:sz w:val="20"/>
                <w:szCs w:val="20"/>
              </w:rPr>
            </w:pPr>
            <w:r w:rsidRPr="00A01E68">
              <w:rPr>
                <w:color w:val="000000"/>
                <w:sz w:val="20"/>
                <w:szCs w:val="20"/>
              </w:rPr>
              <w:t>-10.0</w:t>
            </w:r>
          </w:p>
        </w:tc>
        <w:tc>
          <w:tcPr>
            <w:tcW w:w="1935" w:type="dxa"/>
            <w:noWrap/>
            <w:hideMark/>
          </w:tcPr>
          <w:p w14:paraId="36E491DC" w14:textId="77777777" w:rsidR="00A01E68" w:rsidRPr="00A01E68" w:rsidRDefault="00A01E68" w:rsidP="00A01E68">
            <w:pPr>
              <w:rPr>
                <w:color w:val="000000"/>
                <w:sz w:val="20"/>
                <w:szCs w:val="20"/>
              </w:rPr>
            </w:pPr>
            <w:r w:rsidRPr="00A01E68">
              <w:rPr>
                <w:color w:val="000000"/>
                <w:sz w:val="20"/>
                <w:szCs w:val="20"/>
              </w:rPr>
              <w:t>[-59.0 ; 97.6]</w:t>
            </w:r>
          </w:p>
        </w:tc>
      </w:tr>
      <w:tr w:rsidR="00A01E68" w:rsidRPr="00A01E68" w14:paraId="1F7C074A" w14:textId="77777777" w:rsidTr="00A01E68">
        <w:trPr>
          <w:trHeight w:val="320"/>
        </w:trPr>
        <w:tc>
          <w:tcPr>
            <w:tcW w:w="0" w:type="auto"/>
            <w:noWrap/>
            <w:hideMark/>
          </w:tcPr>
          <w:p w14:paraId="4D74E63D" w14:textId="77777777" w:rsidR="00A01E68" w:rsidRPr="00A01E68" w:rsidRDefault="00A01E68">
            <w:pPr>
              <w:rPr>
                <w:color w:val="000000"/>
                <w:sz w:val="20"/>
                <w:szCs w:val="20"/>
              </w:rPr>
            </w:pPr>
            <w:r w:rsidRPr="00A01E68">
              <w:rPr>
                <w:color w:val="000000"/>
                <w:sz w:val="20"/>
                <w:szCs w:val="20"/>
              </w:rPr>
              <w:t xml:space="preserve">Anti-stretchmarks' cream </w:t>
            </w:r>
          </w:p>
        </w:tc>
        <w:tc>
          <w:tcPr>
            <w:tcW w:w="0" w:type="auto"/>
            <w:noWrap/>
            <w:hideMark/>
          </w:tcPr>
          <w:p w14:paraId="18B18D80" w14:textId="04B834FF" w:rsidR="00A01E68" w:rsidRPr="00A01E68" w:rsidRDefault="00A01E68" w:rsidP="00A01E68">
            <w:pPr>
              <w:jc w:val="right"/>
              <w:rPr>
                <w:color w:val="000000"/>
                <w:sz w:val="20"/>
                <w:szCs w:val="20"/>
              </w:rPr>
            </w:pPr>
            <w:r w:rsidRPr="00A01E68">
              <w:rPr>
                <w:color w:val="000000"/>
                <w:sz w:val="20"/>
                <w:szCs w:val="20"/>
              </w:rPr>
              <w:t>-64.8</w:t>
            </w:r>
          </w:p>
        </w:tc>
        <w:tc>
          <w:tcPr>
            <w:tcW w:w="0" w:type="auto"/>
            <w:noWrap/>
            <w:hideMark/>
          </w:tcPr>
          <w:p w14:paraId="6E8E2B15" w14:textId="77777777" w:rsidR="00A01E68" w:rsidRPr="00A01E68" w:rsidRDefault="00A01E68" w:rsidP="00A01E68">
            <w:pPr>
              <w:rPr>
                <w:color w:val="000000"/>
                <w:sz w:val="20"/>
                <w:szCs w:val="20"/>
              </w:rPr>
            </w:pPr>
            <w:r w:rsidRPr="00A01E68">
              <w:rPr>
                <w:color w:val="000000"/>
                <w:sz w:val="20"/>
                <w:szCs w:val="20"/>
              </w:rPr>
              <w:t>[-89.6 ; 18.6]</w:t>
            </w:r>
          </w:p>
        </w:tc>
        <w:tc>
          <w:tcPr>
            <w:tcW w:w="0" w:type="auto"/>
            <w:noWrap/>
            <w:hideMark/>
          </w:tcPr>
          <w:p w14:paraId="5F17BEAF" w14:textId="77777777" w:rsidR="00A01E68" w:rsidRPr="00A01E68" w:rsidRDefault="00A01E68" w:rsidP="001E1325">
            <w:pPr>
              <w:jc w:val="center"/>
              <w:rPr>
                <w:color w:val="000000"/>
                <w:sz w:val="20"/>
                <w:szCs w:val="20"/>
              </w:rPr>
            </w:pPr>
          </w:p>
        </w:tc>
        <w:tc>
          <w:tcPr>
            <w:tcW w:w="0" w:type="auto"/>
            <w:noWrap/>
            <w:hideMark/>
          </w:tcPr>
          <w:p w14:paraId="2CFB3BBB" w14:textId="08B5F2B4" w:rsidR="00A01E68" w:rsidRPr="00A01E68" w:rsidRDefault="00A01E68" w:rsidP="00A01E68">
            <w:pPr>
              <w:jc w:val="right"/>
              <w:rPr>
                <w:color w:val="000000"/>
                <w:sz w:val="20"/>
                <w:szCs w:val="20"/>
              </w:rPr>
            </w:pPr>
            <w:r w:rsidRPr="00A01E68">
              <w:rPr>
                <w:color w:val="000000"/>
                <w:sz w:val="20"/>
                <w:szCs w:val="20"/>
              </w:rPr>
              <w:t>-44.7</w:t>
            </w:r>
          </w:p>
        </w:tc>
        <w:tc>
          <w:tcPr>
            <w:tcW w:w="0" w:type="auto"/>
            <w:noWrap/>
            <w:hideMark/>
          </w:tcPr>
          <w:p w14:paraId="3D2F4DF3" w14:textId="77777777" w:rsidR="00A01E68" w:rsidRPr="00A01E68" w:rsidRDefault="00A01E68" w:rsidP="00A01E68">
            <w:pPr>
              <w:rPr>
                <w:color w:val="000000"/>
                <w:sz w:val="20"/>
                <w:szCs w:val="20"/>
              </w:rPr>
            </w:pPr>
            <w:r w:rsidRPr="00A01E68">
              <w:rPr>
                <w:color w:val="000000"/>
                <w:sz w:val="20"/>
                <w:szCs w:val="20"/>
              </w:rPr>
              <w:t>[-84.0 ; 90.9]</w:t>
            </w:r>
          </w:p>
        </w:tc>
        <w:tc>
          <w:tcPr>
            <w:tcW w:w="0" w:type="auto"/>
            <w:noWrap/>
            <w:hideMark/>
          </w:tcPr>
          <w:p w14:paraId="5ACE3506" w14:textId="77777777" w:rsidR="00A01E68" w:rsidRPr="00A01E68" w:rsidRDefault="00A01E68" w:rsidP="00A01E68">
            <w:pPr>
              <w:rPr>
                <w:color w:val="000000"/>
                <w:sz w:val="20"/>
                <w:szCs w:val="20"/>
              </w:rPr>
            </w:pPr>
          </w:p>
        </w:tc>
        <w:tc>
          <w:tcPr>
            <w:tcW w:w="0" w:type="auto"/>
            <w:noWrap/>
            <w:hideMark/>
          </w:tcPr>
          <w:p w14:paraId="33D5078A" w14:textId="16A71D2C" w:rsidR="00A01E68" w:rsidRPr="00A01E68" w:rsidRDefault="00A01E68" w:rsidP="00A01E68">
            <w:pPr>
              <w:jc w:val="right"/>
              <w:rPr>
                <w:color w:val="000000"/>
                <w:sz w:val="20"/>
                <w:szCs w:val="20"/>
              </w:rPr>
            </w:pPr>
            <w:r w:rsidRPr="00A01E68">
              <w:rPr>
                <w:color w:val="000000"/>
                <w:sz w:val="20"/>
                <w:szCs w:val="20"/>
              </w:rPr>
              <w:t>-7.3</w:t>
            </w:r>
          </w:p>
        </w:tc>
        <w:tc>
          <w:tcPr>
            <w:tcW w:w="1935" w:type="dxa"/>
            <w:noWrap/>
            <w:hideMark/>
          </w:tcPr>
          <w:p w14:paraId="0E8F033E" w14:textId="77777777" w:rsidR="00A01E68" w:rsidRPr="00A01E68" w:rsidRDefault="00A01E68" w:rsidP="00A01E68">
            <w:pPr>
              <w:rPr>
                <w:color w:val="000000"/>
                <w:sz w:val="20"/>
                <w:szCs w:val="20"/>
              </w:rPr>
            </w:pPr>
            <w:r w:rsidRPr="00A01E68">
              <w:rPr>
                <w:color w:val="000000"/>
                <w:sz w:val="20"/>
                <w:szCs w:val="20"/>
              </w:rPr>
              <w:t>[-62.2 ; 127.5]</w:t>
            </w:r>
          </w:p>
        </w:tc>
      </w:tr>
      <w:tr w:rsidR="00A01E68" w:rsidRPr="00A01E68" w14:paraId="2B57A271" w14:textId="77777777" w:rsidTr="00A01E68">
        <w:trPr>
          <w:trHeight w:val="320"/>
        </w:trPr>
        <w:tc>
          <w:tcPr>
            <w:tcW w:w="0" w:type="auto"/>
            <w:noWrap/>
            <w:hideMark/>
          </w:tcPr>
          <w:p w14:paraId="74306A56" w14:textId="77777777" w:rsidR="00A01E68" w:rsidRPr="00A01E68" w:rsidRDefault="00A01E68">
            <w:pPr>
              <w:rPr>
                <w:color w:val="000000"/>
                <w:sz w:val="20"/>
                <w:szCs w:val="20"/>
              </w:rPr>
            </w:pPr>
            <w:r w:rsidRPr="00A01E68">
              <w:rPr>
                <w:color w:val="000000"/>
                <w:sz w:val="20"/>
                <w:szCs w:val="20"/>
              </w:rPr>
              <w:t xml:space="preserve">Hand cream </w:t>
            </w:r>
          </w:p>
        </w:tc>
        <w:tc>
          <w:tcPr>
            <w:tcW w:w="0" w:type="auto"/>
            <w:noWrap/>
            <w:hideMark/>
          </w:tcPr>
          <w:p w14:paraId="006C57E3" w14:textId="77777777" w:rsidR="00A01E68" w:rsidRPr="00A01E68" w:rsidRDefault="00A01E68" w:rsidP="001E1325">
            <w:pPr>
              <w:jc w:val="center"/>
              <w:rPr>
                <w:color w:val="000000"/>
                <w:sz w:val="20"/>
                <w:szCs w:val="20"/>
              </w:rPr>
            </w:pPr>
          </w:p>
        </w:tc>
        <w:tc>
          <w:tcPr>
            <w:tcW w:w="0" w:type="auto"/>
            <w:noWrap/>
            <w:hideMark/>
          </w:tcPr>
          <w:p w14:paraId="57744FA5" w14:textId="77777777" w:rsidR="00A01E68" w:rsidRPr="00A01E68" w:rsidRDefault="00A01E68" w:rsidP="001E1325">
            <w:pPr>
              <w:jc w:val="center"/>
              <w:rPr>
                <w:sz w:val="20"/>
                <w:szCs w:val="20"/>
              </w:rPr>
            </w:pPr>
          </w:p>
        </w:tc>
        <w:tc>
          <w:tcPr>
            <w:tcW w:w="0" w:type="auto"/>
            <w:noWrap/>
            <w:hideMark/>
          </w:tcPr>
          <w:p w14:paraId="24203EEB" w14:textId="77777777" w:rsidR="00A01E68" w:rsidRPr="00A01E68" w:rsidRDefault="00A01E68" w:rsidP="001E1325">
            <w:pPr>
              <w:jc w:val="center"/>
              <w:rPr>
                <w:sz w:val="20"/>
                <w:szCs w:val="20"/>
              </w:rPr>
            </w:pPr>
          </w:p>
        </w:tc>
        <w:tc>
          <w:tcPr>
            <w:tcW w:w="0" w:type="auto"/>
            <w:noWrap/>
            <w:hideMark/>
          </w:tcPr>
          <w:p w14:paraId="041A7160" w14:textId="1F3FB23C" w:rsidR="00A01E68" w:rsidRPr="00A01E68" w:rsidRDefault="00A01E68" w:rsidP="00A01E68">
            <w:pPr>
              <w:jc w:val="right"/>
              <w:rPr>
                <w:color w:val="000000"/>
                <w:sz w:val="20"/>
                <w:szCs w:val="20"/>
              </w:rPr>
            </w:pPr>
            <w:r w:rsidRPr="00A01E68">
              <w:rPr>
                <w:color w:val="000000"/>
                <w:sz w:val="20"/>
                <w:szCs w:val="20"/>
              </w:rPr>
              <w:t>10.0</w:t>
            </w:r>
          </w:p>
        </w:tc>
        <w:tc>
          <w:tcPr>
            <w:tcW w:w="0" w:type="auto"/>
            <w:gridSpan w:val="2"/>
            <w:noWrap/>
            <w:hideMark/>
          </w:tcPr>
          <w:p w14:paraId="057C259A" w14:textId="77777777" w:rsidR="00A01E68" w:rsidRPr="00A01E68" w:rsidRDefault="00A01E68" w:rsidP="00A01E68">
            <w:pPr>
              <w:rPr>
                <w:color w:val="000000"/>
                <w:sz w:val="20"/>
                <w:szCs w:val="20"/>
              </w:rPr>
            </w:pPr>
            <w:r w:rsidRPr="00A01E68">
              <w:rPr>
                <w:color w:val="000000"/>
                <w:sz w:val="20"/>
                <w:szCs w:val="20"/>
              </w:rPr>
              <w:t>[-65.1 ; 246.7]</w:t>
            </w:r>
          </w:p>
        </w:tc>
        <w:tc>
          <w:tcPr>
            <w:tcW w:w="0" w:type="auto"/>
            <w:noWrap/>
            <w:hideMark/>
          </w:tcPr>
          <w:p w14:paraId="06BB417E" w14:textId="08D370C9" w:rsidR="00A01E68" w:rsidRPr="00A01E68" w:rsidRDefault="00A01E68" w:rsidP="00A01E68">
            <w:pPr>
              <w:jc w:val="right"/>
              <w:rPr>
                <w:color w:val="000000"/>
                <w:sz w:val="20"/>
                <w:szCs w:val="20"/>
              </w:rPr>
            </w:pPr>
            <w:r w:rsidRPr="00A01E68">
              <w:rPr>
                <w:color w:val="000000"/>
                <w:sz w:val="20"/>
                <w:szCs w:val="20"/>
              </w:rPr>
              <w:t>65.1</w:t>
            </w:r>
          </w:p>
        </w:tc>
        <w:tc>
          <w:tcPr>
            <w:tcW w:w="1935" w:type="dxa"/>
            <w:noWrap/>
            <w:hideMark/>
          </w:tcPr>
          <w:p w14:paraId="58CC2942" w14:textId="77777777" w:rsidR="00A01E68" w:rsidRPr="00A01E68" w:rsidRDefault="00A01E68" w:rsidP="00A01E68">
            <w:pPr>
              <w:rPr>
                <w:color w:val="000000"/>
                <w:sz w:val="20"/>
                <w:szCs w:val="20"/>
              </w:rPr>
            </w:pPr>
            <w:r w:rsidRPr="00A01E68">
              <w:rPr>
                <w:color w:val="000000"/>
                <w:sz w:val="20"/>
                <w:szCs w:val="20"/>
              </w:rPr>
              <w:t>[-22.7 ; 252.8]</w:t>
            </w:r>
          </w:p>
        </w:tc>
      </w:tr>
      <w:tr w:rsidR="00A01E68" w:rsidRPr="00A01E68" w14:paraId="2A8F276C" w14:textId="77777777" w:rsidTr="00A01E68">
        <w:trPr>
          <w:trHeight w:val="320"/>
        </w:trPr>
        <w:tc>
          <w:tcPr>
            <w:tcW w:w="0" w:type="auto"/>
            <w:noWrap/>
            <w:hideMark/>
          </w:tcPr>
          <w:p w14:paraId="5BFF9E3E" w14:textId="77777777" w:rsidR="00A01E68" w:rsidRPr="00A01E68" w:rsidRDefault="00A01E68">
            <w:pPr>
              <w:rPr>
                <w:color w:val="000000"/>
                <w:sz w:val="20"/>
                <w:szCs w:val="20"/>
              </w:rPr>
            </w:pPr>
            <w:r w:rsidRPr="00A01E68">
              <w:rPr>
                <w:color w:val="000000"/>
                <w:sz w:val="20"/>
                <w:szCs w:val="20"/>
              </w:rPr>
              <w:t>Intimate soap</w:t>
            </w:r>
          </w:p>
        </w:tc>
        <w:tc>
          <w:tcPr>
            <w:tcW w:w="0" w:type="auto"/>
            <w:noWrap/>
            <w:hideMark/>
          </w:tcPr>
          <w:p w14:paraId="78669E84" w14:textId="77777777" w:rsidR="00A01E68" w:rsidRPr="00A01E68" w:rsidRDefault="00A01E68" w:rsidP="001E1325">
            <w:pPr>
              <w:jc w:val="center"/>
              <w:rPr>
                <w:color w:val="000000"/>
                <w:sz w:val="20"/>
                <w:szCs w:val="20"/>
              </w:rPr>
            </w:pPr>
          </w:p>
        </w:tc>
        <w:tc>
          <w:tcPr>
            <w:tcW w:w="0" w:type="auto"/>
            <w:noWrap/>
            <w:hideMark/>
          </w:tcPr>
          <w:p w14:paraId="13DC20AC" w14:textId="77777777" w:rsidR="00A01E68" w:rsidRPr="00A01E68" w:rsidRDefault="00A01E68" w:rsidP="001E1325">
            <w:pPr>
              <w:jc w:val="center"/>
              <w:rPr>
                <w:sz w:val="20"/>
                <w:szCs w:val="20"/>
              </w:rPr>
            </w:pPr>
          </w:p>
        </w:tc>
        <w:tc>
          <w:tcPr>
            <w:tcW w:w="0" w:type="auto"/>
            <w:noWrap/>
            <w:hideMark/>
          </w:tcPr>
          <w:p w14:paraId="7EDE1D8E" w14:textId="77777777" w:rsidR="00A01E68" w:rsidRPr="00A01E68" w:rsidRDefault="00A01E68" w:rsidP="001E1325">
            <w:pPr>
              <w:jc w:val="center"/>
              <w:rPr>
                <w:sz w:val="20"/>
                <w:szCs w:val="20"/>
              </w:rPr>
            </w:pPr>
          </w:p>
        </w:tc>
        <w:tc>
          <w:tcPr>
            <w:tcW w:w="0" w:type="auto"/>
            <w:noWrap/>
            <w:hideMark/>
          </w:tcPr>
          <w:p w14:paraId="2A20BDD5" w14:textId="77777777" w:rsidR="00A01E68" w:rsidRPr="00A01E68" w:rsidRDefault="00A01E68" w:rsidP="001E1325">
            <w:pPr>
              <w:jc w:val="center"/>
              <w:rPr>
                <w:sz w:val="20"/>
                <w:szCs w:val="20"/>
              </w:rPr>
            </w:pPr>
          </w:p>
        </w:tc>
        <w:tc>
          <w:tcPr>
            <w:tcW w:w="0" w:type="auto"/>
            <w:noWrap/>
            <w:hideMark/>
          </w:tcPr>
          <w:p w14:paraId="451F67ED" w14:textId="77777777" w:rsidR="00A01E68" w:rsidRPr="00A01E68" w:rsidRDefault="00A01E68" w:rsidP="001E1325">
            <w:pPr>
              <w:jc w:val="center"/>
              <w:rPr>
                <w:sz w:val="20"/>
                <w:szCs w:val="20"/>
              </w:rPr>
            </w:pPr>
          </w:p>
        </w:tc>
        <w:tc>
          <w:tcPr>
            <w:tcW w:w="0" w:type="auto"/>
            <w:noWrap/>
            <w:hideMark/>
          </w:tcPr>
          <w:p w14:paraId="60E2B6E1" w14:textId="77777777" w:rsidR="00A01E68" w:rsidRPr="00A01E68" w:rsidRDefault="00A01E68" w:rsidP="001E1325">
            <w:pPr>
              <w:jc w:val="center"/>
              <w:rPr>
                <w:sz w:val="20"/>
                <w:szCs w:val="20"/>
              </w:rPr>
            </w:pPr>
          </w:p>
        </w:tc>
        <w:tc>
          <w:tcPr>
            <w:tcW w:w="0" w:type="auto"/>
            <w:noWrap/>
            <w:hideMark/>
          </w:tcPr>
          <w:p w14:paraId="748EB006" w14:textId="6C1CF8DA" w:rsidR="00A01E68" w:rsidRPr="00A01E68" w:rsidRDefault="00A01E68" w:rsidP="00A01E68">
            <w:pPr>
              <w:jc w:val="right"/>
              <w:rPr>
                <w:color w:val="000000"/>
                <w:sz w:val="20"/>
                <w:szCs w:val="20"/>
              </w:rPr>
            </w:pPr>
            <w:r w:rsidRPr="00A01E68">
              <w:rPr>
                <w:color w:val="000000"/>
                <w:sz w:val="20"/>
                <w:szCs w:val="20"/>
              </w:rPr>
              <w:t>48.8</w:t>
            </w:r>
          </w:p>
        </w:tc>
        <w:tc>
          <w:tcPr>
            <w:tcW w:w="1935" w:type="dxa"/>
            <w:noWrap/>
            <w:hideMark/>
          </w:tcPr>
          <w:p w14:paraId="2103D1AA" w14:textId="77777777" w:rsidR="00A01E68" w:rsidRPr="00A01E68" w:rsidRDefault="00A01E68" w:rsidP="00A01E68">
            <w:pPr>
              <w:rPr>
                <w:color w:val="000000"/>
                <w:sz w:val="20"/>
                <w:szCs w:val="20"/>
              </w:rPr>
            </w:pPr>
            <w:r w:rsidRPr="00A01E68">
              <w:rPr>
                <w:color w:val="000000"/>
                <w:sz w:val="20"/>
                <w:szCs w:val="20"/>
              </w:rPr>
              <w:t>[-56.6 ; 410.7]</w:t>
            </w:r>
          </w:p>
        </w:tc>
      </w:tr>
      <w:tr w:rsidR="00A01E68" w:rsidRPr="00A01E68" w14:paraId="12293288" w14:textId="77777777" w:rsidTr="007E4588">
        <w:trPr>
          <w:trHeight w:val="320"/>
        </w:trPr>
        <w:tc>
          <w:tcPr>
            <w:tcW w:w="0" w:type="auto"/>
            <w:tcBorders>
              <w:bottom w:val="single" w:sz="4" w:space="0" w:color="auto"/>
            </w:tcBorders>
            <w:noWrap/>
            <w:hideMark/>
          </w:tcPr>
          <w:p w14:paraId="50E82AB5" w14:textId="77777777" w:rsidR="00A01E68" w:rsidRPr="00A01E68" w:rsidRDefault="00A01E68">
            <w:pPr>
              <w:rPr>
                <w:color w:val="000000"/>
                <w:sz w:val="20"/>
                <w:szCs w:val="20"/>
              </w:rPr>
            </w:pPr>
            <w:r w:rsidRPr="00A01E68">
              <w:rPr>
                <w:color w:val="000000"/>
                <w:sz w:val="20"/>
                <w:szCs w:val="20"/>
              </w:rPr>
              <w:t xml:space="preserve">Thermal spring water   </w:t>
            </w:r>
          </w:p>
        </w:tc>
        <w:tc>
          <w:tcPr>
            <w:tcW w:w="0" w:type="auto"/>
            <w:tcBorders>
              <w:bottom w:val="single" w:sz="4" w:space="0" w:color="auto"/>
            </w:tcBorders>
            <w:noWrap/>
            <w:hideMark/>
          </w:tcPr>
          <w:p w14:paraId="75BB3EBD" w14:textId="77777777" w:rsidR="00A01E68" w:rsidRPr="00A01E68" w:rsidRDefault="00A01E68" w:rsidP="001E1325">
            <w:pPr>
              <w:jc w:val="center"/>
              <w:rPr>
                <w:color w:val="000000"/>
                <w:sz w:val="20"/>
                <w:szCs w:val="20"/>
              </w:rPr>
            </w:pPr>
          </w:p>
        </w:tc>
        <w:tc>
          <w:tcPr>
            <w:tcW w:w="0" w:type="auto"/>
            <w:tcBorders>
              <w:bottom w:val="single" w:sz="4" w:space="0" w:color="auto"/>
            </w:tcBorders>
            <w:noWrap/>
            <w:hideMark/>
          </w:tcPr>
          <w:p w14:paraId="2B62C276"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06CAEEA1"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32314E16"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288D734B"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558CBACB"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12E6E094" w14:textId="0B31C853" w:rsidR="00A01E68" w:rsidRPr="00A01E68" w:rsidRDefault="00A01E68" w:rsidP="00A01E68">
            <w:pPr>
              <w:jc w:val="right"/>
              <w:rPr>
                <w:color w:val="000000"/>
                <w:sz w:val="20"/>
                <w:szCs w:val="20"/>
              </w:rPr>
            </w:pPr>
            <w:r w:rsidRPr="00A01E68">
              <w:rPr>
                <w:color w:val="000000"/>
                <w:sz w:val="20"/>
                <w:szCs w:val="20"/>
              </w:rPr>
              <w:t>-55.2</w:t>
            </w:r>
          </w:p>
        </w:tc>
        <w:tc>
          <w:tcPr>
            <w:tcW w:w="1935" w:type="dxa"/>
            <w:tcBorders>
              <w:bottom w:val="single" w:sz="4" w:space="0" w:color="auto"/>
            </w:tcBorders>
            <w:noWrap/>
            <w:hideMark/>
          </w:tcPr>
          <w:p w14:paraId="3E4257A5" w14:textId="77777777" w:rsidR="00A01E68" w:rsidRPr="00A01E68" w:rsidRDefault="00A01E68" w:rsidP="00A01E68">
            <w:pPr>
              <w:rPr>
                <w:color w:val="000000"/>
                <w:sz w:val="20"/>
                <w:szCs w:val="20"/>
              </w:rPr>
            </w:pPr>
            <w:r w:rsidRPr="00A01E68">
              <w:rPr>
                <w:color w:val="000000"/>
                <w:sz w:val="20"/>
                <w:szCs w:val="20"/>
              </w:rPr>
              <w:t>[-96.7 ; 509.6]</w:t>
            </w:r>
          </w:p>
        </w:tc>
      </w:tr>
      <w:tr w:rsidR="00A01E68" w:rsidRPr="00A01E68" w14:paraId="4E30086E" w14:textId="77777777" w:rsidTr="007E4588">
        <w:trPr>
          <w:trHeight w:val="320"/>
        </w:trPr>
        <w:tc>
          <w:tcPr>
            <w:tcW w:w="0" w:type="auto"/>
            <w:tcBorders>
              <w:top w:val="single" w:sz="4" w:space="0" w:color="auto"/>
              <w:bottom w:val="single" w:sz="4" w:space="0" w:color="auto"/>
            </w:tcBorders>
            <w:noWrap/>
            <w:hideMark/>
          </w:tcPr>
          <w:p w14:paraId="518439DC" w14:textId="77777777" w:rsidR="00A01E68" w:rsidRPr="00A01E68" w:rsidRDefault="00A01E68">
            <w:pPr>
              <w:rPr>
                <w:color w:val="000000"/>
                <w:sz w:val="20"/>
                <w:szCs w:val="20"/>
              </w:rPr>
            </w:pPr>
            <w:r w:rsidRPr="00A01E68">
              <w:rPr>
                <w:color w:val="000000"/>
                <w:sz w:val="20"/>
                <w:szCs w:val="20"/>
              </w:rPr>
              <w:t> </w:t>
            </w:r>
          </w:p>
        </w:tc>
        <w:tc>
          <w:tcPr>
            <w:tcW w:w="7054" w:type="dxa"/>
            <w:gridSpan w:val="8"/>
            <w:tcBorders>
              <w:top w:val="single" w:sz="4" w:space="0" w:color="auto"/>
              <w:bottom w:val="single" w:sz="4" w:space="0" w:color="auto"/>
            </w:tcBorders>
            <w:noWrap/>
            <w:hideMark/>
          </w:tcPr>
          <w:p w14:paraId="58AC9E70" w14:textId="489F5268" w:rsidR="00A01E68" w:rsidRPr="00A01E68" w:rsidRDefault="00A01E68" w:rsidP="00A01E68">
            <w:pPr>
              <w:jc w:val="center"/>
              <w:rPr>
                <w:b/>
                <w:bCs/>
                <w:sz w:val="20"/>
                <w:szCs w:val="20"/>
              </w:rPr>
            </w:pPr>
            <w:r w:rsidRPr="00A01E68">
              <w:rPr>
                <w:b/>
                <w:bCs/>
                <w:sz w:val="20"/>
                <w:szCs w:val="20"/>
              </w:rPr>
              <w:t>Ethylparaben</w:t>
            </w:r>
          </w:p>
        </w:tc>
      </w:tr>
      <w:tr w:rsidR="00A01E68" w:rsidRPr="00A01E68" w14:paraId="05D11D39" w14:textId="77777777" w:rsidTr="007E4588">
        <w:trPr>
          <w:trHeight w:val="320"/>
        </w:trPr>
        <w:tc>
          <w:tcPr>
            <w:tcW w:w="0" w:type="auto"/>
            <w:tcBorders>
              <w:top w:val="single" w:sz="4" w:space="0" w:color="auto"/>
            </w:tcBorders>
            <w:noWrap/>
            <w:hideMark/>
          </w:tcPr>
          <w:p w14:paraId="23C0358F" w14:textId="77777777" w:rsidR="00A01E68" w:rsidRPr="00A01E68" w:rsidRDefault="00A01E68">
            <w:pPr>
              <w:rPr>
                <w:color w:val="000000"/>
                <w:sz w:val="20"/>
                <w:szCs w:val="20"/>
              </w:rPr>
            </w:pPr>
            <w:r w:rsidRPr="00A01E68">
              <w:rPr>
                <w:color w:val="000000"/>
                <w:sz w:val="20"/>
                <w:szCs w:val="20"/>
              </w:rPr>
              <w:t xml:space="preserve">Toothpaste </w:t>
            </w:r>
          </w:p>
        </w:tc>
        <w:tc>
          <w:tcPr>
            <w:tcW w:w="0" w:type="auto"/>
            <w:tcBorders>
              <w:top w:val="single" w:sz="4" w:space="0" w:color="auto"/>
            </w:tcBorders>
            <w:noWrap/>
            <w:hideMark/>
          </w:tcPr>
          <w:p w14:paraId="1FD3815F" w14:textId="7486AB02" w:rsidR="00A01E68" w:rsidRPr="00A01E68" w:rsidRDefault="00A01E68" w:rsidP="00A01E68">
            <w:pPr>
              <w:jc w:val="right"/>
              <w:rPr>
                <w:color w:val="000000"/>
                <w:sz w:val="20"/>
                <w:szCs w:val="20"/>
              </w:rPr>
            </w:pPr>
            <w:r w:rsidRPr="00A01E68">
              <w:rPr>
                <w:color w:val="000000"/>
                <w:sz w:val="20"/>
                <w:szCs w:val="20"/>
              </w:rPr>
              <w:t>70.8</w:t>
            </w:r>
          </w:p>
        </w:tc>
        <w:tc>
          <w:tcPr>
            <w:tcW w:w="0" w:type="auto"/>
            <w:tcBorders>
              <w:top w:val="single" w:sz="4" w:space="0" w:color="auto"/>
            </w:tcBorders>
            <w:noWrap/>
            <w:hideMark/>
          </w:tcPr>
          <w:p w14:paraId="1016EBDC" w14:textId="77777777" w:rsidR="00A01E68" w:rsidRPr="00A01E68" w:rsidRDefault="00A01E68" w:rsidP="00A01E68">
            <w:pPr>
              <w:rPr>
                <w:color w:val="000000"/>
                <w:sz w:val="20"/>
                <w:szCs w:val="20"/>
              </w:rPr>
            </w:pPr>
            <w:r w:rsidRPr="00A01E68">
              <w:rPr>
                <w:color w:val="000000"/>
                <w:sz w:val="20"/>
                <w:szCs w:val="20"/>
              </w:rPr>
              <w:t>[10.5 ; 164.1]</w:t>
            </w:r>
          </w:p>
        </w:tc>
        <w:tc>
          <w:tcPr>
            <w:tcW w:w="0" w:type="auto"/>
            <w:tcBorders>
              <w:top w:val="single" w:sz="4" w:space="0" w:color="auto"/>
            </w:tcBorders>
            <w:noWrap/>
            <w:hideMark/>
          </w:tcPr>
          <w:p w14:paraId="5A63224C" w14:textId="77777777" w:rsidR="00A01E68" w:rsidRPr="00A01E68" w:rsidRDefault="00A01E68" w:rsidP="001E1325">
            <w:pPr>
              <w:jc w:val="center"/>
              <w:rPr>
                <w:color w:val="000000"/>
                <w:sz w:val="20"/>
                <w:szCs w:val="20"/>
              </w:rPr>
            </w:pPr>
          </w:p>
        </w:tc>
        <w:tc>
          <w:tcPr>
            <w:tcW w:w="0" w:type="auto"/>
            <w:tcBorders>
              <w:top w:val="single" w:sz="4" w:space="0" w:color="auto"/>
            </w:tcBorders>
            <w:noWrap/>
            <w:hideMark/>
          </w:tcPr>
          <w:p w14:paraId="2827B379" w14:textId="6340698F" w:rsidR="00A01E68" w:rsidRPr="00A01E68" w:rsidRDefault="00A01E68" w:rsidP="00A01E68">
            <w:pPr>
              <w:jc w:val="right"/>
              <w:rPr>
                <w:color w:val="000000"/>
                <w:sz w:val="20"/>
                <w:szCs w:val="20"/>
              </w:rPr>
            </w:pPr>
            <w:r w:rsidRPr="00A01E68">
              <w:rPr>
                <w:color w:val="000000"/>
                <w:sz w:val="20"/>
                <w:szCs w:val="20"/>
              </w:rPr>
              <w:t>-0.8</w:t>
            </w:r>
          </w:p>
        </w:tc>
        <w:tc>
          <w:tcPr>
            <w:tcW w:w="0" w:type="auto"/>
            <w:tcBorders>
              <w:top w:val="single" w:sz="4" w:space="0" w:color="auto"/>
            </w:tcBorders>
            <w:noWrap/>
            <w:hideMark/>
          </w:tcPr>
          <w:p w14:paraId="161CF816" w14:textId="77777777" w:rsidR="00A01E68" w:rsidRPr="00A01E68" w:rsidRDefault="00A01E68" w:rsidP="00A01E68">
            <w:pPr>
              <w:rPr>
                <w:color w:val="000000"/>
                <w:sz w:val="20"/>
                <w:szCs w:val="20"/>
              </w:rPr>
            </w:pPr>
            <w:r w:rsidRPr="00A01E68">
              <w:rPr>
                <w:color w:val="000000"/>
                <w:sz w:val="20"/>
                <w:szCs w:val="20"/>
              </w:rPr>
              <w:t>[-36.9 ; 56.2]</w:t>
            </w:r>
          </w:p>
        </w:tc>
        <w:tc>
          <w:tcPr>
            <w:tcW w:w="0" w:type="auto"/>
            <w:tcBorders>
              <w:top w:val="single" w:sz="4" w:space="0" w:color="auto"/>
            </w:tcBorders>
            <w:noWrap/>
            <w:hideMark/>
          </w:tcPr>
          <w:p w14:paraId="70661046" w14:textId="77777777" w:rsidR="00A01E68" w:rsidRPr="00A01E68" w:rsidRDefault="00A01E68" w:rsidP="00A01E68">
            <w:pPr>
              <w:rPr>
                <w:color w:val="000000"/>
                <w:sz w:val="20"/>
                <w:szCs w:val="20"/>
              </w:rPr>
            </w:pPr>
          </w:p>
        </w:tc>
        <w:tc>
          <w:tcPr>
            <w:tcW w:w="0" w:type="auto"/>
            <w:tcBorders>
              <w:top w:val="single" w:sz="4" w:space="0" w:color="auto"/>
            </w:tcBorders>
            <w:noWrap/>
            <w:hideMark/>
          </w:tcPr>
          <w:p w14:paraId="168B34AF" w14:textId="6270AE53" w:rsidR="00A01E68" w:rsidRPr="00A01E68" w:rsidRDefault="00A01E68" w:rsidP="00A01E68">
            <w:pPr>
              <w:jc w:val="right"/>
              <w:rPr>
                <w:color w:val="000000"/>
                <w:sz w:val="20"/>
                <w:szCs w:val="20"/>
              </w:rPr>
            </w:pPr>
            <w:r w:rsidRPr="00A01E68">
              <w:rPr>
                <w:color w:val="000000"/>
                <w:sz w:val="20"/>
                <w:szCs w:val="20"/>
              </w:rPr>
              <w:t>46.2</w:t>
            </w:r>
          </w:p>
        </w:tc>
        <w:tc>
          <w:tcPr>
            <w:tcW w:w="1935" w:type="dxa"/>
            <w:tcBorders>
              <w:top w:val="single" w:sz="4" w:space="0" w:color="auto"/>
            </w:tcBorders>
            <w:noWrap/>
            <w:hideMark/>
          </w:tcPr>
          <w:p w14:paraId="7570DCBC" w14:textId="77777777" w:rsidR="00A01E68" w:rsidRPr="00A01E68" w:rsidRDefault="00A01E68" w:rsidP="00A01E68">
            <w:pPr>
              <w:rPr>
                <w:color w:val="000000"/>
                <w:sz w:val="20"/>
                <w:szCs w:val="20"/>
              </w:rPr>
            </w:pPr>
            <w:r w:rsidRPr="00A01E68">
              <w:rPr>
                <w:color w:val="000000"/>
                <w:sz w:val="20"/>
                <w:szCs w:val="20"/>
              </w:rPr>
              <w:t>[-25.4 ; 186.6]</w:t>
            </w:r>
          </w:p>
        </w:tc>
      </w:tr>
      <w:tr w:rsidR="00A01E68" w:rsidRPr="00A01E68" w14:paraId="2060B8ED" w14:textId="77777777" w:rsidTr="00A01E68">
        <w:trPr>
          <w:trHeight w:val="320"/>
        </w:trPr>
        <w:tc>
          <w:tcPr>
            <w:tcW w:w="0" w:type="auto"/>
            <w:noWrap/>
            <w:hideMark/>
          </w:tcPr>
          <w:p w14:paraId="425AD02D" w14:textId="77777777" w:rsidR="00A01E68" w:rsidRPr="00A01E68" w:rsidRDefault="00A01E68">
            <w:pPr>
              <w:rPr>
                <w:color w:val="000000"/>
                <w:sz w:val="20"/>
                <w:szCs w:val="20"/>
              </w:rPr>
            </w:pPr>
            <w:r w:rsidRPr="00A01E68">
              <w:rPr>
                <w:color w:val="000000"/>
                <w:sz w:val="20"/>
                <w:szCs w:val="20"/>
              </w:rPr>
              <w:t>Face cream</w:t>
            </w:r>
          </w:p>
        </w:tc>
        <w:tc>
          <w:tcPr>
            <w:tcW w:w="0" w:type="auto"/>
            <w:noWrap/>
            <w:hideMark/>
          </w:tcPr>
          <w:p w14:paraId="30F1183A" w14:textId="03EA2523" w:rsidR="00A01E68" w:rsidRPr="00A01E68" w:rsidRDefault="00A01E68" w:rsidP="00A01E68">
            <w:pPr>
              <w:jc w:val="right"/>
              <w:rPr>
                <w:color w:val="000000"/>
                <w:sz w:val="20"/>
                <w:szCs w:val="20"/>
              </w:rPr>
            </w:pPr>
            <w:r w:rsidRPr="00A01E68">
              <w:rPr>
                <w:color w:val="000000"/>
                <w:sz w:val="20"/>
                <w:szCs w:val="20"/>
              </w:rPr>
              <w:t>90.3</w:t>
            </w:r>
          </w:p>
        </w:tc>
        <w:tc>
          <w:tcPr>
            <w:tcW w:w="0" w:type="auto"/>
            <w:noWrap/>
            <w:hideMark/>
          </w:tcPr>
          <w:p w14:paraId="2C3B46A8" w14:textId="77777777" w:rsidR="00A01E68" w:rsidRPr="00A01E68" w:rsidRDefault="00A01E68" w:rsidP="00A01E68">
            <w:pPr>
              <w:rPr>
                <w:color w:val="000000"/>
                <w:sz w:val="20"/>
                <w:szCs w:val="20"/>
              </w:rPr>
            </w:pPr>
            <w:r w:rsidRPr="00A01E68">
              <w:rPr>
                <w:color w:val="000000"/>
                <w:sz w:val="20"/>
                <w:szCs w:val="20"/>
              </w:rPr>
              <w:t>[16.4 ; 211.1]</w:t>
            </w:r>
          </w:p>
        </w:tc>
        <w:tc>
          <w:tcPr>
            <w:tcW w:w="0" w:type="auto"/>
            <w:noWrap/>
            <w:hideMark/>
          </w:tcPr>
          <w:p w14:paraId="79126FD9" w14:textId="77777777" w:rsidR="00A01E68" w:rsidRPr="00A01E68" w:rsidRDefault="00A01E68" w:rsidP="001E1325">
            <w:pPr>
              <w:jc w:val="center"/>
              <w:rPr>
                <w:color w:val="000000"/>
                <w:sz w:val="20"/>
                <w:szCs w:val="20"/>
              </w:rPr>
            </w:pPr>
          </w:p>
        </w:tc>
        <w:tc>
          <w:tcPr>
            <w:tcW w:w="0" w:type="auto"/>
            <w:noWrap/>
            <w:hideMark/>
          </w:tcPr>
          <w:p w14:paraId="5359C959" w14:textId="0026F3D8" w:rsidR="00A01E68" w:rsidRPr="00A01E68" w:rsidRDefault="00A01E68" w:rsidP="00A01E68">
            <w:pPr>
              <w:jc w:val="right"/>
              <w:rPr>
                <w:color w:val="000000"/>
                <w:sz w:val="20"/>
                <w:szCs w:val="20"/>
              </w:rPr>
            </w:pPr>
            <w:r w:rsidRPr="00A01E68">
              <w:rPr>
                <w:color w:val="000000"/>
                <w:sz w:val="20"/>
                <w:szCs w:val="20"/>
              </w:rPr>
              <w:t>23.9</w:t>
            </w:r>
          </w:p>
        </w:tc>
        <w:tc>
          <w:tcPr>
            <w:tcW w:w="0" w:type="auto"/>
            <w:gridSpan w:val="2"/>
            <w:noWrap/>
            <w:hideMark/>
          </w:tcPr>
          <w:p w14:paraId="368E3C5D" w14:textId="77777777" w:rsidR="00A01E68" w:rsidRPr="00A01E68" w:rsidRDefault="00A01E68" w:rsidP="00A01E68">
            <w:pPr>
              <w:rPr>
                <w:color w:val="000000"/>
                <w:sz w:val="20"/>
                <w:szCs w:val="20"/>
              </w:rPr>
            </w:pPr>
            <w:r w:rsidRPr="00A01E68">
              <w:rPr>
                <w:color w:val="000000"/>
                <w:sz w:val="20"/>
                <w:szCs w:val="20"/>
              </w:rPr>
              <w:t>[-24.2 ; 102.4]</w:t>
            </w:r>
          </w:p>
        </w:tc>
        <w:tc>
          <w:tcPr>
            <w:tcW w:w="0" w:type="auto"/>
            <w:noWrap/>
            <w:hideMark/>
          </w:tcPr>
          <w:p w14:paraId="09AE9E3F" w14:textId="55408E0C" w:rsidR="00A01E68" w:rsidRPr="00A01E68" w:rsidRDefault="00A01E68" w:rsidP="00A01E68">
            <w:pPr>
              <w:jc w:val="right"/>
              <w:rPr>
                <w:color w:val="000000"/>
                <w:sz w:val="20"/>
                <w:szCs w:val="20"/>
              </w:rPr>
            </w:pPr>
            <w:r w:rsidRPr="00A01E68">
              <w:rPr>
                <w:color w:val="000000"/>
                <w:sz w:val="20"/>
                <w:szCs w:val="20"/>
              </w:rPr>
              <w:t>-8.5</w:t>
            </w:r>
          </w:p>
        </w:tc>
        <w:tc>
          <w:tcPr>
            <w:tcW w:w="1935" w:type="dxa"/>
            <w:noWrap/>
            <w:hideMark/>
          </w:tcPr>
          <w:p w14:paraId="0AF97DEE" w14:textId="77777777" w:rsidR="00A01E68" w:rsidRPr="00A01E68" w:rsidRDefault="00A01E68" w:rsidP="00A01E68">
            <w:pPr>
              <w:rPr>
                <w:color w:val="000000"/>
                <w:sz w:val="20"/>
                <w:szCs w:val="20"/>
              </w:rPr>
            </w:pPr>
            <w:r w:rsidRPr="00A01E68">
              <w:rPr>
                <w:color w:val="000000"/>
                <w:sz w:val="20"/>
                <w:szCs w:val="20"/>
              </w:rPr>
              <w:t>[-45.3 ; 53.1]</w:t>
            </w:r>
          </w:p>
        </w:tc>
      </w:tr>
      <w:tr w:rsidR="00A01E68" w:rsidRPr="00A01E68" w14:paraId="237FEA82" w14:textId="77777777" w:rsidTr="00A01E68">
        <w:trPr>
          <w:trHeight w:val="320"/>
        </w:trPr>
        <w:tc>
          <w:tcPr>
            <w:tcW w:w="0" w:type="auto"/>
            <w:noWrap/>
            <w:hideMark/>
          </w:tcPr>
          <w:p w14:paraId="39A32F0B" w14:textId="77777777" w:rsidR="00A01E68" w:rsidRPr="00A01E68" w:rsidRDefault="00A01E68">
            <w:pPr>
              <w:rPr>
                <w:color w:val="000000"/>
                <w:sz w:val="20"/>
                <w:szCs w:val="20"/>
              </w:rPr>
            </w:pPr>
            <w:r w:rsidRPr="00A01E68">
              <w:rPr>
                <w:color w:val="000000"/>
                <w:sz w:val="20"/>
                <w:szCs w:val="20"/>
              </w:rPr>
              <w:t>Deodorant</w:t>
            </w:r>
          </w:p>
        </w:tc>
        <w:tc>
          <w:tcPr>
            <w:tcW w:w="0" w:type="auto"/>
            <w:noWrap/>
            <w:hideMark/>
          </w:tcPr>
          <w:p w14:paraId="445095C2" w14:textId="28732C79" w:rsidR="00A01E68" w:rsidRPr="00A01E68" w:rsidRDefault="00A01E68" w:rsidP="00A01E68">
            <w:pPr>
              <w:jc w:val="right"/>
              <w:rPr>
                <w:color w:val="000000"/>
                <w:sz w:val="20"/>
                <w:szCs w:val="20"/>
              </w:rPr>
            </w:pPr>
            <w:r w:rsidRPr="00A01E68">
              <w:rPr>
                <w:color w:val="000000"/>
                <w:sz w:val="20"/>
                <w:szCs w:val="20"/>
              </w:rPr>
              <w:t>37.1</w:t>
            </w:r>
          </w:p>
        </w:tc>
        <w:tc>
          <w:tcPr>
            <w:tcW w:w="0" w:type="auto"/>
            <w:noWrap/>
            <w:hideMark/>
          </w:tcPr>
          <w:p w14:paraId="628E085E" w14:textId="77777777" w:rsidR="00A01E68" w:rsidRPr="00A01E68" w:rsidRDefault="00A01E68" w:rsidP="00A01E68">
            <w:pPr>
              <w:rPr>
                <w:color w:val="000000"/>
                <w:sz w:val="20"/>
                <w:szCs w:val="20"/>
              </w:rPr>
            </w:pPr>
            <w:r w:rsidRPr="00A01E68">
              <w:rPr>
                <w:color w:val="000000"/>
                <w:sz w:val="20"/>
                <w:szCs w:val="20"/>
              </w:rPr>
              <w:t>[-17.8 ; 128.4]</w:t>
            </w:r>
          </w:p>
        </w:tc>
        <w:tc>
          <w:tcPr>
            <w:tcW w:w="0" w:type="auto"/>
            <w:noWrap/>
            <w:hideMark/>
          </w:tcPr>
          <w:p w14:paraId="7DE3F6A1" w14:textId="77777777" w:rsidR="00A01E68" w:rsidRPr="00A01E68" w:rsidRDefault="00A01E68" w:rsidP="001E1325">
            <w:pPr>
              <w:jc w:val="center"/>
              <w:rPr>
                <w:color w:val="000000"/>
                <w:sz w:val="20"/>
                <w:szCs w:val="20"/>
              </w:rPr>
            </w:pPr>
          </w:p>
        </w:tc>
        <w:tc>
          <w:tcPr>
            <w:tcW w:w="0" w:type="auto"/>
            <w:noWrap/>
            <w:hideMark/>
          </w:tcPr>
          <w:p w14:paraId="2D7981B0" w14:textId="2C41E2AA" w:rsidR="00A01E68" w:rsidRPr="00A01E68" w:rsidRDefault="00A01E68" w:rsidP="00A01E68">
            <w:pPr>
              <w:jc w:val="right"/>
              <w:rPr>
                <w:color w:val="000000"/>
                <w:sz w:val="20"/>
                <w:szCs w:val="20"/>
              </w:rPr>
            </w:pPr>
            <w:r w:rsidRPr="00A01E68">
              <w:rPr>
                <w:color w:val="000000"/>
                <w:sz w:val="20"/>
                <w:szCs w:val="20"/>
              </w:rPr>
              <w:t>-4.4</w:t>
            </w:r>
          </w:p>
        </w:tc>
        <w:tc>
          <w:tcPr>
            <w:tcW w:w="0" w:type="auto"/>
            <w:noWrap/>
            <w:hideMark/>
          </w:tcPr>
          <w:p w14:paraId="297118E0" w14:textId="77777777" w:rsidR="00A01E68" w:rsidRPr="00A01E68" w:rsidRDefault="00A01E68" w:rsidP="00A01E68">
            <w:pPr>
              <w:rPr>
                <w:color w:val="000000"/>
                <w:sz w:val="20"/>
                <w:szCs w:val="20"/>
              </w:rPr>
            </w:pPr>
            <w:r w:rsidRPr="00A01E68">
              <w:rPr>
                <w:color w:val="000000"/>
                <w:sz w:val="20"/>
                <w:szCs w:val="20"/>
              </w:rPr>
              <w:t>[-46.6 ; 71.2]</w:t>
            </w:r>
          </w:p>
        </w:tc>
        <w:tc>
          <w:tcPr>
            <w:tcW w:w="0" w:type="auto"/>
            <w:noWrap/>
            <w:hideMark/>
          </w:tcPr>
          <w:p w14:paraId="72D41E57" w14:textId="77777777" w:rsidR="00A01E68" w:rsidRPr="00A01E68" w:rsidRDefault="00A01E68" w:rsidP="00A01E68">
            <w:pPr>
              <w:rPr>
                <w:color w:val="000000"/>
                <w:sz w:val="20"/>
                <w:szCs w:val="20"/>
              </w:rPr>
            </w:pPr>
          </w:p>
        </w:tc>
        <w:tc>
          <w:tcPr>
            <w:tcW w:w="0" w:type="auto"/>
            <w:noWrap/>
            <w:hideMark/>
          </w:tcPr>
          <w:p w14:paraId="4E9CEF0F" w14:textId="256D0C81" w:rsidR="00A01E68" w:rsidRPr="00A01E68" w:rsidRDefault="00A01E68" w:rsidP="00A01E68">
            <w:pPr>
              <w:jc w:val="right"/>
              <w:rPr>
                <w:color w:val="000000"/>
                <w:sz w:val="20"/>
                <w:szCs w:val="20"/>
              </w:rPr>
            </w:pPr>
            <w:r w:rsidRPr="00A01E68">
              <w:rPr>
                <w:color w:val="000000"/>
                <w:sz w:val="20"/>
                <w:szCs w:val="20"/>
              </w:rPr>
              <w:t>71.8</w:t>
            </w:r>
          </w:p>
        </w:tc>
        <w:tc>
          <w:tcPr>
            <w:tcW w:w="1935" w:type="dxa"/>
            <w:noWrap/>
            <w:hideMark/>
          </w:tcPr>
          <w:p w14:paraId="758BEB3C" w14:textId="77777777" w:rsidR="00A01E68" w:rsidRPr="00A01E68" w:rsidRDefault="00A01E68" w:rsidP="00A01E68">
            <w:pPr>
              <w:rPr>
                <w:color w:val="000000"/>
                <w:sz w:val="20"/>
                <w:szCs w:val="20"/>
              </w:rPr>
            </w:pPr>
            <w:r w:rsidRPr="00A01E68">
              <w:rPr>
                <w:color w:val="000000"/>
                <w:sz w:val="20"/>
                <w:szCs w:val="20"/>
              </w:rPr>
              <w:t>[3.3 ; 185.7]</w:t>
            </w:r>
          </w:p>
        </w:tc>
      </w:tr>
      <w:tr w:rsidR="00A01E68" w:rsidRPr="00A01E68" w14:paraId="14F38657" w14:textId="77777777" w:rsidTr="00A01E68">
        <w:trPr>
          <w:trHeight w:val="320"/>
        </w:trPr>
        <w:tc>
          <w:tcPr>
            <w:tcW w:w="0" w:type="auto"/>
            <w:noWrap/>
            <w:hideMark/>
          </w:tcPr>
          <w:p w14:paraId="7D544634" w14:textId="77777777" w:rsidR="00A01E68" w:rsidRPr="00A01E68" w:rsidRDefault="00A01E68">
            <w:pPr>
              <w:rPr>
                <w:color w:val="000000"/>
                <w:sz w:val="20"/>
                <w:szCs w:val="20"/>
              </w:rPr>
            </w:pPr>
            <w:r w:rsidRPr="00A01E68">
              <w:rPr>
                <w:color w:val="000000"/>
                <w:sz w:val="20"/>
                <w:szCs w:val="20"/>
              </w:rPr>
              <w:t xml:space="preserve">Makeup remover </w:t>
            </w:r>
          </w:p>
        </w:tc>
        <w:tc>
          <w:tcPr>
            <w:tcW w:w="0" w:type="auto"/>
            <w:noWrap/>
            <w:hideMark/>
          </w:tcPr>
          <w:p w14:paraId="251635F3" w14:textId="11A6156A" w:rsidR="00A01E68" w:rsidRPr="00A01E68" w:rsidRDefault="00A01E68" w:rsidP="00A01E68">
            <w:pPr>
              <w:jc w:val="right"/>
              <w:rPr>
                <w:color w:val="000000"/>
                <w:sz w:val="20"/>
                <w:szCs w:val="20"/>
              </w:rPr>
            </w:pPr>
            <w:r w:rsidRPr="00A01E68">
              <w:rPr>
                <w:color w:val="000000"/>
                <w:sz w:val="20"/>
                <w:szCs w:val="20"/>
              </w:rPr>
              <w:t>121.2</w:t>
            </w:r>
          </w:p>
        </w:tc>
        <w:tc>
          <w:tcPr>
            <w:tcW w:w="0" w:type="auto"/>
            <w:noWrap/>
            <w:hideMark/>
          </w:tcPr>
          <w:p w14:paraId="602064E5" w14:textId="77777777" w:rsidR="00A01E68" w:rsidRPr="00A01E68" w:rsidRDefault="00A01E68" w:rsidP="00A01E68">
            <w:pPr>
              <w:rPr>
                <w:color w:val="000000"/>
                <w:sz w:val="20"/>
                <w:szCs w:val="20"/>
              </w:rPr>
            </w:pPr>
            <w:r w:rsidRPr="00A01E68">
              <w:rPr>
                <w:color w:val="000000"/>
                <w:sz w:val="20"/>
                <w:szCs w:val="20"/>
              </w:rPr>
              <w:t>[2.3 ; 378.0]</w:t>
            </w:r>
          </w:p>
        </w:tc>
        <w:tc>
          <w:tcPr>
            <w:tcW w:w="0" w:type="auto"/>
            <w:noWrap/>
            <w:hideMark/>
          </w:tcPr>
          <w:p w14:paraId="55CB992E" w14:textId="77777777" w:rsidR="00A01E68" w:rsidRPr="00A01E68" w:rsidRDefault="00A01E68" w:rsidP="001E1325">
            <w:pPr>
              <w:jc w:val="center"/>
              <w:rPr>
                <w:color w:val="000000"/>
                <w:sz w:val="20"/>
                <w:szCs w:val="20"/>
              </w:rPr>
            </w:pPr>
          </w:p>
        </w:tc>
        <w:tc>
          <w:tcPr>
            <w:tcW w:w="0" w:type="auto"/>
            <w:noWrap/>
            <w:hideMark/>
          </w:tcPr>
          <w:p w14:paraId="7EC05A71" w14:textId="597FD1DA" w:rsidR="00A01E68" w:rsidRPr="00A01E68" w:rsidRDefault="00A01E68" w:rsidP="00A01E68">
            <w:pPr>
              <w:jc w:val="right"/>
              <w:rPr>
                <w:color w:val="000000"/>
                <w:sz w:val="20"/>
                <w:szCs w:val="20"/>
              </w:rPr>
            </w:pPr>
            <w:r w:rsidRPr="00A01E68">
              <w:rPr>
                <w:color w:val="000000"/>
                <w:sz w:val="20"/>
                <w:szCs w:val="20"/>
              </w:rPr>
              <w:t>-36.0</w:t>
            </w:r>
          </w:p>
        </w:tc>
        <w:tc>
          <w:tcPr>
            <w:tcW w:w="0" w:type="auto"/>
            <w:noWrap/>
            <w:hideMark/>
          </w:tcPr>
          <w:p w14:paraId="345A8DFF" w14:textId="77777777" w:rsidR="00A01E68" w:rsidRPr="00A01E68" w:rsidRDefault="00A01E68" w:rsidP="00A01E68">
            <w:pPr>
              <w:rPr>
                <w:color w:val="000000"/>
                <w:sz w:val="20"/>
                <w:szCs w:val="20"/>
              </w:rPr>
            </w:pPr>
            <w:r w:rsidRPr="00A01E68">
              <w:rPr>
                <w:color w:val="000000"/>
                <w:sz w:val="20"/>
                <w:szCs w:val="20"/>
              </w:rPr>
              <w:t>[-66.1 ; 20.8]</w:t>
            </w:r>
          </w:p>
        </w:tc>
        <w:tc>
          <w:tcPr>
            <w:tcW w:w="0" w:type="auto"/>
            <w:noWrap/>
            <w:hideMark/>
          </w:tcPr>
          <w:p w14:paraId="11064DAD" w14:textId="77777777" w:rsidR="00A01E68" w:rsidRPr="00A01E68" w:rsidRDefault="00A01E68" w:rsidP="00A01E68">
            <w:pPr>
              <w:rPr>
                <w:color w:val="000000"/>
                <w:sz w:val="20"/>
                <w:szCs w:val="20"/>
              </w:rPr>
            </w:pPr>
          </w:p>
        </w:tc>
        <w:tc>
          <w:tcPr>
            <w:tcW w:w="0" w:type="auto"/>
            <w:noWrap/>
            <w:hideMark/>
          </w:tcPr>
          <w:p w14:paraId="39DE97C0" w14:textId="4F9002D6" w:rsidR="00A01E68" w:rsidRPr="00A01E68" w:rsidRDefault="00A01E68" w:rsidP="00A01E68">
            <w:pPr>
              <w:jc w:val="right"/>
              <w:rPr>
                <w:color w:val="000000"/>
                <w:sz w:val="20"/>
                <w:szCs w:val="20"/>
              </w:rPr>
            </w:pPr>
            <w:r w:rsidRPr="00A01E68">
              <w:rPr>
                <w:color w:val="000000"/>
                <w:sz w:val="20"/>
                <w:szCs w:val="20"/>
              </w:rPr>
              <w:t>-44.1</w:t>
            </w:r>
          </w:p>
        </w:tc>
        <w:tc>
          <w:tcPr>
            <w:tcW w:w="1935" w:type="dxa"/>
            <w:noWrap/>
            <w:hideMark/>
          </w:tcPr>
          <w:p w14:paraId="2B70798B" w14:textId="77777777" w:rsidR="00A01E68" w:rsidRPr="00A01E68" w:rsidRDefault="00A01E68" w:rsidP="00A01E68">
            <w:pPr>
              <w:rPr>
                <w:color w:val="000000"/>
                <w:sz w:val="20"/>
                <w:szCs w:val="20"/>
              </w:rPr>
            </w:pPr>
            <w:r w:rsidRPr="00A01E68">
              <w:rPr>
                <w:color w:val="000000"/>
                <w:sz w:val="20"/>
                <w:szCs w:val="20"/>
              </w:rPr>
              <w:t>[-67.1 ; -4.9]</w:t>
            </w:r>
          </w:p>
        </w:tc>
      </w:tr>
      <w:tr w:rsidR="00A01E68" w:rsidRPr="00A01E68" w14:paraId="42ADF1AB" w14:textId="77777777" w:rsidTr="00A01E68">
        <w:trPr>
          <w:trHeight w:val="320"/>
        </w:trPr>
        <w:tc>
          <w:tcPr>
            <w:tcW w:w="0" w:type="auto"/>
            <w:noWrap/>
            <w:hideMark/>
          </w:tcPr>
          <w:p w14:paraId="5D757DF6" w14:textId="77777777" w:rsidR="00A01E68" w:rsidRPr="00A01E68" w:rsidRDefault="00A01E68">
            <w:pPr>
              <w:rPr>
                <w:color w:val="000000"/>
                <w:sz w:val="20"/>
                <w:szCs w:val="20"/>
              </w:rPr>
            </w:pPr>
            <w:r w:rsidRPr="00A01E68">
              <w:rPr>
                <w:color w:val="000000"/>
                <w:sz w:val="20"/>
                <w:szCs w:val="20"/>
              </w:rPr>
              <w:t xml:space="preserve">Mascara </w:t>
            </w:r>
          </w:p>
        </w:tc>
        <w:tc>
          <w:tcPr>
            <w:tcW w:w="0" w:type="auto"/>
            <w:noWrap/>
            <w:hideMark/>
          </w:tcPr>
          <w:p w14:paraId="7F6E35B5" w14:textId="6C975A29" w:rsidR="00A01E68" w:rsidRPr="00A01E68" w:rsidRDefault="00A01E68" w:rsidP="00A01E68">
            <w:pPr>
              <w:jc w:val="right"/>
              <w:rPr>
                <w:color w:val="000000"/>
                <w:sz w:val="20"/>
                <w:szCs w:val="20"/>
              </w:rPr>
            </w:pPr>
            <w:r w:rsidRPr="00A01E68">
              <w:rPr>
                <w:color w:val="000000"/>
                <w:sz w:val="20"/>
                <w:szCs w:val="20"/>
              </w:rPr>
              <w:t>82.8</w:t>
            </w:r>
          </w:p>
        </w:tc>
        <w:tc>
          <w:tcPr>
            <w:tcW w:w="0" w:type="auto"/>
            <w:noWrap/>
            <w:hideMark/>
          </w:tcPr>
          <w:p w14:paraId="420F5DCF" w14:textId="77777777" w:rsidR="00A01E68" w:rsidRPr="00A01E68" w:rsidRDefault="00A01E68" w:rsidP="00A01E68">
            <w:pPr>
              <w:rPr>
                <w:color w:val="000000"/>
                <w:sz w:val="20"/>
                <w:szCs w:val="20"/>
              </w:rPr>
            </w:pPr>
            <w:r w:rsidRPr="00A01E68">
              <w:rPr>
                <w:color w:val="000000"/>
                <w:sz w:val="20"/>
                <w:szCs w:val="20"/>
              </w:rPr>
              <w:t>[10.1 ; 203.6]</w:t>
            </w:r>
          </w:p>
        </w:tc>
        <w:tc>
          <w:tcPr>
            <w:tcW w:w="0" w:type="auto"/>
            <w:noWrap/>
            <w:hideMark/>
          </w:tcPr>
          <w:p w14:paraId="628EAE2E" w14:textId="77777777" w:rsidR="00A01E68" w:rsidRPr="00A01E68" w:rsidRDefault="00A01E68" w:rsidP="001E1325">
            <w:pPr>
              <w:jc w:val="center"/>
              <w:rPr>
                <w:color w:val="000000"/>
                <w:sz w:val="20"/>
                <w:szCs w:val="20"/>
              </w:rPr>
            </w:pPr>
          </w:p>
        </w:tc>
        <w:tc>
          <w:tcPr>
            <w:tcW w:w="0" w:type="auto"/>
            <w:noWrap/>
            <w:hideMark/>
          </w:tcPr>
          <w:p w14:paraId="16BD0EB4" w14:textId="6D88BA50" w:rsidR="00A01E68" w:rsidRPr="00A01E68" w:rsidRDefault="00A01E68" w:rsidP="00A01E68">
            <w:pPr>
              <w:jc w:val="right"/>
              <w:rPr>
                <w:color w:val="000000"/>
                <w:sz w:val="20"/>
                <w:szCs w:val="20"/>
              </w:rPr>
            </w:pPr>
            <w:r w:rsidRPr="00A01E68">
              <w:rPr>
                <w:color w:val="000000"/>
                <w:sz w:val="20"/>
                <w:szCs w:val="20"/>
              </w:rPr>
              <w:t>-41.5</w:t>
            </w:r>
          </w:p>
        </w:tc>
        <w:tc>
          <w:tcPr>
            <w:tcW w:w="0" w:type="auto"/>
            <w:noWrap/>
            <w:hideMark/>
          </w:tcPr>
          <w:p w14:paraId="6DE9C9C2" w14:textId="77777777" w:rsidR="00A01E68" w:rsidRPr="00A01E68" w:rsidRDefault="00A01E68" w:rsidP="00A01E68">
            <w:pPr>
              <w:rPr>
                <w:color w:val="000000"/>
                <w:sz w:val="20"/>
                <w:szCs w:val="20"/>
              </w:rPr>
            </w:pPr>
            <w:r w:rsidRPr="00A01E68">
              <w:rPr>
                <w:color w:val="000000"/>
                <w:sz w:val="20"/>
                <w:szCs w:val="20"/>
              </w:rPr>
              <w:t>[-68.9 ; 10.2]</w:t>
            </w:r>
          </w:p>
        </w:tc>
        <w:tc>
          <w:tcPr>
            <w:tcW w:w="0" w:type="auto"/>
            <w:noWrap/>
            <w:hideMark/>
          </w:tcPr>
          <w:p w14:paraId="3CEE046C" w14:textId="77777777" w:rsidR="00A01E68" w:rsidRPr="00A01E68" w:rsidRDefault="00A01E68" w:rsidP="00A01E68">
            <w:pPr>
              <w:rPr>
                <w:color w:val="000000"/>
                <w:sz w:val="20"/>
                <w:szCs w:val="20"/>
              </w:rPr>
            </w:pPr>
          </w:p>
        </w:tc>
        <w:tc>
          <w:tcPr>
            <w:tcW w:w="0" w:type="auto"/>
            <w:noWrap/>
            <w:hideMark/>
          </w:tcPr>
          <w:p w14:paraId="122C8146" w14:textId="5BCD4A6B" w:rsidR="00A01E68" w:rsidRPr="00A01E68" w:rsidRDefault="00A01E68" w:rsidP="00A01E68">
            <w:pPr>
              <w:jc w:val="right"/>
              <w:rPr>
                <w:color w:val="000000"/>
                <w:sz w:val="20"/>
                <w:szCs w:val="20"/>
              </w:rPr>
            </w:pPr>
            <w:r w:rsidRPr="00A01E68">
              <w:rPr>
                <w:color w:val="000000"/>
                <w:sz w:val="20"/>
                <w:szCs w:val="20"/>
              </w:rPr>
              <w:t>14.3</w:t>
            </w:r>
          </w:p>
        </w:tc>
        <w:tc>
          <w:tcPr>
            <w:tcW w:w="1935" w:type="dxa"/>
            <w:noWrap/>
            <w:hideMark/>
          </w:tcPr>
          <w:p w14:paraId="50680C55" w14:textId="77777777" w:rsidR="00A01E68" w:rsidRPr="00A01E68" w:rsidRDefault="00A01E68" w:rsidP="00A01E68">
            <w:pPr>
              <w:rPr>
                <w:color w:val="000000"/>
                <w:sz w:val="20"/>
                <w:szCs w:val="20"/>
              </w:rPr>
            </w:pPr>
            <w:r w:rsidRPr="00A01E68">
              <w:rPr>
                <w:color w:val="000000"/>
                <w:sz w:val="20"/>
                <w:szCs w:val="20"/>
              </w:rPr>
              <w:t>[-32.9 ; 94.4]</w:t>
            </w:r>
          </w:p>
        </w:tc>
      </w:tr>
      <w:tr w:rsidR="00A01E68" w:rsidRPr="00A01E68" w14:paraId="57441A97" w14:textId="77777777" w:rsidTr="00A01E68">
        <w:trPr>
          <w:trHeight w:val="320"/>
        </w:trPr>
        <w:tc>
          <w:tcPr>
            <w:tcW w:w="0" w:type="auto"/>
            <w:noWrap/>
            <w:hideMark/>
          </w:tcPr>
          <w:p w14:paraId="261D1054" w14:textId="77777777" w:rsidR="00A01E68" w:rsidRPr="00A01E68" w:rsidRDefault="00A01E68">
            <w:pPr>
              <w:rPr>
                <w:color w:val="000000"/>
                <w:sz w:val="20"/>
                <w:szCs w:val="20"/>
              </w:rPr>
            </w:pPr>
            <w:r w:rsidRPr="00A01E68">
              <w:rPr>
                <w:color w:val="000000"/>
                <w:sz w:val="20"/>
                <w:szCs w:val="20"/>
              </w:rPr>
              <w:t xml:space="preserve">Foundation </w:t>
            </w:r>
          </w:p>
        </w:tc>
        <w:tc>
          <w:tcPr>
            <w:tcW w:w="0" w:type="auto"/>
            <w:noWrap/>
            <w:hideMark/>
          </w:tcPr>
          <w:p w14:paraId="44082CE0" w14:textId="19A9D8C8" w:rsidR="00A01E68" w:rsidRPr="00A01E68" w:rsidRDefault="00A01E68" w:rsidP="00A01E68">
            <w:pPr>
              <w:jc w:val="right"/>
              <w:rPr>
                <w:color w:val="000000"/>
                <w:sz w:val="20"/>
                <w:szCs w:val="20"/>
              </w:rPr>
            </w:pPr>
            <w:r w:rsidRPr="00A01E68">
              <w:rPr>
                <w:color w:val="000000"/>
                <w:sz w:val="20"/>
                <w:szCs w:val="20"/>
              </w:rPr>
              <w:t>72.8</w:t>
            </w:r>
          </w:p>
        </w:tc>
        <w:tc>
          <w:tcPr>
            <w:tcW w:w="0" w:type="auto"/>
            <w:noWrap/>
            <w:hideMark/>
          </w:tcPr>
          <w:p w14:paraId="08AE565C" w14:textId="77777777" w:rsidR="00A01E68" w:rsidRPr="00A01E68" w:rsidRDefault="00A01E68" w:rsidP="00A01E68">
            <w:pPr>
              <w:rPr>
                <w:color w:val="000000"/>
                <w:sz w:val="20"/>
                <w:szCs w:val="20"/>
              </w:rPr>
            </w:pPr>
            <w:r w:rsidRPr="00A01E68">
              <w:rPr>
                <w:color w:val="000000"/>
                <w:sz w:val="20"/>
                <w:szCs w:val="20"/>
              </w:rPr>
              <w:t>[2.0 ; 192.6]</w:t>
            </w:r>
          </w:p>
        </w:tc>
        <w:tc>
          <w:tcPr>
            <w:tcW w:w="0" w:type="auto"/>
            <w:noWrap/>
            <w:hideMark/>
          </w:tcPr>
          <w:p w14:paraId="2333B7C1" w14:textId="77777777" w:rsidR="00A01E68" w:rsidRPr="00A01E68" w:rsidRDefault="00A01E68" w:rsidP="001E1325">
            <w:pPr>
              <w:jc w:val="center"/>
              <w:rPr>
                <w:color w:val="000000"/>
                <w:sz w:val="20"/>
                <w:szCs w:val="20"/>
              </w:rPr>
            </w:pPr>
          </w:p>
        </w:tc>
        <w:tc>
          <w:tcPr>
            <w:tcW w:w="0" w:type="auto"/>
            <w:noWrap/>
            <w:hideMark/>
          </w:tcPr>
          <w:p w14:paraId="121D20A9" w14:textId="031230D6" w:rsidR="00A01E68" w:rsidRPr="00A01E68" w:rsidRDefault="00A01E68" w:rsidP="00A01E68">
            <w:pPr>
              <w:jc w:val="right"/>
              <w:rPr>
                <w:color w:val="000000"/>
                <w:sz w:val="20"/>
                <w:szCs w:val="20"/>
              </w:rPr>
            </w:pPr>
            <w:r w:rsidRPr="00A01E68">
              <w:rPr>
                <w:color w:val="000000"/>
                <w:sz w:val="20"/>
                <w:szCs w:val="20"/>
              </w:rPr>
              <w:t>-44.4</w:t>
            </w:r>
          </w:p>
        </w:tc>
        <w:tc>
          <w:tcPr>
            <w:tcW w:w="0" w:type="auto"/>
            <w:noWrap/>
            <w:hideMark/>
          </w:tcPr>
          <w:p w14:paraId="027ABA0E" w14:textId="77777777" w:rsidR="00A01E68" w:rsidRPr="00A01E68" w:rsidRDefault="00A01E68" w:rsidP="00A01E68">
            <w:pPr>
              <w:rPr>
                <w:color w:val="000000"/>
                <w:sz w:val="20"/>
                <w:szCs w:val="20"/>
              </w:rPr>
            </w:pPr>
            <w:r w:rsidRPr="00A01E68">
              <w:rPr>
                <w:color w:val="000000"/>
                <w:sz w:val="20"/>
                <w:szCs w:val="20"/>
              </w:rPr>
              <w:t>[-70.9 ; 6.3]</w:t>
            </w:r>
          </w:p>
        </w:tc>
        <w:tc>
          <w:tcPr>
            <w:tcW w:w="0" w:type="auto"/>
            <w:noWrap/>
            <w:hideMark/>
          </w:tcPr>
          <w:p w14:paraId="39406994" w14:textId="77777777" w:rsidR="00A01E68" w:rsidRPr="00A01E68" w:rsidRDefault="00A01E68" w:rsidP="00A01E68">
            <w:pPr>
              <w:rPr>
                <w:color w:val="000000"/>
                <w:sz w:val="20"/>
                <w:szCs w:val="20"/>
              </w:rPr>
            </w:pPr>
          </w:p>
        </w:tc>
        <w:tc>
          <w:tcPr>
            <w:tcW w:w="0" w:type="auto"/>
            <w:noWrap/>
            <w:hideMark/>
          </w:tcPr>
          <w:p w14:paraId="771F18F9" w14:textId="467C74F3" w:rsidR="00A01E68" w:rsidRPr="00A01E68" w:rsidRDefault="00A01E68" w:rsidP="00A01E68">
            <w:pPr>
              <w:jc w:val="right"/>
              <w:rPr>
                <w:color w:val="000000"/>
                <w:sz w:val="20"/>
                <w:szCs w:val="20"/>
              </w:rPr>
            </w:pPr>
            <w:r w:rsidRPr="00A01E68">
              <w:rPr>
                <w:color w:val="000000"/>
                <w:sz w:val="20"/>
                <w:szCs w:val="20"/>
              </w:rPr>
              <w:t>15.6</w:t>
            </w:r>
          </w:p>
        </w:tc>
        <w:tc>
          <w:tcPr>
            <w:tcW w:w="1935" w:type="dxa"/>
            <w:noWrap/>
            <w:hideMark/>
          </w:tcPr>
          <w:p w14:paraId="7F0E00DD" w14:textId="77777777" w:rsidR="00A01E68" w:rsidRPr="00A01E68" w:rsidRDefault="00A01E68" w:rsidP="00A01E68">
            <w:pPr>
              <w:rPr>
                <w:color w:val="000000"/>
                <w:sz w:val="20"/>
                <w:szCs w:val="20"/>
              </w:rPr>
            </w:pPr>
            <w:r w:rsidRPr="00A01E68">
              <w:rPr>
                <w:color w:val="000000"/>
                <w:sz w:val="20"/>
                <w:szCs w:val="20"/>
              </w:rPr>
              <w:t>[-34.1 ; 102.7]</w:t>
            </w:r>
          </w:p>
        </w:tc>
      </w:tr>
      <w:tr w:rsidR="00A01E68" w:rsidRPr="00A01E68" w14:paraId="67B9D21A" w14:textId="77777777" w:rsidTr="00A01E68">
        <w:trPr>
          <w:trHeight w:val="320"/>
        </w:trPr>
        <w:tc>
          <w:tcPr>
            <w:tcW w:w="0" w:type="auto"/>
            <w:noWrap/>
            <w:hideMark/>
          </w:tcPr>
          <w:p w14:paraId="6ABCF9E1" w14:textId="77777777" w:rsidR="00A01E68" w:rsidRPr="00A01E68" w:rsidRDefault="00A01E68">
            <w:pPr>
              <w:rPr>
                <w:color w:val="000000"/>
                <w:sz w:val="20"/>
                <w:szCs w:val="20"/>
              </w:rPr>
            </w:pPr>
            <w:r w:rsidRPr="00A01E68">
              <w:rPr>
                <w:color w:val="000000"/>
                <w:sz w:val="20"/>
                <w:szCs w:val="20"/>
              </w:rPr>
              <w:t xml:space="preserve">Bar soap </w:t>
            </w:r>
          </w:p>
        </w:tc>
        <w:tc>
          <w:tcPr>
            <w:tcW w:w="0" w:type="auto"/>
            <w:noWrap/>
            <w:hideMark/>
          </w:tcPr>
          <w:p w14:paraId="6ECB2392" w14:textId="10AC611C" w:rsidR="00A01E68" w:rsidRPr="00A01E68" w:rsidRDefault="00A01E68" w:rsidP="00A01E68">
            <w:pPr>
              <w:jc w:val="right"/>
              <w:rPr>
                <w:color w:val="000000"/>
                <w:sz w:val="20"/>
                <w:szCs w:val="20"/>
              </w:rPr>
            </w:pPr>
            <w:r w:rsidRPr="00A01E68">
              <w:rPr>
                <w:color w:val="000000"/>
                <w:sz w:val="20"/>
                <w:szCs w:val="20"/>
              </w:rPr>
              <w:t>103.5</w:t>
            </w:r>
          </w:p>
        </w:tc>
        <w:tc>
          <w:tcPr>
            <w:tcW w:w="0" w:type="auto"/>
            <w:noWrap/>
            <w:hideMark/>
          </w:tcPr>
          <w:p w14:paraId="02209B64" w14:textId="77777777" w:rsidR="00A01E68" w:rsidRPr="00A01E68" w:rsidRDefault="00A01E68" w:rsidP="00A01E68">
            <w:pPr>
              <w:rPr>
                <w:color w:val="000000"/>
                <w:sz w:val="20"/>
                <w:szCs w:val="20"/>
              </w:rPr>
            </w:pPr>
            <w:r w:rsidRPr="00A01E68">
              <w:rPr>
                <w:color w:val="000000"/>
                <w:sz w:val="20"/>
                <w:szCs w:val="20"/>
              </w:rPr>
              <w:t>[9.6 ; 277.7]</w:t>
            </w:r>
          </w:p>
        </w:tc>
        <w:tc>
          <w:tcPr>
            <w:tcW w:w="0" w:type="auto"/>
            <w:noWrap/>
            <w:hideMark/>
          </w:tcPr>
          <w:p w14:paraId="37F60ED7" w14:textId="77777777" w:rsidR="00A01E68" w:rsidRPr="00A01E68" w:rsidRDefault="00A01E68" w:rsidP="001E1325">
            <w:pPr>
              <w:jc w:val="center"/>
              <w:rPr>
                <w:color w:val="000000"/>
                <w:sz w:val="20"/>
                <w:szCs w:val="20"/>
              </w:rPr>
            </w:pPr>
          </w:p>
        </w:tc>
        <w:tc>
          <w:tcPr>
            <w:tcW w:w="0" w:type="auto"/>
            <w:noWrap/>
            <w:hideMark/>
          </w:tcPr>
          <w:p w14:paraId="75A41AD5" w14:textId="2CAF06CE" w:rsidR="00A01E68" w:rsidRPr="00A01E68" w:rsidRDefault="00A01E68" w:rsidP="00A01E68">
            <w:pPr>
              <w:jc w:val="right"/>
              <w:rPr>
                <w:color w:val="000000"/>
                <w:sz w:val="20"/>
                <w:szCs w:val="20"/>
              </w:rPr>
            </w:pPr>
            <w:r w:rsidRPr="00A01E68">
              <w:rPr>
                <w:color w:val="000000"/>
                <w:sz w:val="20"/>
                <w:szCs w:val="20"/>
              </w:rPr>
              <w:t>64.9</w:t>
            </w:r>
          </w:p>
        </w:tc>
        <w:tc>
          <w:tcPr>
            <w:tcW w:w="0" w:type="auto"/>
            <w:gridSpan w:val="2"/>
            <w:noWrap/>
            <w:hideMark/>
          </w:tcPr>
          <w:p w14:paraId="33A64E39" w14:textId="77777777" w:rsidR="00A01E68" w:rsidRPr="00A01E68" w:rsidRDefault="00A01E68" w:rsidP="00A01E68">
            <w:pPr>
              <w:rPr>
                <w:color w:val="000000"/>
                <w:sz w:val="20"/>
                <w:szCs w:val="20"/>
              </w:rPr>
            </w:pPr>
            <w:r w:rsidRPr="00A01E68">
              <w:rPr>
                <w:color w:val="000000"/>
                <w:sz w:val="20"/>
                <w:szCs w:val="20"/>
              </w:rPr>
              <w:t>[-17.5 ; 229.3]</w:t>
            </w:r>
          </w:p>
        </w:tc>
        <w:tc>
          <w:tcPr>
            <w:tcW w:w="0" w:type="auto"/>
            <w:noWrap/>
            <w:hideMark/>
          </w:tcPr>
          <w:p w14:paraId="0E13A977" w14:textId="3C6C20F4" w:rsidR="00A01E68" w:rsidRPr="00A01E68" w:rsidRDefault="00A01E68" w:rsidP="00A01E68">
            <w:pPr>
              <w:jc w:val="right"/>
              <w:rPr>
                <w:color w:val="000000"/>
                <w:sz w:val="20"/>
                <w:szCs w:val="20"/>
              </w:rPr>
            </w:pPr>
            <w:r w:rsidRPr="00A01E68">
              <w:rPr>
                <w:color w:val="000000"/>
                <w:sz w:val="20"/>
                <w:szCs w:val="20"/>
              </w:rPr>
              <w:t>91.5</w:t>
            </w:r>
          </w:p>
        </w:tc>
        <w:tc>
          <w:tcPr>
            <w:tcW w:w="1935" w:type="dxa"/>
            <w:noWrap/>
            <w:hideMark/>
          </w:tcPr>
          <w:p w14:paraId="2358FC05" w14:textId="77777777" w:rsidR="00A01E68" w:rsidRPr="00A01E68" w:rsidRDefault="00A01E68" w:rsidP="00A01E68">
            <w:pPr>
              <w:rPr>
                <w:color w:val="000000"/>
                <w:sz w:val="20"/>
                <w:szCs w:val="20"/>
              </w:rPr>
            </w:pPr>
            <w:r w:rsidRPr="00A01E68">
              <w:rPr>
                <w:color w:val="000000"/>
                <w:sz w:val="20"/>
                <w:szCs w:val="20"/>
              </w:rPr>
              <w:t>[8.3 ; 238.7]</w:t>
            </w:r>
          </w:p>
        </w:tc>
      </w:tr>
      <w:tr w:rsidR="00A01E68" w:rsidRPr="00A01E68" w14:paraId="1EC2E98B" w14:textId="77777777" w:rsidTr="00A01E68">
        <w:trPr>
          <w:trHeight w:val="320"/>
        </w:trPr>
        <w:tc>
          <w:tcPr>
            <w:tcW w:w="0" w:type="auto"/>
            <w:noWrap/>
            <w:hideMark/>
          </w:tcPr>
          <w:p w14:paraId="5EBE1EDD" w14:textId="77777777" w:rsidR="00A01E68" w:rsidRPr="00A01E68" w:rsidRDefault="00A01E68">
            <w:pPr>
              <w:rPr>
                <w:color w:val="000000"/>
                <w:sz w:val="20"/>
                <w:szCs w:val="20"/>
              </w:rPr>
            </w:pPr>
            <w:r w:rsidRPr="00A01E68">
              <w:rPr>
                <w:color w:val="000000"/>
                <w:sz w:val="20"/>
                <w:szCs w:val="20"/>
              </w:rPr>
              <w:t xml:space="preserve">Shower gel </w:t>
            </w:r>
          </w:p>
        </w:tc>
        <w:tc>
          <w:tcPr>
            <w:tcW w:w="0" w:type="auto"/>
            <w:noWrap/>
            <w:hideMark/>
          </w:tcPr>
          <w:p w14:paraId="3EB2E1F2" w14:textId="761A64F0" w:rsidR="00A01E68" w:rsidRPr="00A01E68" w:rsidRDefault="00A01E68" w:rsidP="00A01E68">
            <w:pPr>
              <w:jc w:val="right"/>
              <w:rPr>
                <w:color w:val="000000"/>
                <w:sz w:val="20"/>
                <w:szCs w:val="20"/>
              </w:rPr>
            </w:pPr>
            <w:r w:rsidRPr="00A01E68">
              <w:rPr>
                <w:color w:val="000000"/>
                <w:sz w:val="20"/>
                <w:szCs w:val="20"/>
              </w:rPr>
              <w:t>-38.6</w:t>
            </w:r>
          </w:p>
        </w:tc>
        <w:tc>
          <w:tcPr>
            <w:tcW w:w="0" w:type="auto"/>
            <w:noWrap/>
            <w:hideMark/>
          </w:tcPr>
          <w:p w14:paraId="6F92DCB3" w14:textId="77777777" w:rsidR="00A01E68" w:rsidRPr="00A01E68" w:rsidRDefault="00A01E68" w:rsidP="00A01E68">
            <w:pPr>
              <w:rPr>
                <w:color w:val="000000"/>
                <w:sz w:val="20"/>
                <w:szCs w:val="20"/>
              </w:rPr>
            </w:pPr>
            <w:r w:rsidRPr="00A01E68">
              <w:rPr>
                <w:color w:val="000000"/>
                <w:sz w:val="20"/>
                <w:szCs w:val="20"/>
              </w:rPr>
              <w:t>[-65.5 ; 9.1]</w:t>
            </w:r>
          </w:p>
        </w:tc>
        <w:tc>
          <w:tcPr>
            <w:tcW w:w="0" w:type="auto"/>
            <w:noWrap/>
            <w:hideMark/>
          </w:tcPr>
          <w:p w14:paraId="7029AC6C" w14:textId="77777777" w:rsidR="00A01E68" w:rsidRPr="00A01E68" w:rsidRDefault="00A01E68" w:rsidP="001E1325">
            <w:pPr>
              <w:jc w:val="center"/>
              <w:rPr>
                <w:color w:val="000000"/>
                <w:sz w:val="20"/>
                <w:szCs w:val="20"/>
              </w:rPr>
            </w:pPr>
          </w:p>
        </w:tc>
        <w:tc>
          <w:tcPr>
            <w:tcW w:w="0" w:type="auto"/>
            <w:noWrap/>
            <w:hideMark/>
          </w:tcPr>
          <w:p w14:paraId="09C88C92" w14:textId="13E54406" w:rsidR="00A01E68" w:rsidRPr="00A01E68" w:rsidRDefault="00A01E68" w:rsidP="00A01E68">
            <w:pPr>
              <w:jc w:val="right"/>
              <w:rPr>
                <w:color w:val="000000"/>
                <w:sz w:val="20"/>
                <w:szCs w:val="20"/>
              </w:rPr>
            </w:pPr>
            <w:r w:rsidRPr="00A01E68">
              <w:rPr>
                <w:color w:val="000000"/>
                <w:sz w:val="20"/>
                <w:szCs w:val="20"/>
              </w:rPr>
              <w:t>-43.0</w:t>
            </w:r>
          </w:p>
        </w:tc>
        <w:tc>
          <w:tcPr>
            <w:tcW w:w="0" w:type="auto"/>
            <w:noWrap/>
            <w:hideMark/>
          </w:tcPr>
          <w:p w14:paraId="6DC56EB7" w14:textId="77777777" w:rsidR="00A01E68" w:rsidRPr="00A01E68" w:rsidRDefault="00A01E68" w:rsidP="00A01E68">
            <w:pPr>
              <w:rPr>
                <w:color w:val="000000"/>
                <w:sz w:val="20"/>
                <w:szCs w:val="20"/>
              </w:rPr>
            </w:pPr>
            <w:r w:rsidRPr="00A01E68">
              <w:rPr>
                <w:color w:val="000000"/>
                <w:sz w:val="20"/>
                <w:szCs w:val="20"/>
              </w:rPr>
              <w:t>[-73.6 ; 23.5]</w:t>
            </w:r>
          </w:p>
        </w:tc>
        <w:tc>
          <w:tcPr>
            <w:tcW w:w="0" w:type="auto"/>
            <w:noWrap/>
            <w:hideMark/>
          </w:tcPr>
          <w:p w14:paraId="4A354CBA" w14:textId="77777777" w:rsidR="00A01E68" w:rsidRPr="00A01E68" w:rsidRDefault="00A01E68" w:rsidP="00A01E68">
            <w:pPr>
              <w:rPr>
                <w:color w:val="000000"/>
                <w:sz w:val="20"/>
                <w:szCs w:val="20"/>
              </w:rPr>
            </w:pPr>
          </w:p>
        </w:tc>
        <w:tc>
          <w:tcPr>
            <w:tcW w:w="0" w:type="auto"/>
            <w:noWrap/>
            <w:hideMark/>
          </w:tcPr>
          <w:p w14:paraId="79CD6B49" w14:textId="15C30C83" w:rsidR="00A01E68" w:rsidRPr="00A01E68" w:rsidRDefault="00A01E68" w:rsidP="00A01E68">
            <w:pPr>
              <w:jc w:val="right"/>
              <w:rPr>
                <w:color w:val="000000"/>
                <w:sz w:val="20"/>
                <w:szCs w:val="20"/>
              </w:rPr>
            </w:pPr>
            <w:r w:rsidRPr="00A01E68">
              <w:rPr>
                <w:color w:val="000000"/>
                <w:sz w:val="20"/>
                <w:szCs w:val="20"/>
              </w:rPr>
              <w:t>-53.8</w:t>
            </w:r>
          </w:p>
        </w:tc>
        <w:tc>
          <w:tcPr>
            <w:tcW w:w="1935" w:type="dxa"/>
            <w:noWrap/>
            <w:hideMark/>
          </w:tcPr>
          <w:p w14:paraId="5899C90D" w14:textId="77777777" w:rsidR="00A01E68" w:rsidRPr="00A01E68" w:rsidRDefault="00A01E68" w:rsidP="00A01E68">
            <w:pPr>
              <w:rPr>
                <w:color w:val="000000"/>
                <w:sz w:val="20"/>
                <w:szCs w:val="20"/>
              </w:rPr>
            </w:pPr>
            <w:r w:rsidRPr="00A01E68">
              <w:rPr>
                <w:color w:val="000000"/>
                <w:sz w:val="20"/>
                <w:szCs w:val="20"/>
              </w:rPr>
              <w:t>[-73.7 ; -18.8]</w:t>
            </w:r>
          </w:p>
        </w:tc>
      </w:tr>
      <w:tr w:rsidR="00A01E68" w:rsidRPr="00A01E68" w14:paraId="6F9BC01E" w14:textId="77777777" w:rsidTr="00A01E68">
        <w:trPr>
          <w:trHeight w:val="320"/>
        </w:trPr>
        <w:tc>
          <w:tcPr>
            <w:tcW w:w="0" w:type="auto"/>
            <w:noWrap/>
            <w:hideMark/>
          </w:tcPr>
          <w:p w14:paraId="3686299A" w14:textId="77777777" w:rsidR="00A01E68" w:rsidRPr="00A01E68" w:rsidRDefault="00A01E68">
            <w:pPr>
              <w:rPr>
                <w:color w:val="000000"/>
                <w:sz w:val="20"/>
                <w:szCs w:val="20"/>
              </w:rPr>
            </w:pPr>
            <w:r w:rsidRPr="00A01E68">
              <w:rPr>
                <w:color w:val="000000"/>
                <w:sz w:val="20"/>
                <w:szCs w:val="20"/>
              </w:rPr>
              <w:t>Shampoo</w:t>
            </w:r>
          </w:p>
        </w:tc>
        <w:tc>
          <w:tcPr>
            <w:tcW w:w="0" w:type="auto"/>
            <w:noWrap/>
            <w:hideMark/>
          </w:tcPr>
          <w:p w14:paraId="53F6C3F3" w14:textId="4D0DA39B" w:rsidR="00A01E68" w:rsidRPr="00A01E68" w:rsidRDefault="00A01E68" w:rsidP="00A01E68">
            <w:pPr>
              <w:jc w:val="right"/>
              <w:rPr>
                <w:color w:val="000000"/>
                <w:sz w:val="20"/>
                <w:szCs w:val="20"/>
              </w:rPr>
            </w:pPr>
            <w:r w:rsidRPr="00A01E68">
              <w:rPr>
                <w:color w:val="000000"/>
                <w:sz w:val="20"/>
                <w:szCs w:val="20"/>
              </w:rPr>
              <w:t>75.4</w:t>
            </w:r>
          </w:p>
        </w:tc>
        <w:tc>
          <w:tcPr>
            <w:tcW w:w="0" w:type="auto"/>
            <w:noWrap/>
            <w:hideMark/>
          </w:tcPr>
          <w:p w14:paraId="3CC8144C" w14:textId="77777777" w:rsidR="00A01E68" w:rsidRPr="00A01E68" w:rsidRDefault="00A01E68" w:rsidP="00A01E68">
            <w:pPr>
              <w:rPr>
                <w:color w:val="000000"/>
                <w:sz w:val="20"/>
                <w:szCs w:val="20"/>
              </w:rPr>
            </w:pPr>
            <w:r w:rsidRPr="00A01E68">
              <w:rPr>
                <w:color w:val="000000"/>
                <w:sz w:val="20"/>
                <w:szCs w:val="20"/>
              </w:rPr>
              <w:t>[-3.6 ; 219.2]</w:t>
            </w:r>
          </w:p>
        </w:tc>
        <w:tc>
          <w:tcPr>
            <w:tcW w:w="0" w:type="auto"/>
            <w:noWrap/>
            <w:hideMark/>
          </w:tcPr>
          <w:p w14:paraId="62BF8B56" w14:textId="77777777" w:rsidR="00A01E68" w:rsidRPr="00A01E68" w:rsidRDefault="00A01E68" w:rsidP="001E1325">
            <w:pPr>
              <w:jc w:val="center"/>
              <w:rPr>
                <w:color w:val="000000"/>
                <w:sz w:val="20"/>
                <w:szCs w:val="20"/>
              </w:rPr>
            </w:pPr>
          </w:p>
        </w:tc>
        <w:tc>
          <w:tcPr>
            <w:tcW w:w="0" w:type="auto"/>
            <w:noWrap/>
            <w:hideMark/>
          </w:tcPr>
          <w:p w14:paraId="69515960" w14:textId="000F4408" w:rsidR="00A01E68" w:rsidRPr="00A01E68" w:rsidRDefault="00A01E68" w:rsidP="00A01E68">
            <w:pPr>
              <w:jc w:val="right"/>
              <w:rPr>
                <w:color w:val="000000"/>
                <w:sz w:val="20"/>
                <w:szCs w:val="20"/>
              </w:rPr>
            </w:pPr>
            <w:r w:rsidRPr="00A01E68">
              <w:rPr>
                <w:color w:val="000000"/>
                <w:sz w:val="20"/>
                <w:szCs w:val="20"/>
              </w:rPr>
              <w:t>10.5</w:t>
            </w:r>
          </w:p>
        </w:tc>
        <w:tc>
          <w:tcPr>
            <w:tcW w:w="0" w:type="auto"/>
            <w:gridSpan w:val="2"/>
            <w:noWrap/>
            <w:hideMark/>
          </w:tcPr>
          <w:p w14:paraId="70DEB0BB" w14:textId="77777777" w:rsidR="00A01E68" w:rsidRPr="00A01E68" w:rsidRDefault="00A01E68" w:rsidP="00A01E68">
            <w:pPr>
              <w:rPr>
                <w:color w:val="000000"/>
                <w:sz w:val="20"/>
                <w:szCs w:val="20"/>
              </w:rPr>
            </w:pPr>
            <w:r w:rsidRPr="00A01E68">
              <w:rPr>
                <w:color w:val="000000"/>
                <w:sz w:val="20"/>
                <w:szCs w:val="20"/>
              </w:rPr>
              <w:t>[-44.2 ; 119.0]</w:t>
            </w:r>
          </w:p>
        </w:tc>
        <w:tc>
          <w:tcPr>
            <w:tcW w:w="0" w:type="auto"/>
            <w:noWrap/>
            <w:hideMark/>
          </w:tcPr>
          <w:p w14:paraId="2A2EF59D" w14:textId="0E14A0EA" w:rsidR="00A01E68" w:rsidRPr="00A01E68" w:rsidRDefault="00A01E68" w:rsidP="00A01E68">
            <w:pPr>
              <w:jc w:val="right"/>
              <w:rPr>
                <w:color w:val="000000"/>
                <w:sz w:val="20"/>
                <w:szCs w:val="20"/>
              </w:rPr>
            </w:pPr>
            <w:r w:rsidRPr="00A01E68">
              <w:rPr>
                <w:color w:val="000000"/>
                <w:sz w:val="20"/>
                <w:szCs w:val="20"/>
              </w:rPr>
              <w:t>42.3</w:t>
            </w:r>
          </w:p>
        </w:tc>
        <w:tc>
          <w:tcPr>
            <w:tcW w:w="1935" w:type="dxa"/>
            <w:noWrap/>
            <w:hideMark/>
          </w:tcPr>
          <w:p w14:paraId="66914F4A" w14:textId="77777777" w:rsidR="00A01E68" w:rsidRPr="00A01E68" w:rsidRDefault="00A01E68" w:rsidP="00A01E68">
            <w:pPr>
              <w:rPr>
                <w:color w:val="000000"/>
                <w:sz w:val="20"/>
                <w:szCs w:val="20"/>
              </w:rPr>
            </w:pPr>
            <w:r w:rsidRPr="00A01E68">
              <w:rPr>
                <w:color w:val="000000"/>
                <w:sz w:val="20"/>
                <w:szCs w:val="20"/>
              </w:rPr>
              <w:t>[-14.2 ; 136.1]</w:t>
            </w:r>
          </w:p>
        </w:tc>
      </w:tr>
      <w:tr w:rsidR="00A01E68" w:rsidRPr="00A01E68" w14:paraId="6AC3ED00" w14:textId="77777777" w:rsidTr="00A01E68">
        <w:trPr>
          <w:trHeight w:val="320"/>
        </w:trPr>
        <w:tc>
          <w:tcPr>
            <w:tcW w:w="0" w:type="auto"/>
            <w:noWrap/>
            <w:hideMark/>
          </w:tcPr>
          <w:p w14:paraId="452630DD" w14:textId="77777777" w:rsidR="00A01E68" w:rsidRPr="00A01E68" w:rsidRDefault="00A01E68">
            <w:pPr>
              <w:rPr>
                <w:color w:val="000000"/>
                <w:sz w:val="20"/>
                <w:szCs w:val="20"/>
              </w:rPr>
            </w:pPr>
            <w:r w:rsidRPr="00A01E68">
              <w:rPr>
                <w:color w:val="000000"/>
                <w:sz w:val="20"/>
                <w:szCs w:val="20"/>
              </w:rPr>
              <w:t>Body cream</w:t>
            </w:r>
          </w:p>
        </w:tc>
        <w:tc>
          <w:tcPr>
            <w:tcW w:w="0" w:type="auto"/>
            <w:noWrap/>
            <w:hideMark/>
          </w:tcPr>
          <w:p w14:paraId="652D72C3" w14:textId="3B6774C5" w:rsidR="00A01E68" w:rsidRPr="00A01E68" w:rsidRDefault="00A01E68" w:rsidP="00A01E68">
            <w:pPr>
              <w:jc w:val="right"/>
              <w:rPr>
                <w:color w:val="000000"/>
                <w:sz w:val="20"/>
                <w:szCs w:val="20"/>
              </w:rPr>
            </w:pPr>
            <w:r w:rsidRPr="00A01E68">
              <w:rPr>
                <w:color w:val="000000"/>
                <w:sz w:val="20"/>
                <w:szCs w:val="20"/>
              </w:rPr>
              <w:t>114.5</w:t>
            </w:r>
          </w:p>
        </w:tc>
        <w:tc>
          <w:tcPr>
            <w:tcW w:w="0" w:type="auto"/>
            <w:noWrap/>
            <w:hideMark/>
          </w:tcPr>
          <w:p w14:paraId="1B9892EF" w14:textId="77777777" w:rsidR="00A01E68" w:rsidRPr="00A01E68" w:rsidRDefault="00A01E68" w:rsidP="00A01E68">
            <w:pPr>
              <w:rPr>
                <w:color w:val="000000"/>
                <w:sz w:val="20"/>
                <w:szCs w:val="20"/>
              </w:rPr>
            </w:pPr>
            <w:r w:rsidRPr="00A01E68">
              <w:rPr>
                <w:color w:val="000000"/>
                <w:sz w:val="20"/>
                <w:szCs w:val="20"/>
              </w:rPr>
              <w:t>[-2.7 ; 372.5]</w:t>
            </w:r>
          </w:p>
        </w:tc>
        <w:tc>
          <w:tcPr>
            <w:tcW w:w="0" w:type="auto"/>
            <w:noWrap/>
            <w:hideMark/>
          </w:tcPr>
          <w:p w14:paraId="4749AA79" w14:textId="77777777" w:rsidR="00A01E68" w:rsidRPr="00A01E68" w:rsidRDefault="00A01E68" w:rsidP="001E1325">
            <w:pPr>
              <w:jc w:val="center"/>
              <w:rPr>
                <w:color w:val="000000"/>
                <w:sz w:val="20"/>
                <w:szCs w:val="20"/>
              </w:rPr>
            </w:pPr>
          </w:p>
        </w:tc>
        <w:tc>
          <w:tcPr>
            <w:tcW w:w="0" w:type="auto"/>
            <w:noWrap/>
            <w:hideMark/>
          </w:tcPr>
          <w:p w14:paraId="701DC104" w14:textId="54BDFB59" w:rsidR="00A01E68" w:rsidRPr="00A01E68" w:rsidRDefault="00A01E68" w:rsidP="00A01E68">
            <w:pPr>
              <w:jc w:val="right"/>
              <w:rPr>
                <w:color w:val="000000"/>
                <w:sz w:val="20"/>
                <w:szCs w:val="20"/>
              </w:rPr>
            </w:pPr>
            <w:r w:rsidRPr="00A01E68">
              <w:rPr>
                <w:color w:val="000000"/>
                <w:sz w:val="20"/>
                <w:szCs w:val="20"/>
              </w:rPr>
              <w:t>30.0</w:t>
            </w:r>
          </w:p>
        </w:tc>
        <w:tc>
          <w:tcPr>
            <w:tcW w:w="0" w:type="auto"/>
            <w:gridSpan w:val="2"/>
            <w:noWrap/>
            <w:hideMark/>
          </w:tcPr>
          <w:p w14:paraId="4082A738" w14:textId="77777777" w:rsidR="00A01E68" w:rsidRPr="00A01E68" w:rsidRDefault="00A01E68" w:rsidP="00A01E68">
            <w:pPr>
              <w:rPr>
                <w:color w:val="000000"/>
                <w:sz w:val="20"/>
                <w:szCs w:val="20"/>
              </w:rPr>
            </w:pPr>
            <w:r w:rsidRPr="00A01E68">
              <w:rPr>
                <w:color w:val="000000"/>
                <w:sz w:val="20"/>
                <w:szCs w:val="20"/>
              </w:rPr>
              <w:t>[-38.6 ; 175.5]</w:t>
            </w:r>
          </w:p>
        </w:tc>
        <w:tc>
          <w:tcPr>
            <w:tcW w:w="0" w:type="auto"/>
            <w:noWrap/>
            <w:hideMark/>
          </w:tcPr>
          <w:p w14:paraId="6F55F76B" w14:textId="698B917F" w:rsidR="00A01E68" w:rsidRPr="00A01E68" w:rsidRDefault="00A01E68" w:rsidP="00A01E68">
            <w:pPr>
              <w:jc w:val="right"/>
              <w:rPr>
                <w:color w:val="000000"/>
                <w:sz w:val="20"/>
                <w:szCs w:val="20"/>
              </w:rPr>
            </w:pPr>
            <w:r w:rsidRPr="00A01E68">
              <w:rPr>
                <w:color w:val="000000"/>
                <w:sz w:val="20"/>
                <w:szCs w:val="20"/>
              </w:rPr>
              <w:t>-9.9</w:t>
            </w:r>
          </w:p>
        </w:tc>
        <w:tc>
          <w:tcPr>
            <w:tcW w:w="1935" w:type="dxa"/>
            <w:noWrap/>
            <w:hideMark/>
          </w:tcPr>
          <w:p w14:paraId="5001A92C" w14:textId="77777777" w:rsidR="00A01E68" w:rsidRPr="00A01E68" w:rsidRDefault="00A01E68" w:rsidP="00A01E68">
            <w:pPr>
              <w:rPr>
                <w:color w:val="000000"/>
                <w:sz w:val="20"/>
                <w:szCs w:val="20"/>
              </w:rPr>
            </w:pPr>
            <w:r w:rsidRPr="00A01E68">
              <w:rPr>
                <w:color w:val="000000"/>
                <w:sz w:val="20"/>
                <w:szCs w:val="20"/>
              </w:rPr>
              <w:t>[-48.5 ; 57.7]</w:t>
            </w:r>
          </w:p>
        </w:tc>
      </w:tr>
      <w:tr w:rsidR="00A01E68" w:rsidRPr="00A01E68" w14:paraId="5CD5AE94" w14:textId="77777777" w:rsidTr="00A01E68">
        <w:trPr>
          <w:trHeight w:val="320"/>
        </w:trPr>
        <w:tc>
          <w:tcPr>
            <w:tcW w:w="0" w:type="auto"/>
            <w:noWrap/>
            <w:hideMark/>
          </w:tcPr>
          <w:p w14:paraId="7968080A" w14:textId="77777777" w:rsidR="00A01E68" w:rsidRPr="00A01E68" w:rsidRDefault="00A01E68">
            <w:pPr>
              <w:rPr>
                <w:color w:val="000000"/>
                <w:sz w:val="20"/>
                <w:szCs w:val="20"/>
              </w:rPr>
            </w:pPr>
            <w:r w:rsidRPr="00A01E68">
              <w:rPr>
                <w:color w:val="000000"/>
                <w:sz w:val="20"/>
                <w:szCs w:val="20"/>
              </w:rPr>
              <w:t>Conditioner</w:t>
            </w:r>
          </w:p>
        </w:tc>
        <w:tc>
          <w:tcPr>
            <w:tcW w:w="0" w:type="auto"/>
            <w:noWrap/>
            <w:hideMark/>
          </w:tcPr>
          <w:p w14:paraId="27096F2E" w14:textId="4B47420A" w:rsidR="00A01E68" w:rsidRPr="00A01E68" w:rsidRDefault="00A01E68" w:rsidP="00A01E68">
            <w:pPr>
              <w:jc w:val="right"/>
              <w:rPr>
                <w:color w:val="000000"/>
                <w:sz w:val="20"/>
                <w:szCs w:val="20"/>
              </w:rPr>
            </w:pPr>
            <w:r w:rsidRPr="00A01E68">
              <w:rPr>
                <w:color w:val="000000"/>
                <w:sz w:val="20"/>
                <w:szCs w:val="20"/>
              </w:rPr>
              <w:t>42.2</w:t>
            </w:r>
          </w:p>
        </w:tc>
        <w:tc>
          <w:tcPr>
            <w:tcW w:w="0" w:type="auto"/>
            <w:noWrap/>
            <w:hideMark/>
          </w:tcPr>
          <w:p w14:paraId="2FFB01D1" w14:textId="77777777" w:rsidR="00A01E68" w:rsidRPr="00A01E68" w:rsidRDefault="00A01E68" w:rsidP="00A01E68">
            <w:pPr>
              <w:rPr>
                <w:color w:val="000000"/>
                <w:sz w:val="20"/>
                <w:szCs w:val="20"/>
              </w:rPr>
            </w:pPr>
            <w:r w:rsidRPr="00A01E68">
              <w:rPr>
                <w:color w:val="000000"/>
                <w:sz w:val="20"/>
                <w:szCs w:val="20"/>
              </w:rPr>
              <w:t>[-32.8 ; 200.8]</w:t>
            </w:r>
          </w:p>
        </w:tc>
        <w:tc>
          <w:tcPr>
            <w:tcW w:w="0" w:type="auto"/>
            <w:noWrap/>
            <w:hideMark/>
          </w:tcPr>
          <w:p w14:paraId="4B817B0D" w14:textId="77777777" w:rsidR="00A01E68" w:rsidRPr="00A01E68" w:rsidRDefault="00A01E68" w:rsidP="001E1325">
            <w:pPr>
              <w:jc w:val="center"/>
              <w:rPr>
                <w:color w:val="000000"/>
                <w:sz w:val="20"/>
                <w:szCs w:val="20"/>
              </w:rPr>
            </w:pPr>
          </w:p>
        </w:tc>
        <w:tc>
          <w:tcPr>
            <w:tcW w:w="0" w:type="auto"/>
            <w:noWrap/>
            <w:hideMark/>
          </w:tcPr>
          <w:p w14:paraId="415A908B" w14:textId="07434318" w:rsidR="00A01E68" w:rsidRPr="00A01E68" w:rsidRDefault="00A01E68" w:rsidP="00A01E68">
            <w:pPr>
              <w:jc w:val="right"/>
              <w:rPr>
                <w:color w:val="000000"/>
                <w:sz w:val="20"/>
                <w:szCs w:val="20"/>
              </w:rPr>
            </w:pPr>
            <w:r w:rsidRPr="00A01E68">
              <w:rPr>
                <w:color w:val="000000"/>
                <w:sz w:val="20"/>
                <w:szCs w:val="20"/>
              </w:rPr>
              <w:t>8.1</w:t>
            </w:r>
          </w:p>
        </w:tc>
        <w:tc>
          <w:tcPr>
            <w:tcW w:w="0" w:type="auto"/>
            <w:gridSpan w:val="2"/>
            <w:noWrap/>
            <w:hideMark/>
          </w:tcPr>
          <w:p w14:paraId="4A67F0C6" w14:textId="77777777" w:rsidR="00A01E68" w:rsidRPr="00A01E68" w:rsidRDefault="00A01E68" w:rsidP="00A01E68">
            <w:pPr>
              <w:rPr>
                <w:color w:val="000000"/>
                <w:sz w:val="20"/>
                <w:szCs w:val="20"/>
              </w:rPr>
            </w:pPr>
            <w:r w:rsidRPr="00A01E68">
              <w:rPr>
                <w:color w:val="000000"/>
                <w:sz w:val="20"/>
                <w:szCs w:val="20"/>
              </w:rPr>
              <w:t>[-51.2 ; 139.4]</w:t>
            </w:r>
          </w:p>
        </w:tc>
        <w:tc>
          <w:tcPr>
            <w:tcW w:w="0" w:type="auto"/>
            <w:noWrap/>
            <w:hideMark/>
          </w:tcPr>
          <w:p w14:paraId="108CB253" w14:textId="371269DE" w:rsidR="00A01E68" w:rsidRPr="00A01E68" w:rsidRDefault="00A01E68" w:rsidP="00A01E68">
            <w:pPr>
              <w:jc w:val="right"/>
              <w:rPr>
                <w:color w:val="000000"/>
                <w:sz w:val="20"/>
                <w:szCs w:val="20"/>
              </w:rPr>
            </w:pPr>
            <w:r w:rsidRPr="00A01E68">
              <w:rPr>
                <w:color w:val="000000"/>
                <w:sz w:val="20"/>
                <w:szCs w:val="20"/>
              </w:rPr>
              <w:t>44.7</w:t>
            </w:r>
          </w:p>
        </w:tc>
        <w:tc>
          <w:tcPr>
            <w:tcW w:w="1935" w:type="dxa"/>
            <w:noWrap/>
            <w:hideMark/>
          </w:tcPr>
          <w:p w14:paraId="00A1DE31" w14:textId="77777777" w:rsidR="00A01E68" w:rsidRPr="00A01E68" w:rsidRDefault="00A01E68" w:rsidP="00A01E68">
            <w:pPr>
              <w:rPr>
                <w:color w:val="000000"/>
                <w:sz w:val="20"/>
                <w:szCs w:val="20"/>
              </w:rPr>
            </w:pPr>
            <w:r w:rsidRPr="00A01E68">
              <w:rPr>
                <w:color w:val="000000"/>
                <w:sz w:val="20"/>
                <w:szCs w:val="20"/>
              </w:rPr>
              <w:t>[-25.3 ; 180.1]</w:t>
            </w:r>
          </w:p>
        </w:tc>
      </w:tr>
      <w:tr w:rsidR="00A01E68" w:rsidRPr="00A01E68" w14:paraId="570438E1" w14:textId="77777777" w:rsidTr="00A01E68">
        <w:trPr>
          <w:trHeight w:val="320"/>
        </w:trPr>
        <w:tc>
          <w:tcPr>
            <w:tcW w:w="0" w:type="auto"/>
            <w:noWrap/>
            <w:hideMark/>
          </w:tcPr>
          <w:p w14:paraId="0C974720" w14:textId="77777777" w:rsidR="00A01E68" w:rsidRPr="00A01E68" w:rsidRDefault="00A01E68">
            <w:pPr>
              <w:rPr>
                <w:color w:val="000000"/>
                <w:sz w:val="20"/>
                <w:szCs w:val="20"/>
              </w:rPr>
            </w:pPr>
            <w:r w:rsidRPr="00A01E68">
              <w:rPr>
                <w:color w:val="000000"/>
                <w:sz w:val="20"/>
                <w:szCs w:val="20"/>
              </w:rPr>
              <w:t xml:space="preserve">Lip/Chapstick </w:t>
            </w:r>
          </w:p>
        </w:tc>
        <w:tc>
          <w:tcPr>
            <w:tcW w:w="0" w:type="auto"/>
            <w:noWrap/>
            <w:hideMark/>
          </w:tcPr>
          <w:p w14:paraId="22905006" w14:textId="7EE0A8FE" w:rsidR="00A01E68" w:rsidRPr="00A01E68" w:rsidRDefault="00A01E68" w:rsidP="00A01E68">
            <w:pPr>
              <w:jc w:val="right"/>
              <w:rPr>
                <w:color w:val="000000"/>
                <w:sz w:val="20"/>
                <w:szCs w:val="20"/>
              </w:rPr>
            </w:pPr>
            <w:r w:rsidRPr="00A01E68">
              <w:rPr>
                <w:color w:val="000000"/>
                <w:sz w:val="20"/>
                <w:szCs w:val="20"/>
              </w:rPr>
              <w:t>41.1</w:t>
            </w:r>
          </w:p>
        </w:tc>
        <w:tc>
          <w:tcPr>
            <w:tcW w:w="0" w:type="auto"/>
            <w:noWrap/>
            <w:hideMark/>
          </w:tcPr>
          <w:p w14:paraId="155AAEE7" w14:textId="77777777" w:rsidR="00A01E68" w:rsidRPr="00A01E68" w:rsidRDefault="00A01E68" w:rsidP="00A01E68">
            <w:pPr>
              <w:rPr>
                <w:color w:val="000000"/>
                <w:sz w:val="20"/>
                <w:szCs w:val="20"/>
              </w:rPr>
            </w:pPr>
            <w:r w:rsidRPr="00A01E68">
              <w:rPr>
                <w:color w:val="000000"/>
                <w:sz w:val="20"/>
                <w:szCs w:val="20"/>
              </w:rPr>
              <w:t>[-27.2 ; 173.3]</w:t>
            </w:r>
          </w:p>
        </w:tc>
        <w:tc>
          <w:tcPr>
            <w:tcW w:w="0" w:type="auto"/>
            <w:noWrap/>
            <w:hideMark/>
          </w:tcPr>
          <w:p w14:paraId="52F49AA6" w14:textId="77777777" w:rsidR="00A01E68" w:rsidRPr="00A01E68" w:rsidRDefault="00A01E68" w:rsidP="001E1325">
            <w:pPr>
              <w:jc w:val="center"/>
              <w:rPr>
                <w:color w:val="000000"/>
                <w:sz w:val="20"/>
                <w:szCs w:val="20"/>
              </w:rPr>
            </w:pPr>
          </w:p>
        </w:tc>
        <w:tc>
          <w:tcPr>
            <w:tcW w:w="0" w:type="auto"/>
            <w:noWrap/>
            <w:hideMark/>
          </w:tcPr>
          <w:p w14:paraId="0CDDBE21" w14:textId="63DF4D69" w:rsidR="00A01E68" w:rsidRPr="00A01E68" w:rsidRDefault="00A01E68" w:rsidP="00A01E68">
            <w:pPr>
              <w:jc w:val="right"/>
              <w:rPr>
                <w:color w:val="000000"/>
                <w:sz w:val="20"/>
                <w:szCs w:val="20"/>
              </w:rPr>
            </w:pPr>
            <w:r w:rsidRPr="00A01E68">
              <w:rPr>
                <w:color w:val="000000"/>
                <w:sz w:val="20"/>
                <w:szCs w:val="20"/>
              </w:rPr>
              <w:t>114.5</w:t>
            </w:r>
          </w:p>
        </w:tc>
        <w:tc>
          <w:tcPr>
            <w:tcW w:w="0" w:type="auto"/>
            <w:noWrap/>
            <w:hideMark/>
          </w:tcPr>
          <w:p w14:paraId="31D3BA14" w14:textId="77777777" w:rsidR="00A01E68" w:rsidRPr="00A01E68" w:rsidRDefault="00A01E68" w:rsidP="00A01E68">
            <w:pPr>
              <w:rPr>
                <w:color w:val="000000"/>
                <w:sz w:val="20"/>
                <w:szCs w:val="20"/>
              </w:rPr>
            </w:pPr>
            <w:r w:rsidRPr="00A01E68">
              <w:rPr>
                <w:color w:val="000000"/>
                <w:sz w:val="20"/>
                <w:szCs w:val="20"/>
              </w:rPr>
              <w:t>[6.2 ; 333.6]</w:t>
            </w:r>
          </w:p>
        </w:tc>
        <w:tc>
          <w:tcPr>
            <w:tcW w:w="0" w:type="auto"/>
            <w:noWrap/>
            <w:hideMark/>
          </w:tcPr>
          <w:p w14:paraId="22964CB0" w14:textId="77777777" w:rsidR="00A01E68" w:rsidRPr="00A01E68" w:rsidRDefault="00A01E68" w:rsidP="00A01E68">
            <w:pPr>
              <w:rPr>
                <w:color w:val="000000"/>
                <w:sz w:val="20"/>
                <w:szCs w:val="20"/>
              </w:rPr>
            </w:pPr>
          </w:p>
        </w:tc>
        <w:tc>
          <w:tcPr>
            <w:tcW w:w="0" w:type="auto"/>
            <w:noWrap/>
            <w:hideMark/>
          </w:tcPr>
          <w:p w14:paraId="7B08B0FC" w14:textId="6D9CB72C" w:rsidR="00A01E68" w:rsidRPr="00A01E68" w:rsidRDefault="00A01E68" w:rsidP="00A01E68">
            <w:pPr>
              <w:jc w:val="right"/>
              <w:rPr>
                <w:color w:val="000000"/>
                <w:sz w:val="20"/>
                <w:szCs w:val="20"/>
              </w:rPr>
            </w:pPr>
            <w:r w:rsidRPr="00A01E68">
              <w:rPr>
                <w:color w:val="000000"/>
                <w:sz w:val="20"/>
                <w:szCs w:val="20"/>
              </w:rPr>
              <w:t>-52.1</w:t>
            </w:r>
          </w:p>
        </w:tc>
        <w:tc>
          <w:tcPr>
            <w:tcW w:w="1935" w:type="dxa"/>
            <w:noWrap/>
            <w:hideMark/>
          </w:tcPr>
          <w:p w14:paraId="177AA477" w14:textId="77777777" w:rsidR="00A01E68" w:rsidRPr="00A01E68" w:rsidRDefault="00A01E68" w:rsidP="00A01E68">
            <w:pPr>
              <w:rPr>
                <w:color w:val="000000"/>
                <w:sz w:val="20"/>
                <w:szCs w:val="20"/>
              </w:rPr>
            </w:pPr>
            <w:r w:rsidRPr="00A01E68">
              <w:rPr>
                <w:color w:val="000000"/>
                <w:sz w:val="20"/>
                <w:szCs w:val="20"/>
              </w:rPr>
              <w:t>[-73.5 ; -13.5]</w:t>
            </w:r>
          </w:p>
        </w:tc>
      </w:tr>
      <w:tr w:rsidR="00A01E68" w:rsidRPr="00A01E68" w14:paraId="5E2583F4" w14:textId="77777777" w:rsidTr="00A01E68">
        <w:trPr>
          <w:trHeight w:val="320"/>
        </w:trPr>
        <w:tc>
          <w:tcPr>
            <w:tcW w:w="0" w:type="auto"/>
            <w:noWrap/>
            <w:hideMark/>
          </w:tcPr>
          <w:p w14:paraId="5806ECCC" w14:textId="77777777" w:rsidR="00A01E68" w:rsidRPr="00A01E68" w:rsidRDefault="00A01E68">
            <w:pPr>
              <w:rPr>
                <w:color w:val="000000"/>
                <w:sz w:val="20"/>
                <w:szCs w:val="20"/>
              </w:rPr>
            </w:pPr>
            <w:r w:rsidRPr="00A01E68">
              <w:rPr>
                <w:color w:val="000000"/>
                <w:sz w:val="20"/>
                <w:szCs w:val="20"/>
              </w:rPr>
              <w:t>Perfume</w:t>
            </w:r>
          </w:p>
        </w:tc>
        <w:tc>
          <w:tcPr>
            <w:tcW w:w="0" w:type="auto"/>
            <w:noWrap/>
            <w:hideMark/>
          </w:tcPr>
          <w:p w14:paraId="1CB73EE1" w14:textId="221A75F4" w:rsidR="00A01E68" w:rsidRPr="00A01E68" w:rsidRDefault="00A01E68" w:rsidP="00A01E68">
            <w:pPr>
              <w:jc w:val="right"/>
              <w:rPr>
                <w:color w:val="000000"/>
                <w:sz w:val="20"/>
                <w:szCs w:val="20"/>
              </w:rPr>
            </w:pPr>
            <w:r w:rsidRPr="00A01E68">
              <w:rPr>
                <w:color w:val="000000"/>
                <w:sz w:val="20"/>
                <w:szCs w:val="20"/>
              </w:rPr>
              <w:t>72.5</w:t>
            </w:r>
          </w:p>
        </w:tc>
        <w:tc>
          <w:tcPr>
            <w:tcW w:w="0" w:type="auto"/>
            <w:noWrap/>
            <w:hideMark/>
          </w:tcPr>
          <w:p w14:paraId="3CF3FF60" w14:textId="77777777" w:rsidR="00A01E68" w:rsidRPr="00A01E68" w:rsidRDefault="00A01E68" w:rsidP="00A01E68">
            <w:pPr>
              <w:rPr>
                <w:color w:val="000000"/>
                <w:sz w:val="20"/>
                <w:szCs w:val="20"/>
              </w:rPr>
            </w:pPr>
            <w:r w:rsidRPr="00A01E68">
              <w:rPr>
                <w:color w:val="000000"/>
                <w:sz w:val="20"/>
                <w:szCs w:val="20"/>
              </w:rPr>
              <w:t>[-19.5 ; 269.8]</w:t>
            </w:r>
          </w:p>
        </w:tc>
        <w:tc>
          <w:tcPr>
            <w:tcW w:w="0" w:type="auto"/>
            <w:noWrap/>
            <w:hideMark/>
          </w:tcPr>
          <w:p w14:paraId="7798E435" w14:textId="77777777" w:rsidR="00A01E68" w:rsidRPr="00A01E68" w:rsidRDefault="00A01E68" w:rsidP="001E1325">
            <w:pPr>
              <w:jc w:val="center"/>
              <w:rPr>
                <w:color w:val="000000"/>
                <w:sz w:val="20"/>
                <w:szCs w:val="20"/>
              </w:rPr>
            </w:pPr>
          </w:p>
        </w:tc>
        <w:tc>
          <w:tcPr>
            <w:tcW w:w="0" w:type="auto"/>
            <w:noWrap/>
            <w:hideMark/>
          </w:tcPr>
          <w:p w14:paraId="3F77B965" w14:textId="6888E6CC" w:rsidR="00A01E68" w:rsidRPr="00A01E68" w:rsidRDefault="00A01E68" w:rsidP="00A01E68">
            <w:pPr>
              <w:jc w:val="right"/>
              <w:rPr>
                <w:color w:val="000000"/>
                <w:sz w:val="20"/>
                <w:szCs w:val="20"/>
              </w:rPr>
            </w:pPr>
            <w:r w:rsidRPr="00A01E68">
              <w:rPr>
                <w:color w:val="000000"/>
                <w:sz w:val="20"/>
                <w:szCs w:val="20"/>
              </w:rPr>
              <w:t>-3.1</w:t>
            </w:r>
          </w:p>
        </w:tc>
        <w:tc>
          <w:tcPr>
            <w:tcW w:w="0" w:type="auto"/>
            <w:gridSpan w:val="2"/>
            <w:noWrap/>
            <w:hideMark/>
          </w:tcPr>
          <w:p w14:paraId="6F102025" w14:textId="77777777" w:rsidR="00A01E68" w:rsidRPr="00A01E68" w:rsidRDefault="00A01E68" w:rsidP="00A01E68">
            <w:pPr>
              <w:rPr>
                <w:color w:val="000000"/>
                <w:sz w:val="20"/>
                <w:szCs w:val="20"/>
              </w:rPr>
            </w:pPr>
            <w:r w:rsidRPr="00A01E68">
              <w:rPr>
                <w:color w:val="000000"/>
                <w:sz w:val="20"/>
                <w:szCs w:val="20"/>
              </w:rPr>
              <w:t>[-59.2 ; 130.2]</w:t>
            </w:r>
          </w:p>
        </w:tc>
        <w:tc>
          <w:tcPr>
            <w:tcW w:w="0" w:type="auto"/>
            <w:noWrap/>
            <w:hideMark/>
          </w:tcPr>
          <w:p w14:paraId="58AE1E15" w14:textId="2F793F08" w:rsidR="00A01E68" w:rsidRPr="00A01E68" w:rsidRDefault="00A01E68" w:rsidP="00A01E68">
            <w:pPr>
              <w:jc w:val="right"/>
              <w:rPr>
                <w:color w:val="000000"/>
                <w:sz w:val="20"/>
                <w:szCs w:val="20"/>
              </w:rPr>
            </w:pPr>
            <w:r w:rsidRPr="00A01E68">
              <w:rPr>
                <w:color w:val="000000"/>
                <w:sz w:val="20"/>
                <w:szCs w:val="20"/>
              </w:rPr>
              <w:t>8.0</w:t>
            </w:r>
          </w:p>
        </w:tc>
        <w:tc>
          <w:tcPr>
            <w:tcW w:w="1935" w:type="dxa"/>
            <w:noWrap/>
            <w:hideMark/>
          </w:tcPr>
          <w:p w14:paraId="2AC4E22C" w14:textId="77777777" w:rsidR="00A01E68" w:rsidRPr="00A01E68" w:rsidRDefault="00A01E68" w:rsidP="00A01E68">
            <w:pPr>
              <w:rPr>
                <w:color w:val="000000"/>
                <w:sz w:val="20"/>
                <w:szCs w:val="20"/>
              </w:rPr>
            </w:pPr>
            <w:r w:rsidRPr="00A01E68">
              <w:rPr>
                <w:color w:val="000000"/>
                <w:sz w:val="20"/>
                <w:szCs w:val="20"/>
              </w:rPr>
              <w:t>[-47.6 ; 122.5]</w:t>
            </w:r>
          </w:p>
        </w:tc>
      </w:tr>
      <w:tr w:rsidR="00A01E68" w:rsidRPr="00A01E68" w14:paraId="1B157D16" w14:textId="77777777" w:rsidTr="00A01E68">
        <w:trPr>
          <w:trHeight w:val="320"/>
        </w:trPr>
        <w:tc>
          <w:tcPr>
            <w:tcW w:w="0" w:type="auto"/>
            <w:noWrap/>
            <w:hideMark/>
          </w:tcPr>
          <w:p w14:paraId="60441CE7" w14:textId="77777777" w:rsidR="00A01E68" w:rsidRPr="00A01E68" w:rsidRDefault="00A01E68">
            <w:pPr>
              <w:rPr>
                <w:color w:val="000000"/>
                <w:sz w:val="20"/>
                <w:szCs w:val="20"/>
              </w:rPr>
            </w:pPr>
            <w:r w:rsidRPr="00A01E68">
              <w:rPr>
                <w:color w:val="000000"/>
                <w:sz w:val="20"/>
                <w:szCs w:val="20"/>
              </w:rPr>
              <w:t xml:space="preserve">Contour </w:t>
            </w:r>
          </w:p>
        </w:tc>
        <w:tc>
          <w:tcPr>
            <w:tcW w:w="0" w:type="auto"/>
            <w:noWrap/>
            <w:hideMark/>
          </w:tcPr>
          <w:p w14:paraId="3015AE06" w14:textId="4D03E39D" w:rsidR="00A01E68" w:rsidRPr="00A01E68" w:rsidRDefault="00A01E68" w:rsidP="00A01E68">
            <w:pPr>
              <w:jc w:val="right"/>
              <w:rPr>
                <w:color w:val="000000"/>
                <w:sz w:val="20"/>
                <w:szCs w:val="20"/>
              </w:rPr>
            </w:pPr>
            <w:r w:rsidRPr="00A01E68">
              <w:rPr>
                <w:color w:val="000000"/>
                <w:sz w:val="20"/>
                <w:szCs w:val="20"/>
              </w:rPr>
              <w:t>86.6</w:t>
            </w:r>
          </w:p>
        </w:tc>
        <w:tc>
          <w:tcPr>
            <w:tcW w:w="0" w:type="auto"/>
            <w:noWrap/>
            <w:hideMark/>
          </w:tcPr>
          <w:p w14:paraId="4AC1E96E" w14:textId="77777777" w:rsidR="00A01E68" w:rsidRPr="00A01E68" w:rsidRDefault="00A01E68" w:rsidP="00A01E68">
            <w:pPr>
              <w:rPr>
                <w:color w:val="000000"/>
                <w:sz w:val="20"/>
                <w:szCs w:val="20"/>
              </w:rPr>
            </w:pPr>
            <w:r w:rsidRPr="00A01E68">
              <w:rPr>
                <w:color w:val="000000"/>
                <w:sz w:val="20"/>
                <w:szCs w:val="20"/>
              </w:rPr>
              <w:t>[-13.1 ; 300.8]</w:t>
            </w:r>
          </w:p>
        </w:tc>
        <w:tc>
          <w:tcPr>
            <w:tcW w:w="0" w:type="auto"/>
            <w:noWrap/>
            <w:hideMark/>
          </w:tcPr>
          <w:p w14:paraId="0C250538" w14:textId="77777777" w:rsidR="00A01E68" w:rsidRPr="00A01E68" w:rsidRDefault="00A01E68" w:rsidP="001E1325">
            <w:pPr>
              <w:jc w:val="center"/>
              <w:rPr>
                <w:color w:val="000000"/>
                <w:sz w:val="20"/>
                <w:szCs w:val="20"/>
              </w:rPr>
            </w:pPr>
          </w:p>
        </w:tc>
        <w:tc>
          <w:tcPr>
            <w:tcW w:w="0" w:type="auto"/>
            <w:noWrap/>
            <w:hideMark/>
          </w:tcPr>
          <w:p w14:paraId="0345EA2C" w14:textId="126EB0DC" w:rsidR="00A01E68" w:rsidRPr="00A01E68" w:rsidRDefault="00A01E68" w:rsidP="00A01E68">
            <w:pPr>
              <w:jc w:val="right"/>
              <w:rPr>
                <w:color w:val="000000"/>
                <w:sz w:val="20"/>
                <w:szCs w:val="20"/>
              </w:rPr>
            </w:pPr>
            <w:r w:rsidRPr="00A01E68">
              <w:rPr>
                <w:color w:val="000000"/>
                <w:sz w:val="20"/>
                <w:szCs w:val="20"/>
              </w:rPr>
              <w:t>-0.8</w:t>
            </w:r>
          </w:p>
        </w:tc>
        <w:tc>
          <w:tcPr>
            <w:tcW w:w="0" w:type="auto"/>
            <w:gridSpan w:val="2"/>
            <w:noWrap/>
            <w:hideMark/>
          </w:tcPr>
          <w:p w14:paraId="2C354FA2" w14:textId="77777777" w:rsidR="00A01E68" w:rsidRPr="00A01E68" w:rsidRDefault="00A01E68" w:rsidP="00A01E68">
            <w:pPr>
              <w:rPr>
                <w:color w:val="000000"/>
                <w:sz w:val="20"/>
                <w:szCs w:val="20"/>
              </w:rPr>
            </w:pPr>
            <w:r w:rsidRPr="00A01E68">
              <w:rPr>
                <w:color w:val="000000"/>
                <w:sz w:val="20"/>
                <w:szCs w:val="20"/>
              </w:rPr>
              <w:t>[-59.6 ; 143.9]</w:t>
            </w:r>
          </w:p>
        </w:tc>
        <w:tc>
          <w:tcPr>
            <w:tcW w:w="0" w:type="auto"/>
            <w:noWrap/>
            <w:hideMark/>
          </w:tcPr>
          <w:p w14:paraId="143CD5CB" w14:textId="431B67A8" w:rsidR="00A01E68" w:rsidRPr="00A01E68" w:rsidRDefault="00A01E68" w:rsidP="00A01E68">
            <w:pPr>
              <w:jc w:val="right"/>
              <w:rPr>
                <w:color w:val="000000"/>
                <w:sz w:val="20"/>
                <w:szCs w:val="20"/>
              </w:rPr>
            </w:pPr>
            <w:r w:rsidRPr="00A01E68">
              <w:rPr>
                <w:color w:val="000000"/>
                <w:sz w:val="20"/>
                <w:szCs w:val="20"/>
              </w:rPr>
              <w:t>-37.9</w:t>
            </w:r>
          </w:p>
        </w:tc>
        <w:tc>
          <w:tcPr>
            <w:tcW w:w="1935" w:type="dxa"/>
            <w:noWrap/>
            <w:hideMark/>
          </w:tcPr>
          <w:p w14:paraId="7CE2925A" w14:textId="77777777" w:rsidR="00A01E68" w:rsidRPr="00A01E68" w:rsidRDefault="00A01E68" w:rsidP="00A01E68">
            <w:pPr>
              <w:rPr>
                <w:color w:val="000000"/>
                <w:sz w:val="20"/>
                <w:szCs w:val="20"/>
              </w:rPr>
            </w:pPr>
            <w:r w:rsidRPr="00A01E68">
              <w:rPr>
                <w:color w:val="000000"/>
                <w:sz w:val="20"/>
                <w:szCs w:val="20"/>
              </w:rPr>
              <w:t>[-68.1 ; 20.9]</w:t>
            </w:r>
          </w:p>
        </w:tc>
      </w:tr>
      <w:tr w:rsidR="00A01E68" w:rsidRPr="00A01E68" w14:paraId="5ACD655E" w14:textId="77777777" w:rsidTr="00A01E68">
        <w:trPr>
          <w:trHeight w:val="320"/>
        </w:trPr>
        <w:tc>
          <w:tcPr>
            <w:tcW w:w="0" w:type="auto"/>
            <w:noWrap/>
            <w:hideMark/>
          </w:tcPr>
          <w:p w14:paraId="226C682C" w14:textId="77777777" w:rsidR="00A01E68" w:rsidRPr="00A01E68" w:rsidRDefault="00A01E68">
            <w:pPr>
              <w:rPr>
                <w:color w:val="000000"/>
                <w:sz w:val="20"/>
                <w:szCs w:val="20"/>
              </w:rPr>
            </w:pPr>
            <w:r w:rsidRPr="00A01E68">
              <w:rPr>
                <w:color w:val="000000"/>
                <w:sz w:val="20"/>
                <w:szCs w:val="20"/>
              </w:rPr>
              <w:lastRenderedPageBreak/>
              <w:t xml:space="preserve">Facial cleanser </w:t>
            </w:r>
          </w:p>
        </w:tc>
        <w:tc>
          <w:tcPr>
            <w:tcW w:w="0" w:type="auto"/>
            <w:noWrap/>
            <w:hideMark/>
          </w:tcPr>
          <w:p w14:paraId="33E515C9" w14:textId="62FDF7D6" w:rsidR="00A01E68" w:rsidRPr="00A01E68" w:rsidRDefault="00A01E68" w:rsidP="00A01E68">
            <w:pPr>
              <w:jc w:val="right"/>
              <w:rPr>
                <w:color w:val="000000"/>
                <w:sz w:val="20"/>
                <w:szCs w:val="20"/>
              </w:rPr>
            </w:pPr>
            <w:r w:rsidRPr="00A01E68">
              <w:rPr>
                <w:color w:val="000000"/>
                <w:sz w:val="20"/>
                <w:szCs w:val="20"/>
              </w:rPr>
              <w:t>201.4</w:t>
            </w:r>
          </w:p>
        </w:tc>
        <w:tc>
          <w:tcPr>
            <w:tcW w:w="0" w:type="auto"/>
            <w:noWrap/>
            <w:hideMark/>
          </w:tcPr>
          <w:p w14:paraId="76818387" w14:textId="77777777" w:rsidR="00A01E68" w:rsidRPr="00A01E68" w:rsidRDefault="00A01E68" w:rsidP="00A01E68">
            <w:pPr>
              <w:rPr>
                <w:color w:val="000000"/>
                <w:sz w:val="20"/>
                <w:szCs w:val="20"/>
              </w:rPr>
            </w:pPr>
            <w:r w:rsidRPr="00A01E68">
              <w:rPr>
                <w:color w:val="000000"/>
                <w:sz w:val="20"/>
                <w:szCs w:val="20"/>
              </w:rPr>
              <w:t>[21.8 ; 646.1]</w:t>
            </w:r>
          </w:p>
        </w:tc>
        <w:tc>
          <w:tcPr>
            <w:tcW w:w="0" w:type="auto"/>
            <w:noWrap/>
            <w:hideMark/>
          </w:tcPr>
          <w:p w14:paraId="619FC522" w14:textId="77777777" w:rsidR="00A01E68" w:rsidRPr="00A01E68" w:rsidRDefault="00A01E68" w:rsidP="001E1325">
            <w:pPr>
              <w:jc w:val="center"/>
              <w:rPr>
                <w:color w:val="000000"/>
                <w:sz w:val="20"/>
                <w:szCs w:val="20"/>
              </w:rPr>
            </w:pPr>
          </w:p>
        </w:tc>
        <w:tc>
          <w:tcPr>
            <w:tcW w:w="0" w:type="auto"/>
            <w:noWrap/>
            <w:hideMark/>
          </w:tcPr>
          <w:p w14:paraId="495A8331" w14:textId="2809E8F0" w:rsidR="00A01E68" w:rsidRPr="00A01E68" w:rsidRDefault="00A01E68" w:rsidP="00A01E68">
            <w:pPr>
              <w:jc w:val="right"/>
              <w:rPr>
                <w:color w:val="000000"/>
                <w:sz w:val="20"/>
                <w:szCs w:val="20"/>
              </w:rPr>
            </w:pPr>
            <w:r w:rsidRPr="00A01E68">
              <w:rPr>
                <w:color w:val="000000"/>
                <w:sz w:val="20"/>
                <w:szCs w:val="20"/>
              </w:rPr>
              <w:t>-49.1</w:t>
            </w:r>
          </w:p>
        </w:tc>
        <w:tc>
          <w:tcPr>
            <w:tcW w:w="0" w:type="auto"/>
            <w:noWrap/>
            <w:hideMark/>
          </w:tcPr>
          <w:p w14:paraId="3067C079" w14:textId="77777777" w:rsidR="00A01E68" w:rsidRPr="00A01E68" w:rsidRDefault="00A01E68" w:rsidP="00A01E68">
            <w:pPr>
              <w:rPr>
                <w:color w:val="000000"/>
                <w:sz w:val="20"/>
                <w:szCs w:val="20"/>
              </w:rPr>
            </w:pPr>
            <w:r w:rsidRPr="00A01E68">
              <w:rPr>
                <w:color w:val="000000"/>
                <w:sz w:val="20"/>
                <w:szCs w:val="20"/>
              </w:rPr>
              <w:t>[-78.2 ; 19.0]</w:t>
            </w:r>
          </w:p>
        </w:tc>
        <w:tc>
          <w:tcPr>
            <w:tcW w:w="0" w:type="auto"/>
            <w:noWrap/>
            <w:hideMark/>
          </w:tcPr>
          <w:p w14:paraId="174FBB59" w14:textId="77777777" w:rsidR="00A01E68" w:rsidRPr="00A01E68" w:rsidRDefault="00A01E68" w:rsidP="00A01E68">
            <w:pPr>
              <w:rPr>
                <w:color w:val="000000"/>
                <w:sz w:val="20"/>
                <w:szCs w:val="20"/>
              </w:rPr>
            </w:pPr>
          </w:p>
        </w:tc>
        <w:tc>
          <w:tcPr>
            <w:tcW w:w="0" w:type="auto"/>
            <w:noWrap/>
            <w:hideMark/>
          </w:tcPr>
          <w:p w14:paraId="68D3138E" w14:textId="12AB358C" w:rsidR="00A01E68" w:rsidRPr="00A01E68" w:rsidRDefault="00A01E68" w:rsidP="00A01E68">
            <w:pPr>
              <w:jc w:val="right"/>
              <w:rPr>
                <w:color w:val="000000"/>
                <w:sz w:val="20"/>
                <w:szCs w:val="20"/>
              </w:rPr>
            </w:pPr>
            <w:r w:rsidRPr="00A01E68">
              <w:rPr>
                <w:color w:val="000000"/>
                <w:sz w:val="20"/>
                <w:szCs w:val="20"/>
              </w:rPr>
              <w:t>-32.0</w:t>
            </w:r>
          </w:p>
        </w:tc>
        <w:tc>
          <w:tcPr>
            <w:tcW w:w="1935" w:type="dxa"/>
            <w:noWrap/>
            <w:hideMark/>
          </w:tcPr>
          <w:p w14:paraId="04A220B5" w14:textId="77777777" w:rsidR="00A01E68" w:rsidRPr="00A01E68" w:rsidRDefault="00A01E68" w:rsidP="00A01E68">
            <w:pPr>
              <w:rPr>
                <w:color w:val="000000"/>
                <w:sz w:val="20"/>
                <w:szCs w:val="20"/>
              </w:rPr>
            </w:pPr>
            <w:r w:rsidRPr="00A01E68">
              <w:rPr>
                <w:color w:val="000000"/>
                <w:sz w:val="20"/>
                <w:szCs w:val="20"/>
              </w:rPr>
              <w:t>[-68.3 ; 45.8]</w:t>
            </w:r>
          </w:p>
        </w:tc>
      </w:tr>
      <w:tr w:rsidR="00A01E68" w:rsidRPr="00A01E68" w14:paraId="270E8B46" w14:textId="77777777" w:rsidTr="00A01E68">
        <w:trPr>
          <w:trHeight w:val="320"/>
        </w:trPr>
        <w:tc>
          <w:tcPr>
            <w:tcW w:w="0" w:type="auto"/>
            <w:noWrap/>
            <w:hideMark/>
          </w:tcPr>
          <w:p w14:paraId="14B6A809" w14:textId="77777777" w:rsidR="00A01E68" w:rsidRPr="00A01E68" w:rsidRDefault="00A01E68">
            <w:pPr>
              <w:rPr>
                <w:color w:val="000000"/>
                <w:sz w:val="20"/>
                <w:szCs w:val="20"/>
              </w:rPr>
            </w:pPr>
            <w:r w:rsidRPr="00A01E68">
              <w:rPr>
                <w:color w:val="000000"/>
                <w:sz w:val="20"/>
                <w:szCs w:val="20"/>
              </w:rPr>
              <w:t xml:space="preserve">Anti-stretchmarks' cream </w:t>
            </w:r>
          </w:p>
        </w:tc>
        <w:tc>
          <w:tcPr>
            <w:tcW w:w="0" w:type="auto"/>
            <w:noWrap/>
            <w:hideMark/>
          </w:tcPr>
          <w:p w14:paraId="3E590F6D" w14:textId="0F448D17" w:rsidR="00A01E68" w:rsidRPr="00A01E68" w:rsidRDefault="00A01E68" w:rsidP="00A01E68">
            <w:pPr>
              <w:jc w:val="right"/>
              <w:rPr>
                <w:color w:val="000000"/>
                <w:sz w:val="20"/>
                <w:szCs w:val="20"/>
              </w:rPr>
            </w:pPr>
            <w:r w:rsidRPr="00A01E68">
              <w:rPr>
                <w:color w:val="000000"/>
                <w:sz w:val="20"/>
                <w:szCs w:val="20"/>
              </w:rPr>
              <w:t>-66.3</w:t>
            </w:r>
          </w:p>
        </w:tc>
        <w:tc>
          <w:tcPr>
            <w:tcW w:w="0" w:type="auto"/>
            <w:noWrap/>
            <w:hideMark/>
          </w:tcPr>
          <w:p w14:paraId="79B19E3D" w14:textId="77777777" w:rsidR="00A01E68" w:rsidRPr="00A01E68" w:rsidRDefault="00A01E68" w:rsidP="00A01E68">
            <w:pPr>
              <w:rPr>
                <w:color w:val="000000"/>
                <w:sz w:val="20"/>
                <w:szCs w:val="20"/>
              </w:rPr>
            </w:pPr>
            <w:r w:rsidRPr="00A01E68">
              <w:rPr>
                <w:color w:val="000000"/>
                <w:sz w:val="20"/>
                <w:szCs w:val="20"/>
              </w:rPr>
              <w:t>[-89.9 ; 12.5]</w:t>
            </w:r>
          </w:p>
        </w:tc>
        <w:tc>
          <w:tcPr>
            <w:tcW w:w="0" w:type="auto"/>
            <w:noWrap/>
            <w:hideMark/>
          </w:tcPr>
          <w:p w14:paraId="2E107B9A" w14:textId="77777777" w:rsidR="00A01E68" w:rsidRPr="00A01E68" w:rsidRDefault="00A01E68" w:rsidP="001E1325">
            <w:pPr>
              <w:jc w:val="center"/>
              <w:rPr>
                <w:color w:val="000000"/>
                <w:sz w:val="20"/>
                <w:szCs w:val="20"/>
              </w:rPr>
            </w:pPr>
          </w:p>
        </w:tc>
        <w:tc>
          <w:tcPr>
            <w:tcW w:w="0" w:type="auto"/>
            <w:noWrap/>
            <w:hideMark/>
          </w:tcPr>
          <w:p w14:paraId="49629D15" w14:textId="2317902C" w:rsidR="00A01E68" w:rsidRPr="00A01E68" w:rsidRDefault="00A01E68" w:rsidP="00A01E68">
            <w:pPr>
              <w:jc w:val="right"/>
              <w:rPr>
                <w:color w:val="000000"/>
                <w:sz w:val="20"/>
                <w:szCs w:val="20"/>
              </w:rPr>
            </w:pPr>
            <w:r w:rsidRPr="00A01E68">
              <w:rPr>
                <w:color w:val="000000"/>
                <w:sz w:val="20"/>
                <w:szCs w:val="20"/>
              </w:rPr>
              <w:t>-15.1</w:t>
            </w:r>
          </w:p>
        </w:tc>
        <w:tc>
          <w:tcPr>
            <w:tcW w:w="0" w:type="auto"/>
            <w:gridSpan w:val="2"/>
            <w:noWrap/>
            <w:hideMark/>
          </w:tcPr>
          <w:p w14:paraId="67311C2C" w14:textId="77777777" w:rsidR="00A01E68" w:rsidRPr="00A01E68" w:rsidRDefault="00A01E68" w:rsidP="00A01E68">
            <w:pPr>
              <w:rPr>
                <w:color w:val="000000"/>
                <w:sz w:val="20"/>
                <w:szCs w:val="20"/>
              </w:rPr>
            </w:pPr>
            <w:r w:rsidRPr="00A01E68">
              <w:rPr>
                <w:color w:val="000000"/>
                <w:sz w:val="20"/>
                <w:szCs w:val="20"/>
              </w:rPr>
              <w:t>[-75.1 ; 189.9]</w:t>
            </w:r>
          </w:p>
        </w:tc>
        <w:tc>
          <w:tcPr>
            <w:tcW w:w="0" w:type="auto"/>
            <w:noWrap/>
            <w:hideMark/>
          </w:tcPr>
          <w:p w14:paraId="6212B340" w14:textId="32D33B5E" w:rsidR="00A01E68" w:rsidRPr="00A01E68" w:rsidRDefault="00A01E68" w:rsidP="00A01E68">
            <w:pPr>
              <w:jc w:val="right"/>
              <w:rPr>
                <w:color w:val="000000"/>
                <w:sz w:val="20"/>
                <w:szCs w:val="20"/>
              </w:rPr>
            </w:pPr>
            <w:r w:rsidRPr="00A01E68">
              <w:rPr>
                <w:color w:val="000000"/>
                <w:sz w:val="20"/>
                <w:szCs w:val="20"/>
              </w:rPr>
              <w:t>26.4</w:t>
            </w:r>
          </w:p>
        </w:tc>
        <w:tc>
          <w:tcPr>
            <w:tcW w:w="1935" w:type="dxa"/>
            <w:noWrap/>
            <w:hideMark/>
          </w:tcPr>
          <w:p w14:paraId="02739457" w14:textId="77777777" w:rsidR="00A01E68" w:rsidRPr="00A01E68" w:rsidRDefault="00A01E68" w:rsidP="00A01E68">
            <w:pPr>
              <w:rPr>
                <w:color w:val="000000"/>
                <w:sz w:val="20"/>
                <w:szCs w:val="20"/>
              </w:rPr>
            </w:pPr>
            <w:r w:rsidRPr="00A01E68">
              <w:rPr>
                <w:color w:val="000000"/>
                <w:sz w:val="20"/>
                <w:szCs w:val="20"/>
              </w:rPr>
              <w:t>[-48.1 ; 207.7]</w:t>
            </w:r>
          </w:p>
        </w:tc>
      </w:tr>
      <w:tr w:rsidR="00A01E68" w:rsidRPr="00A01E68" w14:paraId="68F21A42" w14:textId="77777777" w:rsidTr="00A01E68">
        <w:trPr>
          <w:trHeight w:val="320"/>
        </w:trPr>
        <w:tc>
          <w:tcPr>
            <w:tcW w:w="0" w:type="auto"/>
            <w:noWrap/>
            <w:hideMark/>
          </w:tcPr>
          <w:p w14:paraId="7401C2B6" w14:textId="77777777" w:rsidR="00A01E68" w:rsidRPr="00A01E68" w:rsidRDefault="00A01E68">
            <w:pPr>
              <w:rPr>
                <w:color w:val="000000"/>
                <w:sz w:val="20"/>
                <w:szCs w:val="20"/>
              </w:rPr>
            </w:pPr>
            <w:r w:rsidRPr="00A01E68">
              <w:rPr>
                <w:color w:val="000000"/>
                <w:sz w:val="20"/>
                <w:szCs w:val="20"/>
              </w:rPr>
              <w:t xml:space="preserve">Hand cream </w:t>
            </w:r>
          </w:p>
        </w:tc>
        <w:tc>
          <w:tcPr>
            <w:tcW w:w="0" w:type="auto"/>
            <w:noWrap/>
            <w:hideMark/>
          </w:tcPr>
          <w:p w14:paraId="0297BF80" w14:textId="77777777" w:rsidR="00A01E68" w:rsidRPr="00A01E68" w:rsidRDefault="00A01E68" w:rsidP="001E1325">
            <w:pPr>
              <w:jc w:val="center"/>
              <w:rPr>
                <w:color w:val="000000"/>
                <w:sz w:val="20"/>
                <w:szCs w:val="20"/>
              </w:rPr>
            </w:pPr>
          </w:p>
        </w:tc>
        <w:tc>
          <w:tcPr>
            <w:tcW w:w="0" w:type="auto"/>
            <w:noWrap/>
            <w:hideMark/>
          </w:tcPr>
          <w:p w14:paraId="129A3CE3" w14:textId="77777777" w:rsidR="00A01E68" w:rsidRPr="00A01E68" w:rsidRDefault="00A01E68" w:rsidP="001E1325">
            <w:pPr>
              <w:jc w:val="center"/>
              <w:rPr>
                <w:sz w:val="20"/>
                <w:szCs w:val="20"/>
              </w:rPr>
            </w:pPr>
          </w:p>
        </w:tc>
        <w:tc>
          <w:tcPr>
            <w:tcW w:w="0" w:type="auto"/>
            <w:noWrap/>
            <w:hideMark/>
          </w:tcPr>
          <w:p w14:paraId="421E8A76" w14:textId="77777777" w:rsidR="00A01E68" w:rsidRPr="00A01E68" w:rsidRDefault="00A01E68" w:rsidP="001E1325">
            <w:pPr>
              <w:jc w:val="center"/>
              <w:rPr>
                <w:sz w:val="20"/>
                <w:szCs w:val="20"/>
              </w:rPr>
            </w:pPr>
          </w:p>
        </w:tc>
        <w:tc>
          <w:tcPr>
            <w:tcW w:w="0" w:type="auto"/>
            <w:noWrap/>
            <w:hideMark/>
          </w:tcPr>
          <w:p w14:paraId="28B2B1FA" w14:textId="4E715489" w:rsidR="00A01E68" w:rsidRPr="00A01E68" w:rsidRDefault="00A01E68" w:rsidP="00A01E68">
            <w:pPr>
              <w:jc w:val="right"/>
              <w:rPr>
                <w:color w:val="000000"/>
                <w:sz w:val="20"/>
                <w:szCs w:val="20"/>
              </w:rPr>
            </w:pPr>
            <w:r w:rsidRPr="00A01E68">
              <w:rPr>
                <w:color w:val="000000"/>
                <w:sz w:val="20"/>
                <w:szCs w:val="20"/>
              </w:rPr>
              <w:t>68.5</w:t>
            </w:r>
          </w:p>
        </w:tc>
        <w:tc>
          <w:tcPr>
            <w:tcW w:w="0" w:type="auto"/>
            <w:gridSpan w:val="2"/>
            <w:noWrap/>
            <w:hideMark/>
          </w:tcPr>
          <w:p w14:paraId="6A6286E1" w14:textId="77777777" w:rsidR="00A01E68" w:rsidRPr="00A01E68" w:rsidRDefault="00A01E68" w:rsidP="00A01E68">
            <w:pPr>
              <w:rPr>
                <w:color w:val="000000"/>
                <w:sz w:val="20"/>
                <w:szCs w:val="20"/>
              </w:rPr>
            </w:pPr>
            <w:r w:rsidRPr="00A01E68">
              <w:rPr>
                <w:color w:val="000000"/>
                <w:sz w:val="20"/>
                <w:szCs w:val="20"/>
              </w:rPr>
              <w:t>[-44.4 ; 410.5]</w:t>
            </w:r>
          </w:p>
        </w:tc>
        <w:tc>
          <w:tcPr>
            <w:tcW w:w="0" w:type="auto"/>
            <w:noWrap/>
            <w:hideMark/>
          </w:tcPr>
          <w:p w14:paraId="60DD5561" w14:textId="5A754EA6" w:rsidR="00A01E68" w:rsidRPr="00A01E68" w:rsidRDefault="00A01E68" w:rsidP="00A01E68">
            <w:pPr>
              <w:jc w:val="right"/>
              <w:rPr>
                <w:color w:val="000000"/>
                <w:sz w:val="20"/>
                <w:szCs w:val="20"/>
              </w:rPr>
            </w:pPr>
            <w:r w:rsidRPr="00A01E68">
              <w:rPr>
                <w:color w:val="000000"/>
                <w:sz w:val="20"/>
                <w:szCs w:val="20"/>
              </w:rPr>
              <w:t>-57.2</w:t>
            </w:r>
          </w:p>
        </w:tc>
        <w:tc>
          <w:tcPr>
            <w:tcW w:w="1935" w:type="dxa"/>
            <w:noWrap/>
            <w:hideMark/>
          </w:tcPr>
          <w:p w14:paraId="26215CCE" w14:textId="77777777" w:rsidR="00A01E68" w:rsidRPr="00A01E68" w:rsidRDefault="00A01E68" w:rsidP="00A01E68">
            <w:pPr>
              <w:rPr>
                <w:color w:val="000000"/>
                <w:sz w:val="20"/>
                <w:szCs w:val="20"/>
              </w:rPr>
            </w:pPr>
            <w:r w:rsidRPr="00A01E68">
              <w:rPr>
                <w:color w:val="000000"/>
                <w:sz w:val="20"/>
                <w:szCs w:val="20"/>
              </w:rPr>
              <w:t>[-79.4 ; -10.9]</w:t>
            </w:r>
          </w:p>
        </w:tc>
      </w:tr>
      <w:tr w:rsidR="00A01E68" w:rsidRPr="00A01E68" w14:paraId="699B38F0" w14:textId="77777777" w:rsidTr="00A01E68">
        <w:trPr>
          <w:trHeight w:val="320"/>
        </w:trPr>
        <w:tc>
          <w:tcPr>
            <w:tcW w:w="0" w:type="auto"/>
            <w:noWrap/>
            <w:hideMark/>
          </w:tcPr>
          <w:p w14:paraId="2AE6447F" w14:textId="77777777" w:rsidR="00A01E68" w:rsidRPr="00A01E68" w:rsidRDefault="00A01E68">
            <w:pPr>
              <w:rPr>
                <w:color w:val="000000"/>
                <w:sz w:val="20"/>
                <w:szCs w:val="20"/>
              </w:rPr>
            </w:pPr>
            <w:r w:rsidRPr="00A01E68">
              <w:rPr>
                <w:color w:val="000000"/>
                <w:sz w:val="20"/>
                <w:szCs w:val="20"/>
              </w:rPr>
              <w:t>Intimate soap</w:t>
            </w:r>
          </w:p>
        </w:tc>
        <w:tc>
          <w:tcPr>
            <w:tcW w:w="0" w:type="auto"/>
            <w:noWrap/>
            <w:hideMark/>
          </w:tcPr>
          <w:p w14:paraId="5EDE92E7" w14:textId="77777777" w:rsidR="00A01E68" w:rsidRPr="00A01E68" w:rsidRDefault="00A01E68" w:rsidP="001E1325">
            <w:pPr>
              <w:jc w:val="center"/>
              <w:rPr>
                <w:color w:val="000000"/>
                <w:sz w:val="20"/>
                <w:szCs w:val="20"/>
              </w:rPr>
            </w:pPr>
          </w:p>
        </w:tc>
        <w:tc>
          <w:tcPr>
            <w:tcW w:w="0" w:type="auto"/>
            <w:noWrap/>
            <w:hideMark/>
          </w:tcPr>
          <w:p w14:paraId="1BB68ECC" w14:textId="77777777" w:rsidR="00A01E68" w:rsidRPr="00A01E68" w:rsidRDefault="00A01E68" w:rsidP="001E1325">
            <w:pPr>
              <w:jc w:val="center"/>
              <w:rPr>
                <w:sz w:val="20"/>
                <w:szCs w:val="20"/>
              </w:rPr>
            </w:pPr>
          </w:p>
        </w:tc>
        <w:tc>
          <w:tcPr>
            <w:tcW w:w="0" w:type="auto"/>
            <w:noWrap/>
            <w:hideMark/>
          </w:tcPr>
          <w:p w14:paraId="4590EAA5" w14:textId="77777777" w:rsidR="00A01E68" w:rsidRPr="00A01E68" w:rsidRDefault="00A01E68" w:rsidP="001E1325">
            <w:pPr>
              <w:jc w:val="center"/>
              <w:rPr>
                <w:sz w:val="20"/>
                <w:szCs w:val="20"/>
              </w:rPr>
            </w:pPr>
          </w:p>
        </w:tc>
        <w:tc>
          <w:tcPr>
            <w:tcW w:w="0" w:type="auto"/>
            <w:noWrap/>
            <w:hideMark/>
          </w:tcPr>
          <w:p w14:paraId="6386A12B" w14:textId="77777777" w:rsidR="00A01E68" w:rsidRPr="00A01E68" w:rsidRDefault="00A01E68" w:rsidP="001E1325">
            <w:pPr>
              <w:jc w:val="center"/>
              <w:rPr>
                <w:sz w:val="20"/>
                <w:szCs w:val="20"/>
              </w:rPr>
            </w:pPr>
          </w:p>
        </w:tc>
        <w:tc>
          <w:tcPr>
            <w:tcW w:w="0" w:type="auto"/>
            <w:noWrap/>
            <w:hideMark/>
          </w:tcPr>
          <w:p w14:paraId="3EE1D7AC" w14:textId="77777777" w:rsidR="00A01E68" w:rsidRPr="00A01E68" w:rsidRDefault="00A01E68" w:rsidP="00A01E68">
            <w:pPr>
              <w:rPr>
                <w:sz w:val="20"/>
                <w:szCs w:val="20"/>
              </w:rPr>
            </w:pPr>
          </w:p>
        </w:tc>
        <w:tc>
          <w:tcPr>
            <w:tcW w:w="0" w:type="auto"/>
            <w:noWrap/>
            <w:hideMark/>
          </w:tcPr>
          <w:p w14:paraId="791BAE48" w14:textId="77777777" w:rsidR="00A01E68" w:rsidRPr="00A01E68" w:rsidRDefault="00A01E68" w:rsidP="00A01E68">
            <w:pPr>
              <w:rPr>
                <w:sz w:val="20"/>
                <w:szCs w:val="20"/>
              </w:rPr>
            </w:pPr>
          </w:p>
        </w:tc>
        <w:tc>
          <w:tcPr>
            <w:tcW w:w="0" w:type="auto"/>
            <w:noWrap/>
            <w:hideMark/>
          </w:tcPr>
          <w:p w14:paraId="35FA0754" w14:textId="68B377D4" w:rsidR="00A01E68" w:rsidRPr="00A01E68" w:rsidRDefault="00A01E68" w:rsidP="00A01E68">
            <w:pPr>
              <w:jc w:val="right"/>
              <w:rPr>
                <w:color w:val="000000"/>
                <w:sz w:val="20"/>
                <w:szCs w:val="20"/>
              </w:rPr>
            </w:pPr>
            <w:r w:rsidRPr="00A01E68">
              <w:rPr>
                <w:color w:val="000000"/>
                <w:sz w:val="20"/>
                <w:szCs w:val="20"/>
              </w:rPr>
              <w:t>169.2</w:t>
            </w:r>
          </w:p>
        </w:tc>
        <w:tc>
          <w:tcPr>
            <w:tcW w:w="1935" w:type="dxa"/>
            <w:noWrap/>
            <w:hideMark/>
          </w:tcPr>
          <w:p w14:paraId="53F7EF11" w14:textId="77777777" w:rsidR="00A01E68" w:rsidRPr="00A01E68" w:rsidRDefault="00A01E68" w:rsidP="00A01E68">
            <w:pPr>
              <w:rPr>
                <w:color w:val="000000"/>
                <w:sz w:val="20"/>
                <w:szCs w:val="20"/>
              </w:rPr>
            </w:pPr>
            <w:r w:rsidRPr="00A01E68">
              <w:rPr>
                <w:color w:val="000000"/>
                <w:sz w:val="20"/>
                <w:szCs w:val="20"/>
              </w:rPr>
              <w:t>[-23.2 ; 844.0]</w:t>
            </w:r>
          </w:p>
        </w:tc>
      </w:tr>
      <w:tr w:rsidR="00A01E68" w:rsidRPr="00A01E68" w14:paraId="62F29EC7" w14:textId="77777777" w:rsidTr="007E4588">
        <w:trPr>
          <w:trHeight w:val="320"/>
        </w:trPr>
        <w:tc>
          <w:tcPr>
            <w:tcW w:w="0" w:type="auto"/>
            <w:tcBorders>
              <w:bottom w:val="single" w:sz="4" w:space="0" w:color="auto"/>
            </w:tcBorders>
            <w:noWrap/>
            <w:hideMark/>
          </w:tcPr>
          <w:p w14:paraId="02E44042" w14:textId="77777777" w:rsidR="00A01E68" w:rsidRPr="00A01E68" w:rsidRDefault="00A01E68">
            <w:pPr>
              <w:rPr>
                <w:color w:val="000000"/>
                <w:sz w:val="20"/>
                <w:szCs w:val="20"/>
              </w:rPr>
            </w:pPr>
            <w:r w:rsidRPr="00A01E68">
              <w:rPr>
                <w:color w:val="000000"/>
                <w:sz w:val="20"/>
                <w:szCs w:val="20"/>
              </w:rPr>
              <w:t xml:space="preserve">Thermal spring water   </w:t>
            </w:r>
          </w:p>
        </w:tc>
        <w:tc>
          <w:tcPr>
            <w:tcW w:w="0" w:type="auto"/>
            <w:tcBorders>
              <w:bottom w:val="single" w:sz="4" w:space="0" w:color="auto"/>
            </w:tcBorders>
            <w:noWrap/>
            <w:hideMark/>
          </w:tcPr>
          <w:p w14:paraId="0981DB21" w14:textId="77777777" w:rsidR="00A01E68" w:rsidRPr="00A01E68" w:rsidRDefault="00A01E68" w:rsidP="001E1325">
            <w:pPr>
              <w:jc w:val="center"/>
              <w:rPr>
                <w:color w:val="000000"/>
                <w:sz w:val="20"/>
                <w:szCs w:val="20"/>
              </w:rPr>
            </w:pPr>
          </w:p>
        </w:tc>
        <w:tc>
          <w:tcPr>
            <w:tcW w:w="0" w:type="auto"/>
            <w:tcBorders>
              <w:bottom w:val="single" w:sz="4" w:space="0" w:color="auto"/>
            </w:tcBorders>
            <w:noWrap/>
            <w:hideMark/>
          </w:tcPr>
          <w:p w14:paraId="55C0287A"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47DDB697"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1FB28717"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1EF534BB" w14:textId="77777777" w:rsidR="00A01E68" w:rsidRPr="00A01E68" w:rsidRDefault="00A01E68" w:rsidP="00A01E68">
            <w:pPr>
              <w:rPr>
                <w:sz w:val="20"/>
                <w:szCs w:val="20"/>
              </w:rPr>
            </w:pPr>
          </w:p>
        </w:tc>
        <w:tc>
          <w:tcPr>
            <w:tcW w:w="0" w:type="auto"/>
            <w:tcBorders>
              <w:bottom w:val="single" w:sz="4" w:space="0" w:color="auto"/>
            </w:tcBorders>
            <w:noWrap/>
            <w:hideMark/>
          </w:tcPr>
          <w:p w14:paraId="3FF4A653" w14:textId="77777777" w:rsidR="00A01E68" w:rsidRPr="00A01E68" w:rsidRDefault="00A01E68" w:rsidP="00A01E68">
            <w:pPr>
              <w:rPr>
                <w:sz w:val="20"/>
                <w:szCs w:val="20"/>
              </w:rPr>
            </w:pPr>
          </w:p>
        </w:tc>
        <w:tc>
          <w:tcPr>
            <w:tcW w:w="0" w:type="auto"/>
            <w:tcBorders>
              <w:bottom w:val="single" w:sz="4" w:space="0" w:color="auto"/>
            </w:tcBorders>
            <w:noWrap/>
            <w:hideMark/>
          </w:tcPr>
          <w:p w14:paraId="279DA76E" w14:textId="1ACD87DD" w:rsidR="00A01E68" w:rsidRPr="00A01E68" w:rsidRDefault="00A01E68" w:rsidP="00A01E68">
            <w:pPr>
              <w:jc w:val="right"/>
              <w:rPr>
                <w:color w:val="000000"/>
                <w:sz w:val="20"/>
                <w:szCs w:val="20"/>
              </w:rPr>
            </w:pPr>
            <w:r w:rsidRPr="00A01E68">
              <w:rPr>
                <w:color w:val="000000"/>
                <w:sz w:val="20"/>
                <w:szCs w:val="20"/>
              </w:rPr>
              <w:t>363.4</w:t>
            </w:r>
          </w:p>
        </w:tc>
        <w:tc>
          <w:tcPr>
            <w:tcW w:w="1935" w:type="dxa"/>
            <w:tcBorders>
              <w:bottom w:val="single" w:sz="4" w:space="0" w:color="auto"/>
            </w:tcBorders>
            <w:noWrap/>
            <w:hideMark/>
          </w:tcPr>
          <w:p w14:paraId="662CE24D" w14:textId="77777777" w:rsidR="00A01E68" w:rsidRPr="00A01E68" w:rsidRDefault="00A01E68" w:rsidP="00A01E68">
            <w:pPr>
              <w:rPr>
                <w:color w:val="000000"/>
                <w:sz w:val="20"/>
                <w:szCs w:val="20"/>
              </w:rPr>
            </w:pPr>
            <w:r w:rsidRPr="00A01E68">
              <w:rPr>
                <w:color w:val="000000"/>
                <w:sz w:val="20"/>
                <w:szCs w:val="20"/>
              </w:rPr>
              <w:t>[-62.9 ; 5684.6]</w:t>
            </w:r>
          </w:p>
        </w:tc>
      </w:tr>
      <w:tr w:rsidR="00A01E68" w:rsidRPr="00A01E68" w14:paraId="7F5DDFDD" w14:textId="77777777" w:rsidTr="007E4588">
        <w:trPr>
          <w:trHeight w:val="320"/>
        </w:trPr>
        <w:tc>
          <w:tcPr>
            <w:tcW w:w="0" w:type="auto"/>
            <w:tcBorders>
              <w:top w:val="single" w:sz="4" w:space="0" w:color="auto"/>
              <w:bottom w:val="single" w:sz="4" w:space="0" w:color="auto"/>
            </w:tcBorders>
            <w:noWrap/>
            <w:hideMark/>
          </w:tcPr>
          <w:p w14:paraId="10C22D56" w14:textId="77777777" w:rsidR="00A01E68" w:rsidRPr="00A01E68" w:rsidRDefault="00A01E68">
            <w:pPr>
              <w:rPr>
                <w:color w:val="000000"/>
                <w:sz w:val="20"/>
                <w:szCs w:val="20"/>
              </w:rPr>
            </w:pPr>
            <w:r w:rsidRPr="00A01E68">
              <w:rPr>
                <w:color w:val="000000"/>
                <w:sz w:val="20"/>
                <w:szCs w:val="20"/>
              </w:rPr>
              <w:t> </w:t>
            </w:r>
          </w:p>
        </w:tc>
        <w:tc>
          <w:tcPr>
            <w:tcW w:w="7054" w:type="dxa"/>
            <w:gridSpan w:val="8"/>
            <w:tcBorders>
              <w:top w:val="single" w:sz="4" w:space="0" w:color="auto"/>
              <w:bottom w:val="single" w:sz="4" w:space="0" w:color="auto"/>
            </w:tcBorders>
            <w:noWrap/>
            <w:hideMark/>
          </w:tcPr>
          <w:p w14:paraId="0451E515" w14:textId="77777777" w:rsidR="00A01E68" w:rsidRPr="00A01E68" w:rsidRDefault="00A01E68" w:rsidP="00A01E68">
            <w:pPr>
              <w:jc w:val="center"/>
              <w:rPr>
                <w:b/>
                <w:bCs/>
                <w:color w:val="000000"/>
                <w:sz w:val="20"/>
                <w:szCs w:val="20"/>
              </w:rPr>
            </w:pPr>
            <w:r w:rsidRPr="00A01E68">
              <w:rPr>
                <w:b/>
                <w:bCs/>
                <w:color w:val="000000"/>
                <w:sz w:val="20"/>
                <w:szCs w:val="20"/>
              </w:rPr>
              <w:t>Propylparaben</w:t>
            </w:r>
          </w:p>
        </w:tc>
      </w:tr>
      <w:tr w:rsidR="00A01E68" w:rsidRPr="00A01E68" w14:paraId="26501F7B" w14:textId="77777777" w:rsidTr="007E4588">
        <w:trPr>
          <w:trHeight w:val="320"/>
        </w:trPr>
        <w:tc>
          <w:tcPr>
            <w:tcW w:w="0" w:type="auto"/>
            <w:tcBorders>
              <w:top w:val="single" w:sz="4" w:space="0" w:color="auto"/>
            </w:tcBorders>
            <w:noWrap/>
            <w:hideMark/>
          </w:tcPr>
          <w:p w14:paraId="4F622D67" w14:textId="77777777" w:rsidR="00A01E68" w:rsidRPr="00A01E68" w:rsidRDefault="00A01E68">
            <w:pPr>
              <w:rPr>
                <w:color w:val="000000"/>
                <w:sz w:val="20"/>
                <w:szCs w:val="20"/>
              </w:rPr>
            </w:pPr>
            <w:r w:rsidRPr="00A01E68">
              <w:rPr>
                <w:color w:val="000000"/>
                <w:sz w:val="20"/>
                <w:szCs w:val="20"/>
              </w:rPr>
              <w:t xml:space="preserve">Toothpaste </w:t>
            </w:r>
          </w:p>
        </w:tc>
        <w:tc>
          <w:tcPr>
            <w:tcW w:w="0" w:type="auto"/>
            <w:tcBorders>
              <w:top w:val="single" w:sz="4" w:space="0" w:color="auto"/>
            </w:tcBorders>
            <w:noWrap/>
            <w:hideMark/>
          </w:tcPr>
          <w:p w14:paraId="047495AC" w14:textId="4D8AC0B6" w:rsidR="00A01E68" w:rsidRPr="00A01E68" w:rsidRDefault="00A01E68" w:rsidP="00A01E68">
            <w:pPr>
              <w:jc w:val="right"/>
              <w:rPr>
                <w:color w:val="000000"/>
                <w:sz w:val="20"/>
                <w:szCs w:val="20"/>
              </w:rPr>
            </w:pPr>
            <w:r w:rsidRPr="00A01E68">
              <w:rPr>
                <w:color w:val="000000"/>
                <w:sz w:val="20"/>
                <w:szCs w:val="20"/>
              </w:rPr>
              <w:t>11.5</w:t>
            </w:r>
          </w:p>
        </w:tc>
        <w:tc>
          <w:tcPr>
            <w:tcW w:w="0" w:type="auto"/>
            <w:tcBorders>
              <w:top w:val="single" w:sz="4" w:space="0" w:color="auto"/>
            </w:tcBorders>
            <w:noWrap/>
            <w:hideMark/>
          </w:tcPr>
          <w:p w14:paraId="079EA561" w14:textId="77777777" w:rsidR="00A01E68" w:rsidRPr="00A01E68" w:rsidRDefault="00A01E68" w:rsidP="00A01E68">
            <w:pPr>
              <w:rPr>
                <w:color w:val="000000"/>
                <w:sz w:val="20"/>
                <w:szCs w:val="20"/>
              </w:rPr>
            </w:pPr>
            <w:r w:rsidRPr="00A01E68">
              <w:rPr>
                <w:color w:val="000000"/>
                <w:sz w:val="20"/>
                <w:szCs w:val="20"/>
              </w:rPr>
              <w:t>[-39.4 ; 104.9]</w:t>
            </w:r>
          </w:p>
        </w:tc>
        <w:tc>
          <w:tcPr>
            <w:tcW w:w="0" w:type="auto"/>
            <w:tcBorders>
              <w:top w:val="single" w:sz="4" w:space="0" w:color="auto"/>
            </w:tcBorders>
            <w:noWrap/>
            <w:hideMark/>
          </w:tcPr>
          <w:p w14:paraId="6C3B2F0F" w14:textId="77777777" w:rsidR="00A01E68" w:rsidRPr="00A01E68" w:rsidRDefault="00A01E68" w:rsidP="001E1325">
            <w:pPr>
              <w:jc w:val="center"/>
              <w:rPr>
                <w:color w:val="000000"/>
                <w:sz w:val="20"/>
                <w:szCs w:val="20"/>
              </w:rPr>
            </w:pPr>
          </w:p>
        </w:tc>
        <w:tc>
          <w:tcPr>
            <w:tcW w:w="0" w:type="auto"/>
            <w:tcBorders>
              <w:top w:val="single" w:sz="4" w:space="0" w:color="auto"/>
            </w:tcBorders>
            <w:noWrap/>
            <w:hideMark/>
          </w:tcPr>
          <w:p w14:paraId="358954D3" w14:textId="00CA37C4" w:rsidR="00A01E68" w:rsidRPr="00A01E68" w:rsidRDefault="00A01E68" w:rsidP="00A01E68">
            <w:pPr>
              <w:jc w:val="right"/>
              <w:rPr>
                <w:color w:val="000000"/>
                <w:sz w:val="20"/>
                <w:szCs w:val="20"/>
              </w:rPr>
            </w:pPr>
            <w:r w:rsidRPr="00A01E68">
              <w:rPr>
                <w:color w:val="000000"/>
                <w:sz w:val="20"/>
                <w:szCs w:val="20"/>
              </w:rPr>
              <w:t>6.7</w:t>
            </w:r>
          </w:p>
        </w:tc>
        <w:tc>
          <w:tcPr>
            <w:tcW w:w="0" w:type="auto"/>
            <w:gridSpan w:val="2"/>
            <w:tcBorders>
              <w:top w:val="single" w:sz="4" w:space="0" w:color="auto"/>
            </w:tcBorders>
            <w:noWrap/>
            <w:hideMark/>
          </w:tcPr>
          <w:p w14:paraId="7087FE96" w14:textId="77777777" w:rsidR="00A01E68" w:rsidRPr="00A01E68" w:rsidRDefault="00A01E68" w:rsidP="00A01E68">
            <w:pPr>
              <w:rPr>
                <w:color w:val="000000"/>
                <w:sz w:val="20"/>
                <w:szCs w:val="20"/>
              </w:rPr>
            </w:pPr>
            <w:r w:rsidRPr="00A01E68">
              <w:rPr>
                <w:color w:val="000000"/>
                <w:sz w:val="20"/>
                <w:szCs w:val="20"/>
              </w:rPr>
              <w:t>[-43.4 ; 101.0]</w:t>
            </w:r>
          </w:p>
        </w:tc>
        <w:tc>
          <w:tcPr>
            <w:tcW w:w="0" w:type="auto"/>
            <w:tcBorders>
              <w:top w:val="single" w:sz="4" w:space="0" w:color="auto"/>
            </w:tcBorders>
            <w:noWrap/>
            <w:hideMark/>
          </w:tcPr>
          <w:p w14:paraId="2C3EBBD3" w14:textId="274B429D" w:rsidR="00A01E68" w:rsidRPr="00A01E68" w:rsidRDefault="00A01E68" w:rsidP="00A01E68">
            <w:pPr>
              <w:jc w:val="right"/>
              <w:rPr>
                <w:color w:val="000000"/>
                <w:sz w:val="20"/>
                <w:szCs w:val="20"/>
              </w:rPr>
            </w:pPr>
            <w:r w:rsidRPr="00A01E68">
              <w:rPr>
                <w:color w:val="000000"/>
                <w:sz w:val="20"/>
                <w:szCs w:val="20"/>
              </w:rPr>
              <w:t>143.6</w:t>
            </w:r>
          </w:p>
        </w:tc>
        <w:tc>
          <w:tcPr>
            <w:tcW w:w="1935" w:type="dxa"/>
            <w:tcBorders>
              <w:top w:val="single" w:sz="4" w:space="0" w:color="auto"/>
            </w:tcBorders>
            <w:noWrap/>
            <w:hideMark/>
          </w:tcPr>
          <w:p w14:paraId="7DB866E3" w14:textId="77777777" w:rsidR="00A01E68" w:rsidRPr="00A01E68" w:rsidRDefault="00A01E68" w:rsidP="00A01E68">
            <w:pPr>
              <w:rPr>
                <w:color w:val="000000"/>
                <w:sz w:val="20"/>
                <w:szCs w:val="20"/>
              </w:rPr>
            </w:pPr>
            <w:r w:rsidRPr="00A01E68">
              <w:rPr>
                <w:color w:val="000000"/>
                <w:sz w:val="20"/>
                <w:szCs w:val="20"/>
              </w:rPr>
              <w:t>[-4.9 ; 524.1]</w:t>
            </w:r>
          </w:p>
        </w:tc>
      </w:tr>
      <w:tr w:rsidR="00A01E68" w:rsidRPr="00A01E68" w14:paraId="32011E47" w14:textId="77777777" w:rsidTr="00A01E68">
        <w:trPr>
          <w:trHeight w:val="320"/>
        </w:trPr>
        <w:tc>
          <w:tcPr>
            <w:tcW w:w="0" w:type="auto"/>
            <w:noWrap/>
            <w:hideMark/>
          </w:tcPr>
          <w:p w14:paraId="6AD485D3" w14:textId="77777777" w:rsidR="00A01E68" w:rsidRPr="00A01E68" w:rsidRDefault="00A01E68">
            <w:pPr>
              <w:rPr>
                <w:color w:val="000000"/>
                <w:sz w:val="20"/>
                <w:szCs w:val="20"/>
              </w:rPr>
            </w:pPr>
            <w:r w:rsidRPr="00A01E68">
              <w:rPr>
                <w:color w:val="000000"/>
                <w:sz w:val="20"/>
                <w:szCs w:val="20"/>
              </w:rPr>
              <w:t>Face cream</w:t>
            </w:r>
          </w:p>
        </w:tc>
        <w:tc>
          <w:tcPr>
            <w:tcW w:w="0" w:type="auto"/>
            <w:noWrap/>
            <w:hideMark/>
          </w:tcPr>
          <w:p w14:paraId="761EEF2D" w14:textId="044842A1" w:rsidR="00A01E68" w:rsidRPr="00A01E68" w:rsidRDefault="00A01E68" w:rsidP="00A01E68">
            <w:pPr>
              <w:jc w:val="right"/>
              <w:rPr>
                <w:color w:val="000000"/>
                <w:sz w:val="20"/>
                <w:szCs w:val="20"/>
              </w:rPr>
            </w:pPr>
            <w:r w:rsidRPr="00A01E68">
              <w:rPr>
                <w:color w:val="000000"/>
                <w:sz w:val="20"/>
                <w:szCs w:val="20"/>
              </w:rPr>
              <w:t>112.3</w:t>
            </w:r>
          </w:p>
        </w:tc>
        <w:tc>
          <w:tcPr>
            <w:tcW w:w="0" w:type="auto"/>
            <w:noWrap/>
            <w:hideMark/>
          </w:tcPr>
          <w:p w14:paraId="1BCA978C" w14:textId="77777777" w:rsidR="00A01E68" w:rsidRPr="00A01E68" w:rsidRDefault="00A01E68" w:rsidP="00A01E68">
            <w:pPr>
              <w:rPr>
                <w:color w:val="000000"/>
                <w:sz w:val="20"/>
                <w:szCs w:val="20"/>
              </w:rPr>
            </w:pPr>
            <w:r w:rsidRPr="00A01E68">
              <w:rPr>
                <w:color w:val="000000"/>
                <w:sz w:val="20"/>
                <w:szCs w:val="20"/>
              </w:rPr>
              <w:t>[9.4 ; 312.0]</w:t>
            </w:r>
          </w:p>
        </w:tc>
        <w:tc>
          <w:tcPr>
            <w:tcW w:w="0" w:type="auto"/>
            <w:noWrap/>
            <w:hideMark/>
          </w:tcPr>
          <w:p w14:paraId="462495A0" w14:textId="77777777" w:rsidR="00A01E68" w:rsidRPr="00A01E68" w:rsidRDefault="00A01E68" w:rsidP="001E1325">
            <w:pPr>
              <w:jc w:val="center"/>
              <w:rPr>
                <w:color w:val="000000"/>
                <w:sz w:val="20"/>
                <w:szCs w:val="20"/>
              </w:rPr>
            </w:pPr>
          </w:p>
        </w:tc>
        <w:tc>
          <w:tcPr>
            <w:tcW w:w="0" w:type="auto"/>
            <w:noWrap/>
            <w:hideMark/>
          </w:tcPr>
          <w:p w14:paraId="048CE4B5" w14:textId="63E41CAF" w:rsidR="00A01E68" w:rsidRPr="00A01E68" w:rsidRDefault="00A01E68" w:rsidP="00A01E68">
            <w:pPr>
              <w:jc w:val="right"/>
              <w:rPr>
                <w:color w:val="000000"/>
                <w:sz w:val="20"/>
                <w:szCs w:val="20"/>
              </w:rPr>
            </w:pPr>
            <w:r w:rsidRPr="00A01E68">
              <w:rPr>
                <w:color w:val="000000"/>
                <w:sz w:val="20"/>
                <w:szCs w:val="20"/>
              </w:rPr>
              <w:t>52.0</w:t>
            </w:r>
          </w:p>
        </w:tc>
        <w:tc>
          <w:tcPr>
            <w:tcW w:w="0" w:type="auto"/>
            <w:gridSpan w:val="2"/>
            <w:noWrap/>
            <w:hideMark/>
          </w:tcPr>
          <w:p w14:paraId="2C2EB578" w14:textId="77777777" w:rsidR="00A01E68" w:rsidRPr="00A01E68" w:rsidRDefault="00A01E68" w:rsidP="00A01E68">
            <w:pPr>
              <w:rPr>
                <w:color w:val="000000"/>
                <w:sz w:val="20"/>
                <w:szCs w:val="20"/>
              </w:rPr>
            </w:pPr>
            <w:r w:rsidRPr="00A01E68">
              <w:rPr>
                <w:color w:val="000000"/>
                <w:sz w:val="20"/>
                <w:szCs w:val="20"/>
              </w:rPr>
              <w:t>[-21.6 ; 194.9]</w:t>
            </w:r>
          </w:p>
        </w:tc>
        <w:tc>
          <w:tcPr>
            <w:tcW w:w="0" w:type="auto"/>
            <w:noWrap/>
            <w:hideMark/>
          </w:tcPr>
          <w:p w14:paraId="16F47B89" w14:textId="01762535" w:rsidR="00A01E68" w:rsidRPr="00A01E68" w:rsidRDefault="00A01E68" w:rsidP="00A01E68">
            <w:pPr>
              <w:jc w:val="right"/>
              <w:rPr>
                <w:color w:val="000000"/>
                <w:sz w:val="20"/>
                <w:szCs w:val="20"/>
              </w:rPr>
            </w:pPr>
            <w:r w:rsidRPr="00A01E68">
              <w:rPr>
                <w:color w:val="000000"/>
                <w:sz w:val="20"/>
                <w:szCs w:val="20"/>
              </w:rPr>
              <w:t>196.1</w:t>
            </w:r>
          </w:p>
        </w:tc>
        <w:tc>
          <w:tcPr>
            <w:tcW w:w="1935" w:type="dxa"/>
            <w:noWrap/>
            <w:hideMark/>
          </w:tcPr>
          <w:p w14:paraId="3C34006D" w14:textId="77777777" w:rsidR="00A01E68" w:rsidRPr="00A01E68" w:rsidRDefault="00A01E68" w:rsidP="00A01E68">
            <w:pPr>
              <w:rPr>
                <w:color w:val="000000"/>
                <w:sz w:val="20"/>
                <w:szCs w:val="20"/>
              </w:rPr>
            </w:pPr>
            <w:r w:rsidRPr="00A01E68">
              <w:rPr>
                <w:color w:val="000000"/>
                <w:sz w:val="20"/>
                <w:szCs w:val="20"/>
              </w:rPr>
              <w:t>[47.9 ; 492.7]</w:t>
            </w:r>
          </w:p>
        </w:tc>
      </w:tr>
      <w:tr w:rsidR="00A01E68" w:rsidRPr="00A01E68" w14:paraId="470F157F" w14:textId="77777777" w:rsidTr="00A01E68">
        <w:trPr>
          <w:trHeight w:val="320"/>
        </w:trPr>
        <w:tc>
          <w:tcPr>
            <w:tcW w:w="0" w:type="auto"/>
            <w:noWrap/>
            <w:hideMark/>
          </w:tcPr>
          <w:p w14:paraId="6FF36AF9" w14:textId="77777777" w:rsidR="00A01E68" w:rsidRPr="00A01E68" w:rsidRDefault="00A01E68">
            <w:pPr>
              <w:rPr>
                <w:color w:val="000000"/>
                <w:sz w:val="20"/>
                <w:szCs w:val="20"/>
              </w:rPr>
            </w:pPr>
            <w:r w:rsidRPr="00A01E68">
              <w:rPr>
                <w:color w:val="000000"/>
                <w:sz w:val="20"/>
                <w:szCs w:val="20"/>
              </w:rPr>
              <w:t>Deodorant</w:t>
            </w:r>
          </w:p>
        </w:tc>
        <w:tc>
          <w:tcPr>
            <w:tcW w:w="0" w:type="auto"/>
            <w:noWrap/>
            <w:hideMark/>
          </w:tcPr>
          <w:p w14:paraId="685BC2D9" w14:textId="7C67D4DA" w:rsidR="00A01E68" w:rsidRPr="00A01E68" w:rsidRDefault="00A01E68" w:rsidP="00A01E68">
            <w:pPr>
              <w:jc w:val="right"/>
              <w:rPr>
                <w:color w:val="000000"/>
                <w:sz w:val="20"/>
                <w:szCs w:val="20"/>
              </w:rPr>
            </w:pPr>
            <w:r w:rsidRPr="00A01E68">
              <w:rPr>
                <w:color w:val="000000"/>
                <w:sz w:val="20"/>
                <w:szCs w:val="20"/>
              </w:rPr>
              <w:t>-21.8</w:t>
            </w:r>
          </w:p>
        </w:tc>
        <w:tc>
          <w:tcPr>
            <w:tcW w:w="0" w:type="auto"/>
            <w:noWrap/>
            <w:hideMark/>
          </w:tcPr>
          <w:p w14:paraId="234EEA5B" w14:textId="77777777" w:rsidR="00A01E68" w:rsidRPr="00A01E68" w:rsidRDefault="00A01E68" w:rsidP="00A01E68">
            <w:pPr>
              <w:rPr>
                <w:color w:val="000000"/>
                <w:sz w:val="20"/>
                <w:szCs w:val="20"/>
              </w:rPr>
            </w:pPr>
            <w:r w:rsidRPr="00A01E68">
              <w:rPr>
                <w:color w:val="000000"/>
                <w:sz w:val="20"/>
                <w:szCs w:val="20"/>
              </w:rPr>
              <w:t>[-61.9 ; 60.5]</w:t>
            </w:r>
          </w:p>
        </w:tc>
        <w:tc>
          <w:tcPr>
            <w:tcW w:w="0" w:type="auto"/>
            <w:noWrap/>
            <w:hideMark/>
          </w:tcPr>
          <w:p w14:paraId="258171A3" w14:textId="77777777" w:rsidR="00A01E68" w:rsidRPr="00A01E68" w:rsidRDefault="00A01E68" w:rsidP="001E1325">
            <w:pPr>
              <w:jc w:val="center"/>
              <w:rPr>
                <w:color w:val="000000"/>
                <w:sz w:val="20"/>
                <w:szCs w:val="20"/>
              </w:rPr>
            </w:pPr>
          </w:p>
        </w:tc>
        <w:tc>
          <w:tcPr>
            <w:tcW w:w="0" w:type="auto"/>
            <w:noWrap/>
            <w:hideMark/>
          </w:tcPr>
          <w:p w14:paraId="71F1461D" w14:textId="441D1252" w:rsidR="00A01E68" w:rsidRPr="00A01E68" w:rsidRDefault="00A01E68" w:rsidP="00A01E68">
            <w:pPr>
              <w:jc w:val="right"/>
              <w:rPr>
                <w:color w:val="000000"/>
                <w:sz w:val="20"/>
                <w:szCs w:val="20"/>
              </w:rPr>
            </w:pPr>
            <w:r w:rsidRPr="00A01E68">
              <w:rPr>
                <w:color w:val="000000"/>
                <w:sz w:val="20"/>
                <w:szCs w:val="20"/>
              </w:rPr>
              <w:t>46.2</w:t>
            </w:r>
          </w:p>
        </w:tc>
        <w:tc>
          <w:tcPr>
            <w:tcW w:w="0" w:type="auto"/>
            <w:gridSpan w:val="2"/>
            <w:noWrap/>
            <w:hideMark/>
          </w:tcPr>
          <w:p w14:paraId="501BC6D0" w14:textId="77777777" w:rsidR="00A01E68" w:rsidRPr="00A01E68" w:rsidRDefault="00A01E68" w:rsidP="00A01E68">
            <w:pPr>
              <w:rPr>
                <w:color w:val="000000"/>
                <w:sz w:val="20"/>
                <w:szCs w:val="20"/>
              </w:rPr>
            </w:pPr>
            <w:r w:rsidRPr="00A01E68">
              <w:rPr>
                <w:color w:val="000000"/>
                <w:sz w:val="20"/>
                <w:szCs w:val="20"/>
              </w:rPr>
              <w:t>[-35.5 ; 231.6]</w:t>
            </w:r>
          </w:p>
        </w:tc>
        <w:tc>
          <w:tcPr>
            <w:tcW w:w="0" w:type="auto"/>
            <w:noWrap/>
            <w:hideMark/>
          </w:tcPr>
          <w:p w14:paraId="54A6F234" w14:textId="0B20477C" w:rsidR="00A01E68" w:rsidRPr="00A01E68" w:rsidRDefault="00A01E68" w:rsidP="00A01E68">
            <w:pPr>
              <w:jc w:val="right"/>
              <w:rPr>
                <w:color w:val="000000"/>
                <w:sz w:val="20"/>
                <w:szCs w:val="20"/>
              </w:rPr>
            </w:pPr>
            <w:r w:rsidRPr="00A01E68">
              <w:rPr>
                <w:color w:val="000000"/>
                <w:sz w:val="20"/>
                <w:szCs w:val="20"/>
              </w:rPr>
              <w:t>44.6</w:t>
            </w:r>
          </w:p>
        </w:tc>
        <w:tc>
          <w:tcPr>
            <w:tcW w:w="1935" w:type="dxa"/>
            <w:noWrap/>
            <w:hideMark/>
          </w:tcPr>
          <w:p w14:paraId="23A68A29" w14:textId="77777777" w:rsidR="00A01E68" w:rsidRPr="00A01E68" w:rsidRDefault="00A01E68" w:rsidP="00A01E68">
            <w:pPr>
              <w:rPr>
                <w:color w:val="000000"/>
                <w:sz w:val="20"/>
                <w:szCs w:val="20"/>
              </w:rPr>
            </w:pPr>
            <w:r w:rsidRPr="00A01E68">
              <w:rPr>
                <w:color w:val="000000"/>
                <w:sz w:val="20"/>
                <w:szCs w:val="20"/>
              </w:rPr>
              <w:t>[-29.3 ; 195.7]</w:t>
            </w:r>
          </w:p>
        </w:tc>
      </w:tr>
      <w:tr w:rsidR="00A01E68" w:rsidRPr="00A01E68" w14:paraId="2A3B212A" w14:textId="77777777" w:rsidTr="00A01E68">
        <w:trPr>
          <w:trHeight w:val="320"/>
        </w:trPr>
        <w:tc>
          <w:tcPr>
            <w:tcW w:w="0" w:type="auto"/>
            <w:noWrap/>
            <w:hideMark/>
          </w:tcPr>
          <w:p w14:paraId="28B8715F" w14:textId="77777777" w:rsidR="00A01E68" w:rsidRPr="00A01E68" w:rsidRDefault="00A01E68">
            <w:pPr>
              <w:rPr>
                <w:color w:val="000000"/>
                <w:sz w:val="20"/>
                <w:szCs w:val="20"/>
              </w:rPr>
            </w:pPr>
            <w:r w:rsidRPr="00A01E68">
              <w:rPr>
                <w:color w:val="000000"/>
                <w:sz w:val="20"/>
                <w:szCs w:val="20"/>
              </w:rPr>
              <w:t xml:space="preserve">Makeup remover </w:t>
            </w:r>
          </w:p>
        </w:tc>
        <w:tc>
          <w:tcPr>
            <w:tcW w:w="0" w:type="auto"/>
            <w:noWrap/>
            <w:hideMark/>
          </w:tcPr>
          <w:p w14:paraId="46E200E2" w14:textId="26E4CB57" w:rsidR="00A01E68" w:rsidRPr="00A01E68" w:rsidRDefault="00A01E68" w:rsidP="00A01E68">
            <w:pPr>
              <w:jc w:val="right"/>
              <w:rPr>
                <w:color w:val="000000"/>
                <w:sz w:val="20"/>
                <w:szCs w:val="20"/>
              </w:rPr>
            </w:pPr>
            <w:r w:rsidRPr="00A01E68">
              <w:rPr>
                <w:color w:val="000000"/>
                <w:sz w:val="20"/>
                <w:szCs w:val="20"/>
              </w:rPr>
              <w:t>679.6</w:t>
            </w:r>
          </w:p>
        </w:tc>
        <w:tc>
          <w:tcPr>
            <w:tcW w:w="0" w:type="auto"/>
            <w:gridSpan w:val="2"/>
            <w:noWrap/>
            <w:hideMark/>
          </w:tcPr>
          <w:p w14:paraId="6748C0DB" w14:textId="77777777" w:rsidR="00A01E68" w:rsidRPr="00A01E68" w:rsidRDefault="00A01E68" w:rsidP="00A01E68">
            <w:pPr>
              <w:rPr>
                <w:color w:val="000000"/>
                <w:sz w:val="20"/>
                <w:szCs w:val="20"/>
              </w:rPr>
            </w:pPr>
            <w:r w:rsidRPr="00A01E68">
              <w:rPr>
                <w:color w:val="000000"/>
                <w:sz w:val="20"/>
                <w:szCs w:val="20"/>
              </w:rPr>
              <w:t>[173.0 ; 2126.4]</w:t>
            </w:r>
          </w:p>
        </w:tc>
        <w:tc>
          <w:tcPr>
            <w:tcW w:w="0" w:type="auto"/>
            <w:noWrap/>
            <w:hideMark/>
          </w:tcPr>
          <w:p w14:paraId="6D1B7AD5" w14:textId="3238926B" w:rsidR="00A01E68" w:rsidRPr="00A01E68" w:rsidRDefault="00A01E68" w:rsidP="00A01E68">
            <w:pPr>
              <w:jc w:val="right"/>
              <w:rPr>
                <w:color w:val="000000"/>
                <w:sz w:val="20"/>
                <w:szCs w:val="20"/>
              </w:rPr>
            </w:pPr>
            <w:r w:rsidRPr="00A01E68">
              <w:rPr>
                <w:color w:val="000000"/>
                <w:sz w:val="20"/>
                <w:szCs w:val="20"/>
              </w:rPr>
              <w:t>146.9</w:t>
            </w:r>
          </w:p>
        </w:tc>
        <w:tc>
          <w:tcPr>
            <w:tcW w:w="0" w:type="auto"/>
            <w:noWrap/>
            <w:hideMark/>
          </w:tcPr>
          <w:p w14:paraId="52441F16" w14:textId="77777777" w:rsidR="00A01E68" w:rsidRPr="00A01E68" w:rsidRDefault="00A01E68" w:rsidP="00A01E68">
            <w:pPr>
              <w:rPr>
                <w:color w:val="000000"/>
                <w:sz w:val="20"/>
                <w:szCs w:val="20"/>
              </w:rPr>
            </w:pPr>
            <w:r w:rsidRPr="00A01E68">
              <w:rPr>
                <w:color w:val="000000"/>
                <w:sz w:val="20"/>
                <w:szCs w:val="20"/>
              </w:rPr>
              <w:t>[3.9 ; 486.7]</w:t>
            </w:r>
          </w:p>
        </w:tc>
        <w:tc>
          <w:tcPr>
            <w:tcW w:w="0" w:type="auto"/>
            <w:noWrap/>
            <w:hideMark/>
          </w:tcPr>
          <w:p w14:paraId="1A696370" w14:textId="77777777" w:rsidR="00A01E68" w:rsidRPr="00A01E68" w:rsidRDefault="00A01E68" w:rsidP="00A01E68">
            <w:pPr>
              <w:rPr>
                <w:color w:val="000000"/>
                <w:sz w:val="20"/>
                <w:szCs w:val="20"/>
              </w:rPr>
            </w:pPr>
          </w:p>
        </w:tc>
        <w:tc>
          <w:tcPr>
            <w:tcW w:w="0" w:type="auto"/>
            <w:noWrap/>
            <w:hideMark/>
          </w:tcPr>
          <w:p w14:paraId="58188E5C" w14:textId="5ADA7CA8" w:rsidR="00A01E68" w:rsidRPr="00A01E68" w:rsidRDefault="00A01E68" w:rsidP="00A01E68">
            <w:pPr>
              <w:jc w:val="right"/>
              <w:rPr>
                <w:color w:val="000000"/>
                <w:sz w:val="20"/>
                <w:szCs w:val="20"/>
              </w:rPr>
            </w:pPr>
            <w:r w:rsidRPr="00A01E68">
              <w:rPr>
                <w:color w:val="000000"/>
                <w:sz w:val="20"/>
                <w:szCs w:val="20"/>
              </w:rPr>
              <w:t>341.5</w:t>
            </w:r>
          </w:p>
        </w:tc>
        <w:tc>
          <w:tcPr>
            <w:tcW w:w="1935" w:type="dxa"/>
            <w:noWrap/>
            <w:hideMark/>
          </w:tcPr>
          <w:p w14:paraId="411A54FC" w14:textId="77777777" w:rsidR="00A01E68" w:rsidRPr="00A01E68" w:rsidRDefault="00A01E68" w:rsidP="00A01E68">
            <w:pPr>
              <w:rPr>
                <w:color w:val="000000"/>
                <w:sz w:val="20"/>
                <w:szCs w:val="20"/>
              </w:rPr>
            </w:pPr>
            <w:r w:rsidRPr="00A01E68">
              <w:rPr>
                <w:color w:val="000000"/>
                <w:sz w:val="20"/>
                <w:szCs w:val="20"/>
              </w:rPr>
              <w:t>[114.1 ; 810.3]</w:t>
            </w:r>
          </w:p>
        </w:tc>
      </w:tr>
      <w:tr w:rsidR="00A01E68" w:rsidRPr="00A01E68" w14:paraId="050A54CC" w14:textId="77777777" w:rsidTr="00A01E68">
        <w:trPr>
          <w:trHeight w:val="320"/>
        </w:trPr>
        <w:tc>
          <w:tcPr>
            <w:tcW w:w="0" w:type="auto"/>
            <w:noWrap/>
            <w:hideMark/>
          </w:tcPr>
          <w:p w14:paraId="39740506" w14:textId="77777777" w:rsidR="00A01E68" w:rsidRPr="00A01E68" w:rsidRDefault="00A01E68">
            <w:pPr>
              <w:rPr>
                <w:color w:val="000000"/>
                <w:sz w:val="20"/>
                <w:szCs w:val="20"/>
              </w:rPr>
            </w:pPr>
            <w:r w:rsidRPr="00A01E68">
              <w:rPr>
                <w:color w:val="000000"/>
                <w:sz w:val="20"/>
                <w:szCs w:val="20"/>
              </w:rPr>
              <w:t xml:space="preserve">Mascara </w:t>
            </w:r>
          </w:p>
        </w:tc>
        <w:tc>
          <w:tcPr>
            <w:tcW w:w="0" w:type="auto"/>
            <w:noWrap/>
            <w:hideMark/>
          </w:tcPr>
          <w:p w14:paraId="32F19CEF" w14:textId="43980B15" w:rsidR="00A01E68" w:rsidRPr="00A01E68" w:rsidRDefault="00A01E68" w:rsidP="00A01E68">
            <w:pPr>
              <w:jc w:val="right"/>
              <w:rPr>
                <w:color w:val="000000"/>
                <w:sz w:val="20"/>
                <w:szCs w:val="20"/>
              </w:rPr>
            </w:pPr>
            <w:r w:rsidRPr="00A01E68">
              <w:rPr>
                <w:color w:val="000000"/>
                <w:sz w:val="20"/>
                <w:szCs w:val="20"/>
              </w:rPr>
              <w:t>217.8</w:t>
            </w:r>
          </w:p>
        </w:tc>
        <w:tc>
          <w:tcPr>
            <w:tcW w:w="0" w:type="auto"/>
            <w:noWrap/>
            <w:hideMark/>
          </w:tcPr>
          <w:p w14:paraId="7A1E49EC" w14:textId="77777777" w:rsidR="00A01E68" w:rsidRPr="00A01E68" w:rsidRDefault="00A01E68" w:rsidP="00A01E68">
            <w:pPr>
              <w:rPr>
                <w:color w:val="000000"/>
                <w:sz w:val="20"/>
                <w:szCs w:val="20"/>
              </w:rPr>
            </w:pPr>
            <w:r w:rsidRPr="00A01E68">
              <w:rPr>
                <w:color w:val="000000"/>
                <w:sz w:val="20"/>
                <w:szCs w:val="20"/>
              </w:rPr>
              <w:t>[60.6 ; 528.9]</w:t>
            </w:r>
          </w:p>
        </w:tc>
        <w:tc>
          <w:tcPr>
            <w:tcW w:w="0" w:type="auto"/>
            <w:noWrap/>
            <w:hideMark/>
          </w:tcPr>
          <w:p w14:paraId="7706DF69" w14:textId="77777777" w:rsidR="00A01E68" w:rsidRPr="00A01E68" w:rsidRDefault="00A01E68" w:rsidP="001E1325">
            <w:pPr>
              <w:jc w:val="center"/>
              <w:rPr>
                <w:color w:val="000000"/>
                <w:sz w:val="20"/>
                <w:szCs w:val="20"/>
              </w:rPr>
            </w:pPr>
          </w:p>
        </w:tc>
        <w:tc>
          <w:tcPr>
            <w:tcW w:w="0" w:type="auto"/>
            <w:noWrap/>
            <w:hideMark/>
          </w:tcPr>
          <w:p w14:paraId="5DB5C8F0" w14:textId="55372B10" w:rsidR="00A01E68" w:rsidRPr="00A01E68" w:rsidRDefault="00A01E68" w:rsidP="00A01E68">
            <w:pPr>
              <w:jc w:val="right"/>
              <w:rPr>
                <w:color w:val="000000"/>
                <w:sz w:val="20"/>
                <w:szCs w:val="20"/>
              </w:rPr>
            </w:pPr>
            <w:r w:rsidRPr="00A01E68">
              <w:rPr>
                <w:color w:val="000000"/>
                <w:sz w:val="20"/>
                <w:szCs w:val="20"/>
              </w:rPr>
              <w:t>449.3</w:t>
            </w:r>
          </w:p>
        </w:tc>
        <w:tc>
          <w:tcPr>
            <w:tcW w:w="0" w:type="auto"/>
            <w:gridSpan w:val="2"/>
            <w:noWrap/>
            <w:hideMark/>
          </w:tcPr>
          <w:p w14:paraId="21EA7A87" w14:textId="77777777" w:rsidR="00A01E68" w:rsidRPr="00A01E68" w:rsidRDefault="00A01E68" w:rsidP="00A01E68">
            <w:pPr>
              <w:rPr>
                <w:color w:val="000000"/>
                <w:sz w:val="20"/>
                <w:szCs w:val="20"/>
              </w:rPr>
            </w:pPr>
            <w:r w:rsidRPr="00A01E68">
              <w:rPr>
                <w:color w:val="000000"/>
                <w:sz w:val="20"/>
                <w:szCs w:val="20"/>
              </w:rPr>
              <w:t>[134.3 ; 1187.6]</w:t>
            </w:r>
          </w:p>
        </w:tc>
        <w:tc>
          <w:tcPr>
            <w:tcW w:w="0" w:type="auto"/>
            <w:noWrap/>
            <w:hideMark/>
          </w:tcPr>
          <w:p w14:paraId="3B6B50A1" w14:textId="69AF4EA2" w:rsidR="00A01E68" w:rsidRPr="00A01E68" w:rsidRDefault="00A01E68" w:rsidP="00A01E68">
            <w:pPr>
              <w:jc w:val="right"/>
              <w:rPr>
                <w:color w:val="000000"/>
                <w:sz w:val="20"/>
                <w:szCs w:val="20"/>
              </w:rPr>
            </w:pPr>
            <w:r w:rsidRPr="00A01E68">
              <w:rPr>
                <w:color w:val="000000"/>
                <w:sz w:val="20"/>
                <w:szCs w:val="20"/>
              </w:rPr>
              <w:t>288.8</w:t>
            </w:r>
          </w:p>
        </w:tc>
        <w:tc>
          <w:tcPr>
            <w:tcW w:w="1935" w:type="dxa"/>
            <w:noWrap/>
            <w:hideMark/>
          </w:tcPr>
          <w:p w14:paraId="1F01042F" w14:textId="77777777" w:rsidR="00A01E68" w:rsidRPr="00A01E68" w:rsidRDefault="00A01E68" w:rsidP="00A01E68">
            <w:pPr>
              <w:rPr>
                <w:color w:val="000000"/>
                <w:sz w:val="20"/>
                <w:szCs w:val="20"/>
              </w:rPr>
            </w:pPr>
            <w:r w:rsidRPr="00A01E68">
              <w:rPr>
                <w:color w:val="000000"/>
                <w:sz w:val="20"/>
                <w:szCs w:val="20"/>
              </w:rPr>
              <w:t>[90.1 ; 695.0]</w:t>
            </w:r>
          </w:p>
        </w:tc>
      </w:tr>
      <w:tr w:rsidR="00A01E68" w:rsidRPr="00A01E68" w14:paraId="29C1914D" w14:textId="77777777" w:rsidTr="00A01E68">
        <w:trPr>
          <w:trHeight w:val="320"/>
        </w:trPr>
        <w:tc>
          <w:tcPr>
            <w:tcW w:w="0" w:type="auto"/>
            <w:noWrap/>
            <w:hideMark/>
          </w:tcPr>
          <w:p w14:paraId="7863C1CA" w14:textId="77777777" w:rsidR="00A01E68" w:rsidRPr="00A01E68" w:rsidRDefault="00A01E68">
            <w:pPr>
              <w:rPr>
                <w:color w:val="000000"/>
                <w:sz w:val="20"/>
                <w:szCs w:val="20"/>
              </w:rPr>
            </w:pPr>
            <w:r w:rsidRPr="00A01E68">
              <w:rPr>
                <w:color w:val="000000"/>
                <w:sz w:val="20"/>
                <w:szCs w:val="20"/>
              </w:rPr>
              <w:t xml:space="preserve">Foundation </w:t>
            </w:r>
          </w:p>
        </w:tc>
        <w:tc>
          <w:tcPr>
            <w:tcW w:w="0" w:type="auto"/>
            <w:noWrap/>
            <w:hideMark/>
          </w:tcPr>
          <w:p w14:paraId="260E5E9E" w14:textId="16A09351" w:rsidR="00A01E68" w:rsidRPr="00A01E68" w:rsidRDefault="00A01E68" w:rsidP="00A01E68">
            <w:pPr>
              <w:jc w:val="right"/>
              <w:rPr>
                <w:color w:val="000000"/>
                <w:sz w:val="20"/>
                <w:szCs w:val="20"/>
              </w:rPr>
            </w:pPr>
            <w:r w:rsidRPr="00A01E68">
              <w:rPr>
                <w:color w:val="000000"/>
                <w:sz w:val="20"/>
                <w:szCs w:val="20"/>
              </w:rPr>
              <w:t>236.6</w:t>
            </w:r>
          </w:p>
        </w:tc>
        <w:tc>
          <w:tcPr>
            <w:tcW w:w="0" w:type="auto"/>
            <w:noWrap/>
            <w:hideMark/>
          </w:tcPr>
          <w:p w14:paraId="10508D2C" w14:textId="77777777" w:rsidR="00A01E68" w:rsidRPr="00A01E68" w:rsidRDefault="00A01E68" w:rsidP="00A01E68">
            <w:pPr>
              <w:rPr>
                <w:color w:val="000000"/>
                <w:sz w:val="20"/>
                <w:szCs w:val="20"/>
              </w:rPr>
            </w:pPr>
            <w:r w:rsidRPr="00A01E68">
              <w:rPr>
                <w:color w:val="000000"/>
                <w:sz w:val="20"/>
                <w:szCs w:val="20"/>
              </w:rPr>
              <w:t>[71.6 ; 560.0]</w:t>
            </w:r>
          </w:p>
        </w:tc>
        <w:tc>
          <w:tcPr>
            <w:tcW w:w="0" w:type="auto"/>
            <w:noWrap/>
            <w:hideMark/>
          </w:tcPr>
          <w:p w14:paraId="7D44862E" w14:textId="77777777" w:rsidR="00A01E68" w:rsidRPr="00A01E68" w:rsidRDefault="00A01E68" w:rsidP="001E1325">
            <w:pPr>
              <w:jc w:val="center"/>
              <w:rPr>
                <w:color w:val="000000"/>
                <w:sz w:val="20"/>
                <w:szCs w:val="20"/>
              </w:rPr>
            </w:pPr>
          </w:p>
        </w:tc>
        <w:tc>
          <w:tcPr>
            <w:tcW w:w="0" w:type="auto"/>
            <w:noWrap/>
            <w:hideMark/>
          </w:tcPr>
          <w:p w14:paraId="48DC9190" w14:textId="21B8CB67" w:rsidR="00A01E68" w:rsidRPr="00A01E68" w:rsidRDefault="00A01E68" w:rsidP="00A01E68">
            <w:pPr>
              <w:jc w:val="right"/>
              <w:rPr>
                <w:color w:val="000000"/>
                <w:sz w:val="20"/>
                <w:szCs w:val="20"/>
              </w:rPr>
            </w:pPr>
            <w:r w:rsidRPr="00A01E68">
              <w:rPr>
                <w:color w:val="000000"/>
                <w:sz w:val="20"/>
                <w:szCs w:val="20"/>
              </w:rPr>
              <w:t>680.2</w:t>
            </w:r>
          </w:p>
        </w:tc>
        <w:tc>
          <w:tcPr>
            <w:tcW w:w="0" w:type="auto"/>
            <w:gridSpan w:val="2"/>
            <w:noWrap/>
            <w:hideMark/>
          </w:tcPr>
          <w:p w14:paraId="50C92F15" w14:textId="77777777" w:rsidR="00A01E68" w:rsidRPr="00A01E68" w:rsidRDefault="00A01E68" w:rsidP="00A01E68">
            <w:pPr>
              <w:rPr>
                <w:color w:val="000000"/>
                <w:sz w:val="20"/>
                <w:szCs w:val="20"/>
              </w:rPr>
            </w:pPr>
            <w:r w:rsidRPr="00A01E68">
              <w:rPr>
                <w:color w:val="000000"/>
                <w:sz w:val="20"/>
                <w:szCs w:val="20"/>
              </w:rPr>
              <w:t>[240.8 ; 1686.2]</w:t>
            </w:r>
          </w:p>
        </w:tc>
        <w:tc>
          <w:tcPr>
            <w:tcW w:w="0" w:type="auto"/>
            <w:noWrap/>
            <w:hideMark/>
          </w:tcPr>
          <w:p w14:paraId="51201670" w14:textId="7E97DDCA" w:rsidR="00A01E68" w:rsidRPr="00A01E68" w:rsidRDefault="00A01E68" w:rsidP="00A01E68">
            <w:pPr>
              <w:jc w:val="right"/>
              <w:rPr>
                <w:color w:val="000000"/>
                <w:sz w:val="20"/>
                <w:szCs w:val="20"/>
              </w:rPr>
            </w:pPr>
            <w:r w:rsidRPr="00A01E68">
              <w:rPr>
                <w:color w:val="000000"/>
                <w:sz w:val="20"/>
                <w:szCs w:val="20"/>
              </w:rPr>
              <w:t>625.4</w:t>
            </w:r>
          </w:p>
        </w:tc>
        <w:tc>
          <w:tcPr>
            <w:tcW w:w="1935" w:type="dxa"/>
            <w:noWrap/>
            <w:hideMark/>
          </w:tcPr>
          <w:p w14:paraId="5709B069" w14:textId="77777777" w:rsidR="00A01E68" w:rsidRPr="00A01E68" w:rsidRDefault="00A01E68" w:rsidP="00A01E68">
            <w:pPr>
              <w:rPr>
                <w:color w:val="000000"/>
                <w:sz w:val="20"/>
                <w:szCs w:val="20"/>
              </w:rPr>
            </w:pPr>
            <w:r w:rsidRPr="00A01E68">
              <w:rPr>
                <w:color w:val="000000"/>
                <w:sz w:val="20"/>
                <w:szCs w:val="20"/>
              </w:rPr>
              <w:t>[253.8 ; 1387.6]</w:t>
            </w:r>
          </w:p>
        </w:tc>
      </w:tr>
      <w:tr w:rsidR="00A01E68" w:rsidRPr="00A01E68" w14:paraId="19FD628B" w14:textId="77777777" w:rsidTr="00A01E68">
        <w:trPr>
          <w:trHeight w:val="320"/>
        </w:trPr>
        <w:tc>
          <w:tcPr>
            <w:tcW w:w="0" w:type="auto"/>
            <w:noWrap/>
            <w:hideMark/>
          </w:tcPr>
          <w:p w14:paraId="01EFF2B2" w14:textId="77777777" w:rsidR="00A01E68" w:rsidRPr="00A01E68" w:rsidRDefault="00A01E68">
            <w:pPr>
              <w:rPr>
                <w:color w:val="000000"/>
                <w:sz w:val="20"/>
                <w:szCs w:val="20"/>
              </w:rPr>
            </w:pPr>
            <w:r w:rsidRPr="00A01E68">
              <w:rPr>
                <w:color w:val="000000"/>
                <w:sz w:val="20"/>
                <w:szCs w:val="20"/>
              </w:rPr>
              <w:t xml:space="preserve">Bar soap </w:t>
            </w:r>
          </w:p>
        </w:tc>
        <w:tc>
          <w:tcPr>
            <w:tcW w:w="0" w:type="auto"/>
            <w:noWrap/>
            <w:hideMark/>
          </w:tcPr>
          <w:p w14:paraId="6D3E4139" w14:textId="4E0B9064" w:rsidR="00A01E68" w:rsidRPr="00A01E68" w:rsidRDefault="00A01E68" w:rsidP="00A01E68">
            <w:pPr>
              <w:jc w:val="right"/>
              <w:rPr>
                <w:color w:val="000000"/>
                <w:sz w:val="20"/>
                <w:szCs w:val="20"/>
              </w:rPr>
            </w:pPr>
            <w:r w:rsidRPr="00A01E68">
              <w:rPr>
                <w:color w:val="000000"/>
                <w:sz w:val="20"/>
                <w:szCs w:val="20"/>
              </w:rPr>
              <w:t>-16.4</w:t>
            </w:r>
          </w:p>
        </w:tc>
        <w:tc>
          <w:tcPr>
            <w:tcW w:w="0" w:type="auto"/>
            <w:noWrap/>
            <w:hideMark/>
          </w:tcPr>
          <w:p w14:paraId="08590825" w14:textId="77777777" w:rsidR="00A01E68" w:rsidRPr="00A01E68" w:rsidRDefault="00A01E68" w:rsidP="00A01E68">
            <w:pPr>
              <w:rPr>
                <w:color w:val="000000"/>
                <w:sz w:val="20"/>
                <w:szCs w:val="20"/>
              </w:rPr>
            </w:pPr>
            <w:r w:rsidRPr="00A01E68">
              <w:rPr>
                <w:color w:val="000000"/>
                <w:sz w:val="20"/>
                <w:szCs w:val="20"/>
              </w:rPr>
              <w:t>[-65.2 ; 101.1]</w:t>
            </w:r>
          </w:p>
        </w:tc>
        <w:tc>
          <w:tcPr>
            <w:tcW w:w="0" w:type="auto"/>
            <w:noWrap/>
            <w:hideMark/>
          </w:tcPr>
          <w:p w14:paraId="5A9A3527" w14:textId="77777777" w:rsidR="00A01E68" w:rsidRPr="00A01E68" w:rsidRDefault="00A01E68" w:rsidP="001E1325">
            <w:pPr>
              <w:jc w:val="center"/>
              <w:rPr>
                <w:color w:val="000000"/>
                <w:sz w:val="20"/>
                <w:szCs w:val="20"/>
              </w:rPr>
            </w:pPr>
          </w:p>
        </w:tc>
        <w:tc>
          <w:tcPr>
            <w:tcW w:w="0" w:type="auto"/>
            <w:noWrap/>
            <w:hideMark/>
          </w:tcPr>
          <w:p w14:paraId="68F5FE78" w14:textId="5854DA67" w:rsidR="00A01E68" w:rsidRPr="00A01E68" w:rsidRDefault="00A01E68" w:rsidP="00A01E68">
            <w:pPr>
              <w:jc w:val="right"/>
              <w:rPr>
                <w:color w:val="000000"/>
                <w:sz w:val="20"/>
                <w:szCs w:val="20"/>
              </w:rPr>
            </w:pPr>
            <w:r w:rsidRPr="00A01E68">
              <w:rPr>
                <w:color w:val="000000"/>
                <w:sz w:val="20"/>
                <w:szCs w:val="20"/>
              </w:rPr>
              <w:t>-41.8</w:t>
            </w:r>
          </w:p>
        </w:tc>
        <w:tc>
          <w:tcPr>
            <w:tcW w:w="0" w:type="auto"/>
            <w:noWrap/>
            <w:hideMark/>
          </w:tcPr>
          <w:p w14:paraId="4030319D" w14:textId="77777777" w:rsidR="00A01E68" w:rsidRPr="00A01E68" w:rsidRDefault="00A01E68" w:rsidP="00A01E68">
            <w:pPr>
              <w:rPr>
                <w:color w:val="000000"/>
                <w:sz w:val="20"/>
                <w:szCs w:val="20"/>
              </w:rPr>
            </w:pPr>
            <w:r w:rsidRPr="00A01E68">
              <w:rPr>
                <w:color w:val="000000"/>
                <w:sz w:val="20"/>
                <w:szCs w:val="20"/>
              </w:rPr>
              <w:t>[-78.2 ; 55.3]</w:t>
            </w:r>
          </w:p>
        </w:tc>
        <w:tc>
          <w:tcPr>
            <w:tcW w:w="0" w:type="auto"/>
            <w:noWrap/>
            <w:hideMark/>
          </w:tcPr>
          <w:p w14:paraId="13EC1CB8" w14:textId="77777777" w:rsidR="00A01E68" w:rsidRPr="00A01E68" w:rsidRDefault="00A01E68" w:rsidP="00A01E68">
            <w:pPr>
              <w:rPr>
                <w:color w:val="000000"/>
                <w:sz w:val="20"/>
                <w:szCs w:val="20"/>
              </w:rPr>
            </w:pPr>
          </w:p>
        </w:tc>
        <w:tc>
          <w:tcPr>
            <w:tcW w:w="0" w:type="auto"/>
            <w:noWrap/>
            <w:hideMark/>
          </w:tcPr>
          <w:p w14:paraId="641679A9" w14:textId="4C9F0654" w:rsidR="00A01E68" w:rsidRPr="00A01E68" w:rsidRDefault="00A01E68" w:rsidP="00A01E68">
            <w:pPr>
              <w:jc w:val="right"/>
              <w:rPr>
                <w:color w:val="000000"/>
                <w:sz w:val="20"/>
                <w:szCs w:val="20"/>
              </w:rPr>
            </w:pPr>
            <w:r w:rsidRPr="00A01E68">
              <w:rPr>
                <w:color w:val="000000"/>
                <w:sz w:val="20"/>
                <w:szCs w:val="20"/>
              </w:rPr>
              <w:t>-3.3</w:t>
            </w:r>
          </w:p>
        </w:tc>
        <w:tc>
          <w:tcPr>
            <w:tcW w:w="1935" w:type="dxa"/>
            <w:noWrap/>
            <w:hideMark/>
          </w:tcPr>
          <w:p w14:paraId="4D4638C9" w14:textId="77777777" w:rsidR="00A01E68" w:rsidRPr="00A01E68" w:rsidRDefault="00A01E68" w:rsidP="00A01E68">
            <w:pPr>
              <w:rPr>
                <w:color w:val="000000"/>
                <w:sz w:val="20"/>
                <w:szCs w:val="20"/>
              </w:rPr>
            </w:pPr>
            <w:r w:rsidRPr="00A01E68">
              <w:rPr>
                <w:color w:val="000000"/>
                <w:sz w:val="20"/>
                <w:szCs w:val="20"/>
              </w:rPr>
              <w:t>[-56.9 ; 117.0]</w:t>
            </w:r>
          </w:p>
        </w:tc>
      </w:tr>
      <w:tr w:rsidR="00A01E68" w:rsidRPr="00A01E68" w14:paraId="6FE5F04B" w14:textId="77777777" w:rsidTr="00A01E68">
        <w:trPr>
          <w:trHeight w:val="320"/>
        </w:trPr>
        <w:tc>
          <w:tcPr>
            <w:tcW w:w="0" w:type="auto"/>
            <w:noWrap/>
            <w:hideMark/>
          </w:tcPr>
          <w:p w14:paraId="28BA3B13" w14:textId="77777777" w:rsidR="00A01E68" w:rsidRPr="00A01E68" w:rsidRDefault="00A01E68">
            <w:pPr>
              <w:rPr>
                <w:color w:val="000000"/>
                <w:sz w:val="20"/>
                <w:szCs w:val="20"/>
              </w:rPr>
            </w:pPr>
            <w:r w:rsidRPr="00A01E68">
              <w:rPr>
                <w:color w:val="000000"/>
                <w:sz w:val="20"/>
                <w:szCs w:val="20"/>
              </w:rPr>
              <w:t xml:space="preserve">Shower gel </w:t>
            </w:r>
          </w:p>
        </w:tc>
        <w:tc>
          <w:tcPr>
            <w:tcW w:w="0" w:type="auto"/>
            <w:noWrap/>
            <w:hideMark/>
          </w:tcPr>
          <w:p w14:paraId="0B7913CF" w14:textId="46782141" w:rsidR="00A01E68" w:rsidRPr="00A01E68" w:rsidRDefault="00A01E68" w:rsidP="00A01E68">
            <w:pPr>
              <w:jc w:val="right"/>
              <w:rPr>
                <w:color w:val="000000"/>
                <w:sz w:val="20"/>
                <w:szCs w:val="20"/>
              </w:rPr>
            </w:pPr>
            <w:r w:rsidRPr="00A01E68">
              <w:rPr>
                <w:color w:val="000000"/>
                <w:sz w:val="20"/>
                <w:szCs w:val="20"/>
              </w:rPr>
              <w:t>51.1</w:t>
            </w:r>
          </w:p>
        </w:tc>
        <w:tc>
          <w:tcPr>
            <w:tcW w:w="0" w:type="auto"/>
            <w:noWrap/>
            <w:hideMark/>
          </w:tcPr>
          <w:p w14:paraId="3EF99FC0" w14:textId="77777777" w:rsidR="00A01E68" w:rsidRPr="00A01E68" w:rsidRDefault="00A01E68" w:rsidP="00A01E68">
            <w:pPr>
              <w:rPr>
                <w:color w:val="000000"/>
                <w:sz w:val="20"/>
                <w:szCs w:val="20"/>
              </w:rPr>
            </w:pPr>
            <w:r w:rsidRPr="00A01E68">
              <w:rPr>
                <w:color w:val="000000"/>
                <w:sz w:val="20"/>
                <w:szCs w:val="20"/>
              </w:rPr>
              <w:t>[-33.4 ; 242.8]</w:t>
            </w:r>
          </w:p>
        </w:tc>
        <w:tc>
          <w:tcPr>
            <w:tcW w:w="0" w:type="auto"/>
            <w:noWrap/>
            <w:hideMark/>
          </w:tcPr>
          <w:p w14:paraId="09726165" w14:textId="77777777" w:rsidR="00A01E68" w:rsidRPr="00A01E68" w:rsidRDefault="00A01E68" w:rsidP="001E1325">
            <w:pPr>
              <w:jc w:val="center"/>
              <w:rPr>
                <w:color w:val="000000"/>
                <w:sz w:val="20"/>
                <w:szCs w:val="20"/>
              </w:rPr>
            </w:pPr>
          </w:p>
        </w:tc>
        <w:tc>
          <w:tcPr>
            <w:tcW w:w="0" w:type="auto"/>
            <w:noWrap/>
            <w:hideMark/>
          </w:tcPr>
          <w:p w14:paraId="040F0E9A" w14:textId="6F6C2352" w:rsidR="00A01E68" w:rsidRPr="00A01E68" w:rsidRDefault="00A01E68" w:rsidP="00A01E68">
            <w:pPr>
              <w:jc w:val="right"/>
              <w:rPr>
                <w:color w:val="000000"/>
                <w:sz w:val="20"/>
                <w:szCs w:val="20"/>
              </w:rPr>
            </w:pPr>
            <w:r w:rsidRPr="00A01E68">
              <w:rPr>
                <w:color w:val="000000"/>
                <w:sz w:val="20"/>
                <w:szCs w:val="20"/>
              </w:rPr>
              <w:t>82.7</w:t>
            </w:r>
          </w:p>
        </w:tc>
        <w:tc>
          <w:tcPr>
            <w:tcW w:w="0" w:type="auto"/>
            <w:gridSpan w:val="2"/>
            <w:noWrap/>
            <w:hideMark/>
          </w:tcPr>
          <w:p w14:paraId="50AFD22E" w14:textId="77777777" w:rsidR="00A01E68" w:rsidRPr="00A01E68" w:rsidRDefault="00A01E68" w:rsidP="00A01E68">
            <w:pPr>
              <w:rPr>
                <w:color w:val="000000"/>
                <w:sz w:val="20"/>
                <w:szCs w:val="20"/>
              </w:rPr>
            </w:pPr>
            <w:r w:rsidRPr="00A01E68">
              <w:rPr>
                <w:color w:val="000000"/>
                <w:sz w:val="20"/>
                <w:szCs w:val="20"/>
              </w:rPr>
              <w:t>[-39.1 ; 448.3]</w:t>
            </w:r>
          </w:p>
        </w:tc>
        <w:tc>
          <w:tcPr>
            <w:tcW w:w="0" w:type="auto"/>
            <w:noWrap/>
            <w:hideMark/>
          </w:tcPr>
          <w:p w14:paraId="041F1D4F" w14:textId="205EDFD2" w:rsidR="00A01E68" w:rsidRPr="00A01E68" w:rsidRDefault="00A01E68" w:rsidP="00A01E68">
            <w:pPr>
              <w:jc w:val="right"/>
              <w:rPr>
                <w:color w:val="000000"/>
                <w:sz w:val="20"/>
                <w:szCs w:val="20"/>
              </w:rPr>
            </w:pPr>
            <w:r w:rsidRPr="00A01E68">
              <w:rPr>
                <w:color w:val="000000"/>
                <w:sz w:val="20"/>
                <w:szCs w:val="20"/>
              </w:rPr>
              <w:t>-8.4</w:t>
            </w:r>
          </w:p>
        </w:tc>
        <w:tc>
          <w:tcPr>
            <w:tcW w:w="1935" w:type="dxa"/>
            <w:noWrap/>
            <w:hideMark/>
          </w:tcPr>
          <w:p w14:paraId="38B41712" w14:textId="77777777" w:rsidR="00A01E68" w:rsidRPr="00A01E68" w:rsidRDefault="00A01E68" w:rsidP="00A01E68">
            <w:pPr>
              <w:rPr>
                <w:color w:val="000000"/>
                <w:sz w:val="20"/>
                <w:szCs w:val="20"/>
              </w:rPr>
            </w:pPr>
            <w:r w:rsidRPr="00A01E68">
              <w:rPr>
                <w:color w:val="000000"/>
                <w:sz w:val="20"/>
                <w:szCs w:val="20"/>
              </w:rPr>
              <w:t>[-58.9 ; 104.2]</w:t>
            </w:r>
          </w:p>
        </w:tc>
      </w:tr>
      <w:tr w:rsidR="00A01E68" w:rsidRPr="00A01E68" w14:paraId="628977E7" w14:textId="77777777" w:rsidTr="00A01E68">
        <w:trPr>
          <w:trHeight w:val="320"/>
        </w:trPr>
        <w:tc>
          <w:tcPr>
            <w:tcW w:w="0" w:type="auto"/>
            <w:noWrap/>
            <w:hideMark/>
          </w:tcPr>
          <w:p w14:paraId="63405685" w14:textId="77777777" w:rsidR="00A01E68" w:rsidRPr="00A01E68" w:rsidRDefault="00A01E68">
            <w:pPr>
              <w:rPr>
                <w:color w:val="000000"/>
                <w:sz w:val="20"/>
                <w:szCs w:val="20"/>
              </w:rPr>
            </w:pPr>
            <w:r w:rsidRPr="00A01E68">
              <w:rPr>
                <w:color w:val="000000"/>
                <w:sz w:val="20"/>
                <w:szCs w:val="20"/>
              </w:rPr>
              <w:t>Shampoo</w:t>
            </w:r>
          </w:p>
        </w:tc>
        <w:tc>
          <w:tcPr>
            <w:tcW w:w="0" w:type="auto"/>
            <w:noWrap/>
            <w:hideMark/>
          </w:tcPr>
          <w:p w14:paraId="36440E19" w14:textId="635551B8" w:rsidR="00A01E68" w:rsidRPr="00A01E68" w:rsidRDefault="00A01E68" w:rsidP="00A01E68">
            <w:pPr>
              <w:jc w:val="right"/>
              <w:rPr>
                <w:color w:val="000000"/>
                <w:sz w:val="20"/>
                <w:szCs w:val="20"/>
              </w:rPr>
            </w:pPr>
            <w:r w:rsidRPr="00A01E68">
              <w:rPr>
                <w:color w:val="000000"/>
                <w:sz w:val="20"/>
                <w:szCs w:val="20"/>
              </w:rPr>
              <w:t>139.9</w:t>
            </w:r>
          </w:p>
        </w:tc>
        <w:tc>
          <w:tcPr>
            <w:tcW w:w="0" w:type="auto"/>
            <w:noWrap/>
            <w:hideMark/>
          </w:tcPr>
          <w:p w14:paraId="6BDDB07E" w14:textId="77777777" w:rsidR="00A01E68" w:rsidRPr="00A01E68" w:rsidRDefault="00A01E68" w:rsidP="00A01E68">
            <w:pPr>
              <w:rPr>
                <w:color w:val="000000"/>
                <w:sz w:val="20"/>
                <w:szCs w:val="20"/>
              </w:rPr>
            </w:pPr>
            <w:r w:rsidRPr="00A01E68">
              <w:rPr>
                <w:color w:val="000000"/>
                <w:sz w:val="20"/>
                <w:szCs w:val="20"/>
              </w:rPr>
              <w:t>[6.6 ; 440.1]</w:t>
            </w:r>
          </w:p>
        </w:tc>
        <w:tc>
          <w:tcPr>
            <w:tcW w:w="0" w:type="auto"/>
            <w:noWrap/>
            <w:hideMark/>
          </w:tcPr>
          <w:p w14:paraId="32C8C2B1" w14:textId="77777777" w:rsidR="00A01E68" w:rsidRPr="00A01E68" w:rsidRDefault="00A01E68" w:rsidP="001E1325">
            <w:pPr>
              <w:jc w:val="center"/>
              <w:rPr>
                <w:color w:val="000000"/>
                <w:sz w:val="20"/>
                <w:szCs w:val="20"/>
              </w:rPr>
            </w:pPr>
          </w:p>
        </w:tc>
        <w:tc>
          <w:tcPr>
            <w:tcW w:w="0" w:type="auto"/>
            <w:noWrap/>
            <w:hideMark/>
          </w:tcPr>
          <w:p w14:paraId="5AE1CFF3" w14:textId="677BE8A2" w:rsidR="00A01E68" w:rsidRPr="00A01E68" w:rsidRDefault="00A01E68" w:rsidP="00A01E68">
            <w:pPr>
              <w:jc w:val="right"/>
              <w:rPr>
                <w:color w:val="000000"/>
                <w:sz w:val="20"/>
                <w:szCs w:val="20"/>
              </w:rPr>
            </w:pPr>
            <w:r w:rsidRPr="00A01E68">
              <w:rPr>
                <w:color w:val="000000"/>
                <w:sz w:val="20"/>
                <w:szCs w:val="20"/>
              </w:rPr>
              <w:t>102.3</w:t>
            </w:r>
          </w:p>
        </w:tc>
        <w:tc>
          <w:tcPr>
            <w:tcW w:w="0" w:type="auto"/>
            <w:gridSpan w:val="2"/>
            <w:noWrap/>
            <w:hideMark/>
          </w:tcPr>
          <w:p w14:paraId="23F37A57" w14:textId="77777777" w:rsidR="00A01E68" w:rsidRPr="00A01E68" w:rsidRDefault="00A01E68" w:rsidP="00A01E68">
            <w:pPr>
              <w:rPr>
                <w:color w:val="000000"/>
                <w:sz w:val="20"/>
                <w:szCs w:val="20"/>
              </w:rPr>
            </w:pPr>
            <w:r w:rsidRPr="00A01E68">
              <w:rPr>
                <w:color w:val="000000"/>
                <w:sz w:val="20"/>
                <w:szCs w:val="20"/>
              </w:rPr>
              <w:t>[-19.9 ; 411.1]</w:t>
            </w:r>
          </w:p>
        </w:tc>
        <w:tc>
          <w:tcPr>
            <w:tcW w:w="0" w:type="auto"/>
            <w:noWrap/>
            <w:hideMark/>
          </w:tcPr>
          <w:p w14:paraId="4EA92602" w14:textId="5189EB35" w:rsidR="00A01E68" w:rsidRPr="00A01E68" w:rsidRDefault="00A01E68" w:rsidP="00A01E68">
            <w:pPr>
              <w:jc w:val="right"/>
              <w:rPr>
                <w:color w:val="000000"/>
                <w:sz w:val="20"/>
                <w:szCs w:val="20"/>
              </w:rPr>
            </w:pPr>
            <w:r w:rsidRPr="00A01E68">
              <w:rPr>
                <w:color w:val="000000"/>
                <w:sz w:val="20"/>
                <w:szCs w:val="20"/>
              </w:rPr>
              <w:t>150.9</w:t>
            </w:r>
          </w:p>
        </w:tc>
        <w:tc>
          <w:tcPr>
            <w:tcW w:w="1935" w:type="dxa"/>
            <w:noWrap/>
            <w:hideMark/>
          </w:tcPr>
          <w:p w14:paraId="4A2402BA" w14:textId="77777777" w:rsidR="00A01E68" w:rsidRPr="00A01E68" w:rsidRDefault="00A01E68" w:rsidP="00A01E68">
            <w:pPr>
              <w:rPr>
                <w:color w:val="000000"/>
                <w:sz w:val="20"/>
                <w:szCs w:val="20"/>
              </w:rPr>
            </w:pPr>
            <w:r w:rsidRPr="00A01E68">
              <w:rPr>
                <w:color w:val="000000"/>
                <w:sz w:val="20"/>
                <w:szCs w:val="20"/>
              </w:rPr>
              <w:t>[26.4 ; 398.2]</w:t>
            </w:r>
          </w:p>
        </w:tc>
      </w:tr>
      <w:tr w:rsidR="00A01E68" w:rsidRPr="00A01E68" w14:paraId="3B2CAAB6" w14:textId="77777777" w:rsidTr="00A01E68">
        <w:trPr>
          <w:trHeight w:val="320"/>
        </w:trPr>
        <w:tc>
          <w:tcPr>
            <w:tcW w:w="0" w:type="auto"/>
            <w:noWrap/>
            <w:hideMark/>
          </w:tcPr>
          <w:p w14:paraId="4EC9CD0E" w14:textId="77777777" w:rsidR="00A01E68" w:rsidRPr="00A01E68" w:rsidRDefault="00A01E68">
            <w:pPr>
              <w:rPr>
                <w:color w:val="000000"/>
                <w:sz w:val="20"/>
                <w:szCs w:val="20"/>
              </w:rPr>
            </w:pPr>
            <w:r w:rsidRPr="00A01E68">
              <w:rPr>
                <w:color w:val="000000"/>
                <w:sz w:val="20"/>
                <w:szCs w:val="20"/>
              </w:rPr>
              <w:t>Body cream</w:t>
            </w:r>
          </w:p>
        </w:tc>
        <w:tc>
          <w:tcPr>
            <w:tcW w:w="0" w:type="auto"/>
            <w:noWrap/>
            <w:hideMark/>
          </w:tcPr>
          <w:p w14:paraId="2ECC80C2" w14:textId="357461C9" w:rsidR="00A01E68" w:rsidRPr="00A01E68" w:rsidRDefault="00A01E68" w:rsidP="00A01E68">
            <w:pPr>
              <w:jc w:val="right"/>
              <w:rPr>
                <w:color w:val="000000"/>
                <w:sz w:val="20"/>
                <w:szCs w:val="20"/>
              </w:rPr>
            </w:pPr>
            <w:r w:rsidRPr="00A01E68">
              <w:rPr>
                <w:color w:val="000000"/>
                <w:sz w:val="20"/>
                <w:szCs w:val="20"/>
              </w:rPr>
              <w:t>11.2</w:t>
            </w:r>
          </w:p>
        </w:tc>
        <w:tc>
          <w:tcPr>
            <w:tcW w:w="0" w:type="auto"/>
            <w:noWrap/>
            <w:hideMark/>
          </w:tcPr>
          <w:p w14:paraId="767450D0" w14:textId="77777777" w:rsidR="00A01E68" w:rsidRPr="00A01E68" w:rsidRDefault="00A01E68" w:rsidP="00A01E68">
            <w:pPr>
              <w:rPr>
                <w:color w:val="000000"/>
                <w:sz w:val="20"/>
                <w:szCs w:val="20"/>
              </w:rPr>
            </w:pPr>
            <w:r w:rsidRPr="00A01E68">
              <w:rPr>
                <w:color w:val="000000"/>
                <w:sz w:val="20"/>
                <w:szCs w:val="20"/>
              </w:rPr>
              <w:t>[-63.4 ; 237.4]</w:t>
            </w:r>
          </w:p>
        </w:tc>
        <w:tc>
          <w:tcPr>
            <w:tcW w:w="0" w:type="auto"/>
            <w:noWrap/>
            <w:hideMark/>
          </w:tcPr>
          <w:p w14:paraId="674D408F" w14:textId="77777777" w:rsidR="00A01E68" w:rsidRPr="00A01E68" w:rsidRDefault="00A01E68" w:rsidP="001E1325">
            <w:pPr>
              <w:jc w:val="center"/>
              <w:rPr>
                <w:color w:val="000000"/>
                <w:sz w:val="20"/>
                <w:szCs w:val="20"/>
              </w:rPr>
            </w:pPr>
          </w:p>
        </w:tc>
        <w:tc>
          <w:tcPr>
            <w:tcW w:w="0" w:type="auto"/>
            <w:noWrap/>
            <w:hideMark/>
          </w:tcPr>
          <w:p w14:paraId="19B297AD" w14:textId="1E9F7EB3" w:rsidR="00A01E68" w:rsidRPr="00A01E68" w:rsidRDefault="00A01E68" w:rsidP="00A01E68">
            <w:pPr>
              <w:jc w:val="right"/>
              <w:rPr>
                <w:color w:val="000000"/>
                <w:sz w:val="20"/>
                <w:szCs w:val="20"/>
              </w:rPr>
            </w:pPr>
            <w:r w:rsidRPr="00A01E68">
              <w:rPr>
                <w:color w:val="000000"/>
                <w:sz w:val="20"/>
                <w:szCs w:val="20"/>
              </w:rPr>
              <w:t>87.2</w:t>
            </w:r>
          </w:p>
        </w:tc>
        <w:tc>
          <w:tcPr>
            <w:tcW w:w="0" w:type="auto"/>
            <w:gridSpan w:val="2"/>
            <w:noWrap/>
            <w:hideMark/>
          </w:tcPr>
          <w:p w14:paraId="737186A2" w14:textId="77777777" w:rsidR="00A01E68" w:rsidRPr="00A01E68" w:rsidRDefault="00A01E68" w:rsidP="00A01E68">
            <w:pPr>
              <w:rPr>
                <w:color w:val="000000"/>
                <w:sz w:val="20"/>
                <w:szCs w:val="20"/>
              </w:rPr>
            </w:pPr>
            <w:r w:rsidRPr="00A01E68">
              <w:rPr>
                <w:color w:val="000000"/>
                <w:sz w:val="20"/>
                <w:szCs w:val="20"/>
              </w:rPr>
              <w:t>[-34.8 ; 437.6]</w:t>
            </w:r>
          </w:p>
        </w:tc>
        <w:tc>
          <w:tcPr>
            <w:tcW w:w="0" w:type="auto"/>
            <w:noWrap/>
            <w:hideMark/>
          </w:tcPr>
          <w:p w14:paraId="6546FD4B" w14:textId="243AFB8E" w:rsidR="00A01E68" w:rsidRPr="00A01E68" w:rsidRDefault="00A01E68" w:rsidP="00A01E68">
            <w:pPr>
              <w:jc w:val="right"/>
              <w:rPr>
                <w:color w:val="000000"/>
                <w:sz w:val="20"/>
                <w:szCs w:val="20"/>
              </w:rPr>
            </w:pPr>
            <w:r w:rsidRPr="00A01E68">
              <w:rPr>
                <w:color w:val="000000"/>
                <w:sz w:val="20"/>
                <w:szCs w:val="20"/>
              </w:rPr>
              <w:t>15.8</w:t>
            </w:r>
          </w:p>
        </w:tc>
        <w:tc>
          <w:tcPr>
            <w:tcW w:w="1935" w:type="dxa"/>
            <w:noWrap/>
            <w:hideMark/>
          </w:tcPr>
          <w:p w14:paraId="6F701D9B" w14:textId="77777777" w:rsidR="00A01E68" w:rsidRPr="00A01E68" w:rsidRDefault="00A01E68" w:rsidP="00A01E68">
            <w:pPr>
              <w:rPr>
                <w:color w:val="000000"/>
                <w:sz w:val="20"/>
                <w:szCs w:val="20"/>
              </w:rPr>
            </w:pPr>
            <w:r w:rsidRPr="00A01E68">
              <w:rPr>
                <w:color w:val="000000"/>
                <w:sz w:val="20"/>
                <w:szCs w:val="20"/>
              </w:rPr>
              <w:t>[-47.3 ; 154.2]</w:t>
            </w:r>
          </w:p>
        </w:tc>
      </w:tr>
      <w:tr w:rsidR="00A01E68" w:rsidRPr="00A01E68" w14:paraId="7DBF3247" w14:textId="77777777" w:rsidTr="00A01E68">
        <w:trPr>
          <w:trHeight w:val="320"/>
        </w:trPr>
        <w:tc>
          <w:tcPr>
            <w:tcW w:w="0" w:type="auto"/>
            <w:noWrap/>
            <w:hideMark/>
          </w:tcPr>
          <w:p w14:paraId="3B9DD512" w14:textId="77777777" w:rsidR="00A01E68" w:rsidRPr="00A01E68" w:rsidRDefault="00A01E68">
            <w:pPr>
              <w:rPr>
                <w:color w:val="000000"/>
                <w:sz w:val="20"/>
                <w:szCs w:val="20"/>
              </w:rPr>
            </w:pPr>
            <w:r w:rsidRPr="00A01E68">
              <w:rPr>
                <w:color w:val="000000"/>
                <w:sz w:val="20"/>
                <w:szCs w:val="20"/>
              </w:rPr>
              <w:t>Conditioner</w:t>
            </w:r>
          </w:p>
        </w:tc>
        <w:tc>
          <w:tcPr>
            <w:tcW w:w="0" w:type="auto"/>
            <w:noWrap/>
            <w:hideMark/>
          </w:tcPr>
          <w:p w14:paraId="3103DBEC" w14:textId="455B6D12" w:rsidR="00A01E68" w:rsidRPr="00A01E68" w:rsidRDefault="00A01E68" w:rsidP="00A01E68">
            <w:pPr>
              <w:jc w:val="right"/>
              <w:rPr>
                <w:color w:val="000000"/>
                <w:sz w:val="20"/>
                <w:szCs w:val="20"/>
              </w:rPr>
            </w:pPr>
            <w:r w:rsidRPr="00A01E68">
              <w:rPr>
                <w:color w:val="000000"/>
                <w:sz w:val="20"/>
                <w:szCs w:val="20"/>
              </w:rPr>
              <w:t>37.7</w:t>
            </w:r>
          </w:p>
        </w:tc>
        <w:tc>
          <w:tcPr>
            <w:tcW w:w="0" w:type="auto"/>
            <w:noWrap/>
            <w:hideMark/>
          </w:tcPr>
          <w:p w14:paraId="7C18B20A" w14:textId="77777777" w:rsidR="00A01E68" w:rsidRPr="00A01E68" w:rsidRDefault="00A01E68" w:rsidP="00A01E68">
            <w:pPr>
              <w:rPr>
                <w:color w:val="000000"/>
                <w:sz w:val="20"/>
                <w:szCs w:val="20"/>
              </w:rPr>
            </w:pPr>
            <w:r w:rsidRPr="00A01E68">
              <w:rPr>
                <w:color w:val="000000"/>
                <w:sz w:val="20"/>
                <w:szCs w:val="20"/>
              </w:rPr>
              <w:t>[-51.2 ; 288.4]</w:t>
            </w:r>
          </w:p>
        </w:tc>
        <w:tc>
          <w:tcPr>
            <w:tcW w:w="0" w:type="auto"/>
            <w:noWrap/>
            <w:hideMark/>
          </w:tcPr>
          <w:p w14:paraId="5A732A82" w14:textId="77777777" w:rsidR="00A01E68" w:rsidRPr="00A01E68" w:rsidRDefault="00A01E68" w:rsidP="001E1325">
            <w:pPr>
              <w:jc w:val="center"/>
              <w:rPr>
                <w:color w:val="000000"/>
                <w:sz w:val="20"/>
                <w:szCs w:val="20"/>
              </w:rPr>
            </w:pPr>
          </w:p>
        </w:tc>
        <w:tc>
          <w:tcPr>
            <w:tcW w:w="0" w:type="auto"/>
            <w:noWrap/>
            <w:hideMark/>
          </w:tcPr>
          <w:p w14:paraId="0F32A741" w14:textId="03EDA162" w:rsidR="00A01E68" w:rsidRPr="00A01E68" w:rsidRDefault="00A01E68" w:rsidP="00A01E68">
            <w:pPr>
              <w:jc w:val="right"/>
              <w:rPr>
                <w:color w:val="000000"/>
                <w:sz w:val="20"/>
                <w:szCs w:val="20"/>
              </w:rPr>
            </w:pPr>
            <w:r w:rsidRPr="00A01E68">
              <w:rPr>
                <w:color w:val="000000"/>
                <w:sz w:val="20"/>
                <w:szCs w:val="20"/>
              </w:rPr>
              <w:t>1.6</w:t>
            </w:r>
          </w:p>
        </w:tc>
        <w:tc>
          <w:tcPr>
            <w:tcW w:w="0" w:type="auto"/>
            <w:gridSpan w:val="2"/>
            <w:noWrap/>
            <w:hideMark/>
          </w:tcPr>
          <w:p w14:paraId="25471CEA" w14:textId="77777777" w:rsidR="00A01E68" w:rsidRPr="00A01E68" w:rsidRDefault="00A01E68" w:rsidP="00A01E68">
            <w:pPr>
              <w:rPr>
                <w:color w:val="000000"/>
                <w:sz w:val="20"/>
                <w:szCs w:val="20"/>
              </w:rPr>
            </w:pPr>
            <w:r w:rsidRPr="00A01E68">
              <w:rPr>
                <w:color w:val="000000"/>
                <w:sz w:val="20"/>
                <w:szCs w:val="20"/>
              </w:rPr>
              <w:t>[-66.2 ; 205.6]</w:t>
            </w:r>
          </w:p>
        </w:tc>
        <w:tc>
          <w:tcPr>
            <w:tcW w:w="0" w:type="auto"/>
            <w:noWrap/>
            <w:hideMark/>
          </w:tcPr>
          <w:p w14:paraId="342D0E9B" w14:textId="281CBCD6" w:rsidR="00A01E68" w:rsidRPr="00A01E68" w:rsidRDefault="00A01E68" w:rsidP="00A01E68">
            <w:pPr>
              <w:jc w:val="right"/>
              <w:rPr>
                <w:color w:val="000000"/>
                <w:sz w:val="20"/>
                <w:szCs w:val="20"/>
              </w:rPr>
            </w:pPr>
            <w:r w:rsidRPr="00A01E68">
              <w:rPr>
                <w:color w:val="000000"/>
                <w:sz w:val="20"/>
                <w:szCs w:val="20"/>
              </w:rPr>
              <w:t>80.0</w:t>
            </w:r>
          </w:p>
        </w:tc>
        <w:tc>
          <w:tcPr>
            <w:tcW w:w="1935" w:type="dxa"/>
            <w:noWrap/>
            <w:hideMark/>
          </w:tcPr>
          <w:p w14:paraId="3F9622BB" w14:textId="77777777" w:rsidR="00A01E68" w:rsidRPr="00A01E68" w:rsidRDefault="00A01E68" w:rsidP="00A01E68">
            <w:pPr>
              <w:rPr>
                <w:color w:val="000000"/>
                <w:sz w:val="20"/>
                <w:szCs w:val="20"/>
              </w:rPr>
            </w:pPr>
            <w:r w:rsidRPr="00A01E68">
              <w:rPr>
                <w:color w:val="000000"/>
                <w:sz w:val="20"/>
                <w:szCs w:val="20"/>
              </w:rPr>
              <w:t>[-27.9 ; 349.1]</w:t>
            </w:r>
          </w:p>
        </w:tc>
      </w:tr>
      <w:tr w:rsidR="00A01E68" w:rsidRPr="00A01E68" w14:paraId="2F70463C" w14:textId="77777777" w:rsidTr="00A01E68">
        <w:trPr>
          <w:trHeight w:val="320"/>
        </w:trPr>
        <w:tc>
          <w:tcPr>
            <w:tcW w:w="0" w:type="auto"/>
            <w:noWrap/>
            <w:hideMark/>
          </w:tcPr>
          <w:p w14:paraId="2AF8BF89" w14:textId="77777777" w:rsidR="00A01E68" w:rsidRPr="00A01E68" w:rsidRDefault="00A01E68">
            <w:pPr>
              <w:rPr>
                <w:color w:val="000000"/>
                <w:sz w:val="20"/>
                <w:szCs w:val="20"/>
              </w:rPr>
            </w:pPr>
            <w:r w:rsidRPr="00A01E68">
              <w:rPr>
                <w:color w:val="000000"/>
                <w:sz w:val="20"/>
                <w:szCs w:val="20"/>
              </w:rPr>
              <w:t xml:space="preserve">Lip/Chapstick </w:t>
            </w:r>
          </w:p>
        </w:tc>
        <w:tc>
          <w:tcPr>
            <w:tcW w:w="0" w:type="auto"/>
            <w:noWrap/>
            <w:hideMark/>
          </w:tcPr>
          <w:p w14:paraId="23D8BA6C" w14:textId="1DF46957" w:rsidR="00A01E68" w:rsidRPr="00A01E68" w:rsidRDefault="00A01E68" w:rsidP="00A01E68">
            <w:pPr>
              <w:jc w:val="right"/>
              <w:rPr>
                <w:color w:val="000000"/>
                <w:sz w:val="20"/>
                <w:szCs w:val="20"/>
              </w:rPr>
            </w:pPr>
            <w:r w:rsidRPr="00A01E68">
              <w:rPr>
                <w:color w:val="000000"/>
                <w:sz w:val="20"/>
                <w:szCs w:val="20"/>
              </w:rPr>
              <w:t>-1.7</w:t>
            </w:r>
          </w:p>
        </w:tc>
        <w:tc>
          <w:tcPr>
            <w:tcW w:w="0" w:type="auto"/>
            <w:noWrap/>
            <w:hideMark/>
          </w:tcPr>
          <w:p w14:paraId="4C7477EE" w14:textId="77777777" w:rsidR="00A01E68" w:rsidRPr="00A01E68" w:rsidRDefault="00A01E68" w:rsidP="00A01E68">
            <w:pPr>
              <w:rPr>
                <w:color w:val="000000"/>
                <w:sz w:val="20"/>
                <w:szCs w:val="20"/>
              </w:rPr>
            </w:pPr>
            <w:r w:rsidRPr="00A01E68">
              <w:rPr>
                <w:color w:val="000000"/>
                <w:sz w:val="20"/>
                <w:szCs w:val="20"/>
              </w:rPr>
              <w:t>[-60.5 ; 144.9]</w:t>
            </w:r>
          </w:p>
        </w:tc>
        <w:tc>
          <w:tcPr>
            <w:tcW w:w="0" w:type="auto"/>
            <w:noWrap/>
            <w:hideMark/>
          </w:tcPr>
          <w:p w14:paraId="2B29D63B" w14:textId="77777777" w:rsidR="00A01E68" w:rsidRPr="00A01E68" w:rsidRDefault="00A01E68" w:rsidP="001E1325">
            <w:pPr>
              <w:jc w:val="center"/>
              <w:rPr>
                <w:color w:val="000000"/>
                <w:sz w:val="20"/>
                <w:szCs w:val="20"/>
              </w:rPr>
            </w:pPr>
          </w:p>
        </w:tc>
        <w:tc>
          <w:tcPr>
            <w:tcW w:w="0" w:type="auto"/>
            <w:noWrap/>
            <w:hideMark/>
          </w:tcPr>
          <w:p w14:paraId="7F0C5711" w14:textId="13560C21" w:rsidR="00A01E68" w:rsidRPr="00A01E68" w:rsidRDefault="00A01E68" w:rsidP="00A01E68">
            <w:pPr>
              <w:jc w:val="right"/>
              <w:rPr>
                <w:color w:val="000000"/>
                <w:sz w:val="20"/>
                <w:szCs w:val="20"/>
              </w:rPr>
            </w:pPr>
            <w:r w:rsidRPr="00A01E68">
              <w:rPr>
                <w:color w:val="000000"/>
                <w:sz w:val="20"/>
                <w:szCs w:val="20"/>
              </w:rPr>
              <w:t>187.9</w:t>
            </w:r>
          </w:p>
        </w:tc>
        <w:tc>
          <w:tcPr>
            <w:tcW w:w="0" w:type="auto"/>
            <w:noWrap/>
            <w:hideMark/>
          </w:tcPr>
          <w:p w14:paraId="17752BE0" w14:textId="77777777" w:rsidR="00A01E68" w:rsidRPr="00A01E68" w:rsidRDefault="00A01E68" w:rsidP="00A01E68">
            <w:pPr>
              <w:rPr>
                <w:color w:val="000000"/>
                <w:sz w:val="20"/>
                <w:szCs w:val="20"/>
              </w:rPr>
            </w:pPr>
            <w:r w:rsidRPr="00A01E68">
              <w:rPr>
                <w:color w:val="000000"/>
                <w:sz w:val="20"/>
                <w:szCs w:val="20"/>
              </w:rPr>
              <w:t>[9.0 ; 660.3]</w:t>
            </w:r>
          </w:p>
        </w:tc>
        <w:tc>
          <w:tcPr>
            <w:tcW w:w="0" w:type="auto"/>
            <w:noWrap/>
            <w:hideMark/>
          </w:tcPr>
          <w:p w14:paraId="0520FE3B" w14:textId="77777777" w:rsidR="00A01E68" w:rsidRPr="00A01E68" w:rsidRDefault="00A01E68" w:rsidP="00A01E68">
            <w:pPr>
              <w:rPr>
                <w:color w:val="000000"/>
                <w:sz w:val="20"/>
                <w:szCs w:val="20"/>
              </w:rPr>
            </w:pPr>
          </w:p>
        </w:tc>
        <w:tc>
          <w:tcPr>
            <w:tcW w:w="0" w:type="auto"/>
            <w:noWrap/>
            <w:hideMark/>
          </w:tcPr>
          <w:p w14:paraId="5DC5C658" w14:textId="3C6A961F" w:rsidR="00A01E68" w:rsidRPr="00A01E68" w:rsidRDefault="00A01E68" w:rsidP="00A01E68">
            <w:pPr>
              <w:jc w:val="right"/>
              <w:rPr>
                <w:color w:val="000000"/>
                <w:sz w:val="20"/>
                <w:szCs w:val="20"/>
              </w:rPr>
            </w:pPr>
            <w:r w:rsidRPr="00A01E68">
              <w:rPr>
                <w:color w:val="000000"/>
                <w:sz w:val="20"/>
                <w:szCs w:val="20"/>
              </w:rPr>
              <w:t>190.2</w:t>
            </w:r>
          </w:p>
        </w:tc>
        <w:tc>
          <w:tcPr>
            <w:tcW w:w="1935" w:type="dxa"/>
            <w:noWrap/>
            <w:hideMark/>
          </w:tcPr>
          <w:p w14:paraId="0756FE8E" w14:textId="77777777" w:rsidR="00A01E68" w:rsidRPr="00A01E68" w:rsidRDefault="00A01E68" w:rsidP="00A01E68">
            <w:pPr>
              <w:rPr>
                <w:color w:val="000000"/>
                <w:sz w:val="20"/>
                <w:szCs w:val="20"/>
              </w:rPr>
            </w:pPr>
            <w:r w:rsidRPr="00A01E68">
              <w:rPr>
                <w:color w:val="000000"/>
                <w:sz w:val="20"/>
                <w:szCs w:val="20"/>
              </w:rPr>
              <w:t>[28.3 ; 556.2]</w:t>
            </w:r>
          </w:p>
        </w:tc>
      </w:tr>
      <w:tr w:rsidR="00A01E68" w:rsidRPr="00A01E68" w14:paraId="3D170927" w14:textId="77777777" w:rsidTr="00A01E68">
        <w:trPr>
          <w:trHeight w:val="320"/>
        </w:trPr>
        <w:tc>
          <w:tcPr>
            <w:tcW w:w="0" w:type="auto"/>
            <w:noWrap/>
            <w:hideMark/>
          </w:tcPr>
          <w:p w14:paraId="01432B91" w14:textId="77777777" w:rsidR="00A01E68" w:rsidRPr="00A01E68" w:rsidRDefault="00A01E68">
            <w:pPr>
              <w:rPr>
                <w:color w:val="000000"/>
                <w:sz w:val="20"/>
                <w:szCs w:val="20"/>
              </w:rPr>
            </w:pPr>
            <w:r w:rsidRPr="00A01E68">
              <w:rPr>
                <w:color w:val="000000"/>
                <w:sz w:val="20"/>
                <w:szCs w:val="20"/>
              </w:rPr>
              <w:t>Perfume</w:t>
            </w:r>
          </w:p>
        </w:tc>
        <w:tc>
          <w:tcPr>
            <w:tcW w:w="0" w:type="auto"/>
            <w:noWrap/>
            <w:hideMark/>
          </w:tcPr>
          <w:p w14:paraId="08EAFCE5" w14:textId="137A22B5" w:rsidR="00A01E68" w:rsidRPr="00A01E68" w:rsidRDefault="00A01E68" w:rsidP="00A01E68">
            <w:pPr>
              <w:jc w:val="right"/>
              <w:rPr>
                <w:color w:val="000000"/>
                <w:sz w:val="20"/>
                <w:szCs w:val="20"/>
              </w:rPr>
            </w:pPr>
            <w:r w:rsidRPr="00A01E68">
              <w:rPr>
                <w:color w:val="000000"/>
                <w:sz w:val="20"/>
                <w:szCs w:val="20"/>
              </w:rPr>
              <w:t>-39.5</w:t>
            </w:r>
          </w:p>
        </w:tc>
        <w:tc>
          <w:tcPr>
            <w:tcW w:w="0" w:type="auto"/>
            <w:noWrap/>
            <w:hideMark/>
          </w:tcPr>
          <w:p w14:paraId="39F49EE8" w14:textId="77777777" w:rsidR="00A01E68" w:rsidRPr="00A01E68" w:rsidRDefault="00A01E68" w:rsidP="00A01E68">
            <w:pPr>
              <w:rPr>
                <w:color w:val="000000"/>
                <w:sz w:val="20"/>
                <w:szCs w:val="20"/>
              </w:rPr>
            </w:pPr>
            <w:r w:rsidRPr="00A01E68">
              <w:rPr>
                <w:color w:val="000000"/>
                <w:sz w:val="20"/>
                <w:szCs w:val="20"/>
              </w:rPr>
              <w:t>[-79.3 ; 77.0]</w:t>
            </w:r>
          </w:p>
        </w:tc>
        <w:tc>
          <w:tcPr>
            <w:tcW w:w="0" w:type="auto"/>
            <w:noWrap/>
            <w:hideMark/>
          </w:tcPr>
          <w:p w14:paraId="7880F4B8" w14:textId="77777777" w:rsidR="00A01E68" w:rsidRPr="00A01E68" w:rsidRDefault="00A01E68" w:rsidP="001E1325">
            <w:pPr>
              <w:jc w:val="center"/>
              <w:rPr>
                <w:color w:val="000000"/>
                <w:sz w:val="20"/>
                <w:szCs w:val="20"/>
              </w:rPr>
            </w:pPr>
          </w:p>
        </w:tc>
        <w:tc>
          <w:tcPr>
            <w:tcW w:w="0" w:type="auto"/>
            <w:noWrap/>
            <w:hideMark/>
          </w:tcPr>
          <w:p w14:paraId="0639357A" w14:textId="36A7390E" w:rsidR="00A01E68" w:rsidRPr="00A01E68" w:rsidRDefault="00A01E68" w:rsidP="00A01E68">
            <w:pPr>
              <w:jc w:val="right"/>
              <w:rPr>
                <w:color w:val="000000"/>
                <w:sz w:val="20"/>
                <w:szCs w:val="20"/>
              </w:rPr>
            </w:pPr>
            <w:r w:rsidRPr="00A01E68">
              <w:rPr>
                <w:color w:val="000000"/>
                <w:sz w:val="20"/>
                <w:szCs w:val="20"/>
              </w:rPr>
              <w:t>15.5</w:t>
            </w:r>
          </w:p>
        </w:tc>
        <w:tc>
          <w:tcPr>
            <w:tcW w:w="0" w:type="auto"/>
            <w:gridSpan w:val="2"/>
            <w:noWrap/>
            <w:hideMark/>
          </w:tcPr>
          <w:p w14:paraId="5BC53BE5" w14:textId="77777777" w:rsidR="00A01E68" w:rsidRPr="00A01E68" w:rsidRDefault="00A01E68" w:rsidP="00A01E68">
            <w:pPr>
              <w:rPr>
                <w:color w:val="000000"/>
                <w:sz w:val="20"/>
                <w:szCs w:val="20"/>
              </w:rPr>
            </w:pPr>
            <w:r w:rsidRPr="00A01E68">
              <w:rPr>
                <w:color w:val="000000"/>
                <w:sz w:val="20"/>
                <w:szCs w:val="20"/>
              </w:rPr>
              <w:t>[-65.8 ; 290.1]</w:t>
            </w:r>
          </w:p>
        </w:tc>
        <w:tc>
          <w:tcPr>
            <w:tcW w:w="0" w:type="auto"/>
            <w:noWrap/>
            <w:hideMark/>
          </w:tcPr>
          <w:p w14:paraId="3897B155" w14:textId="09DD23F3" w:rsidR="00A01E68" w:rsidRPr="00A01E68" w:rsidRDefault="00A01E68" w:rsidP="00A01E68">
            <w:pPr>
              <w:jc w:val="right"/>
              <w:rPr>
                <w:color w:val="000000"/>
                <w:sz w:val="20"/>
                <w:szCs w:val="20"/>
              </w:rPr>
            </w:pPr>
            <w:r w:rsidRPr="00A01E68">
              <w:rPr>
                <w:color w:val="000000"/>
                <w:sz w:val="20"/>
                <w:szCs w:val="20"/>
              </w:rPr>
              <w:t>59.8</w:t>
            </w:r>
          </w:p>
        </w:tc>
        <w:tc>
          <w:tcPr>
            <w:tcW w:w="1935" w:type="dxa"/>
            <w:noWrap/>
            <w:hideMark/>
          </w:tcPr>
          <w:p w14:paraId="2E7AEE5C" w14:textId="77777777" w:rsidR="00A01E68" w:rsidRPr="00A01E68" w:rsidRDefault="00A01E68" w:rsidP="00A01E68">
            <w:pPr>
              <w:rPr>
                <w:color w:val="000000"/>
                <w:sz w:val="20"/>
                <w:szCs w:val="20"/>
              </w:rPr>
            </w:pPr>
            <w:r w:rsidRPr="00A01E68">
              <w:rPr>
                <w:color w:val="000000"/>
                <w:sz w:val="20"/>
                <w:szCs w:val="20"/>
              </w:rPr>
              <w:t>[-42.2 ; 342.0]</w:t>
            </w:r>
          </w:p>
        </w:tc>
      </w:tr>
      <w:tr w:rsidR="00A01E68" w:rsidRPr="00A01E68" w14:paraId="0EEDB82E" w14:textId="77777777" w:rsidTr="00A01E68">
        <w:trPr>
          <w:trHeight w:val="320"/>
        </w:trPr>
        <w:tc>
          <w:tcPr>
            <w:tcW w:w="0" w:type="auto"/>
            <w:noWrap/>
            <w:hideMark/>
          </w:tcPr>
          <w:p w14:paraId="37C6ECD1" w14:textId="77777777" w:rsidR="00A01E68" w:rsidRPr="00A01E68" w:rsidRDefault="00A01E68">
            <w:pPr>
              <w:rPr>
                <w:color w:val="000000"/>
                <w:sz w:val="20"/>
                <w:szCs w:val="20"/>
              </w:rPr>
            </w:pPr>
            <w:r w:rsidRPr="00A01E68">
              <w:rPr>
                <w:color w:val="000000"/>
                <w:sz w:val="20"/>
                <w:szCs w:val="20"/>
              </w:rPr>
              <w:t xml:space="preserve">Contour </w:t>
            </w:r>
          </w:p>
        </w:tc>
        <w:tc>
          <w:tcPr>
            <w:tcW w:w="0" w:type="auto"/>
            <w:noWrap/>
            <w:hideMark/>
          </w:tcPr>
          <w:p w14:paraId="6577EAFC" w14:textId="65F77413" w:rsidR="00A01E68" w:rsidRPr="00A01E68" w:rsidRDefault="00A01E68" w:rsidP="00A01E68">
            <w:pPr>
              <w:jc w:val="right"/>
              <w:rPr>
                <w:color w:val="000000"/>
                <w:sz w:val="20"/>
                <w:szCs w:val="20"/>
              </w:rPr>
            </w:pPr>
            <w:r w:rsidRPr="00A01E68">
              <w:rPr>
                <w:color w:val="000000"/>
                <w:sz w:val="20"/>
                <w:szCs w:val="20"/>
              </w:rPr>
              <w:t>117.2</w:t>
            </w:r>
          </w:p>
        </w:tc>
        <w:tc>
          <w:tcPr>
            <w:tcW w:w="0" w:type="auto"/>
            <w:noWrap/>
            <w:hideMark/>
          </w:tcPr>
          <w:p w14:paraId="447EB650" w14:textId="77777777" w:rsidR="00A01E68" w:rsidRPr="00A01E68" w:rsidRDefault="00A01E68" w:rsidP="00A01E68">
            <w:pPr>
              <w:rPr>
                <w:color w:val="000000"/>
                <w:sz w:val="20"/>
                <w:szCs w:val="20"/>
              </w:rPr>
            </w:pPr>
            <w:r w:rsidRPr="00A01E68">
              <w:rPr>
                <w:color w:val="000000"/>
                <w:sz w:val="20"/>
                <w:szCs w:val="20"/>
              </w:rPr>
              <w:t>[-24.9 ; 528.3]</w:t>
            </w:r>
          </w:p>
        </w:tc>
        <w:tc>
          <w:tcPr>
            <w:tcW w:w="0" w:type="auto"/>
            <w:noWrap/>
            <w:hideMark/>
          </w:tcPr>
          <w:p w14:paraId="4C250310" w14:textId="77777777" w:rsidR="00A01E68" w:rsidRPr="00A01E68" w:rsidRDefault="00A01E68" w:rsidP="001E1325">
            <w:pPr>
              <w:jc w:val="center"/>
              <w:rPr>
                <w:color w:val="000000"/>
                <w:sz w:val="20"/>
                <w:szCs w:val="20"/>
              </w:rPr>
            </w:pPr>
          </w:p>
        </w:tc>
        <w:tc>
          <w:tcPr>
            <w:tcW w:w="0" w:type="auto"/>
            <w:noWrap/>
            <w:hideMark/>
          </w:tcPr>
          <w:p w14:paraId="42F35B26" w14:textId="13AC60DE" w:rsidR="00A01E68" w:rsidRPr="00A01E68" w:rsidRDefault="00A01E68" w:rsidP="00A01E68">
            <w:pPr>
              <w:jc w:val="right"/>
              <w:rPr>
                <w:color w:val="000000"/>
                <w:sz w:val="20"/>
                <w:szCs w:val="20"/>
              </w:rPr>
            </w:pPr>
            <w:r w:rsidRPr="00A01E68">
              <w:rPr>
                <w:color w:val="000000"/>
                <w:sz w:val="20"/>
                <w:szCs w:val="20"/>
              </w:rPr>
              <w:t>416.5</w:t>
            </w:r>
          </w:p>
        </w:tc>
        <w:tc>
          <w:tcPr>
            <w:tcW w:w="0" w:type="auto"/>
            <w:gridSpan w:val="2"/>
            <w:noWrap/>
            <w:hideMark/>
          </w:tcPr>
          <w:p w14:paraId="0CFC8E95" w14:textId="77777777" w:rsidR="00A01E68" w:rsidRPr="00A01E68" w:rsidRDefault="00A01E68" w:rsidP="00A01E68">
            <w:pPr>
              <w:rPr>
                <w:color w:val="000000"/>
                <w:sz w:val="20"/>
                <w:szCs w:val="20"/>
              </w:rPr>
            </w:pPr>
            <w:r w:rsidRPr="00A01E68">
              <w:rPr>
                <w:color w:val="000000"/>
                <w:sz w:val="20"/>
                <w:szCs w:val="20"/>
              </w:rPr>
              <w:t>[48.0 ; 1702.8]</w:t>
            </w:r>
          </w:p>
        </w:tc>
        <w:tc>
          <w:tcPr>
            <w:tcW w:w="0" w:type="auto"/>
            <w:noWrap/>
            <w:hideMark/>
          </w:tcPr>
          <w:p w14:paraId="4FF6B26F" w14:textId="223C5BC4" w:rsidR="00A01E68" w:rsidRPr="00A01E68" w:rsidRDefault="00A01E68" w:rsidP="00A01E68">
            <w:pPr>
              <w:jc w:val="right"/>
              <w:rPr>
                <w:color w:val="000000"/>
                <w:sz w:val="20"/>
                <w:szCs w:val="20"/>
              </w:rPr>
            </w:pPr>
            <w:r w:rsidRPr="00A01E68">
              <w:rPr>
                <w:color w:val="000000"/>
                <w:sz w:val="20"/>
                <w:szCs w:val="20"/>
              </w:rPr>
              <w:t>69.8</w:t>
            </w:r>
          </w:p>
        </w:tc>
        <w:tc>
          <w:tcPr>
            <w:tcW w:w="1935" w:type="dxa"/>
            <w:noWrap/>
            <w:hideMark/>
          </w:tcPr>
          <w:p w14:paraId="46283107" w14:textId="77777777" w:rsidR="00A01E68" w:rsidRPr="00A01E68" w:rsidRDefault="00A01E68" w:rsidP="00A01E68">
            <w:pPr>
              <w:rPr>
                <w:color w:val="000000"/>
                <w:sz w:val="20"/>
                <w:szCs w:val="20"/>
              </w:rPr>
            </w:pPr>
            <w:r w:rsidRPr="00A01E68">
              <w:rPr>
                <w:color w:val="000000"/>
                <w:sz w:val="20"/>
                <w:szCs w:val="20"/>
              </w:rPr>
              <w:t>[-32.8 ; 328.8]</w:t>
            </w:r>
          </w:p>
        </w:tc>
      </w:tr>
      <w:tr w:rsidR="00A01E68" w:rsidRPr="00A01E68" w14:paraId="225A39F5" w14:textId="77777777" w:rsidTr="00A01E68">
        <w:trPr>
          <w:trHeight w:val="320"/>
        </w:trPr>
        <w:tc>
          <w:tcPr>
            <w:tcW w:w="0" w:type="auto"/>
            <w:noWrap/>
            <w:hideMark/>
          </w:tcPr>
          <w:p w14:paraId="50BF7FFF" w14:textId="77777777" w:rsidR="00A01E68" w:rsidRPr="00A01E68" w:rsidRDefault="00A01E68">
            <w:pPr>
              <w:rPr>
                <w:color w:val="000000"/>
                <w:sz w:val="20"/>
                <w:szCs w:val="20"/>
              </w:rPr>
            </w:pPr>
            <w:r w:rsidRPr="00A01E68">
              <w:rPr>
                <w:color w:val="000000"/>
                <w:sz w:val="20"/>
                <w:szCs w:val="20"/>
              </w:rPr>
              <w:t xml:space="preserve">Facial cleanser </w:t>
            </w:r>
          </w:p>
        </w:tc>
        <w:tc>
          <w:tcPr>
            <w:tcW w:w="0" w:type="auto"/>
            <w:noWrap/>
            <w:hideMark/>
          </w:tcPr>
          <w:p w14:paraId="5D9E37D2" w14:textId="0FBECA17" w:rsidR="00A01E68" w:rsidRPr="00A01E68" w:rsidRDefault="00A01E68" w:rsidP="00A01E68">
            <w:pPr>
              <w:jc w:val="right"/>
              <w:rPr>
                <w:color w:val="000000"/>
                <w:sz w:val="20"/>
                <w:szCs w:val="20"/>
              </w:rPr>
            </w:pPr>
            <w:r w:rsidRPr="00A01E68">
              <w:rPr>
                <w:color w:val="000000"/>
                <w:sz w:val="20"/>
                <w:szCs w:val="20"/>
              </w:rPr>
              <w:t>125.6</w:t>
            </w:r>
          </w:p>
        </w:tc>
        <w:tc>
          <w:tcPr>
            <w:tcW w:w="0" w:type="auto"/>
            <w:noWrap/>
            <w:hideMark/>
          </w:tcPr>
          <w:p w14:paraId="19D0597E" w14:textId="77777777" w:rsidR="00A01E68" w:rsidRPr="00A01E68" w:rsidRDefault="00A01E68" w:rsidP="00A01E68">
            <w:pPr>
              <w:rPr>
                <w:color w:val="000000"/>
                <w:sz w:val="20"/>
                <w:szCs w:val="20"/>
              </w:rPr>
            </w:pPr>
            <w:r w:rsidRPr="00A01E68">
              <w:rPr>
                <w:color w:val="000000"/>
                <w:sz w:val="20"/>
                <w:szCs w:val="20"/>
              </w:rPr>
              <w:t>[-38.2 ; 723.3]</w:t>
            </w:r>
          </w:p>
        </w:tc>
        <w:tc>
          <w:tcPr>
            <w:tcW w:w="0" w:type="auto"/>
            <w:noWrap/>
            <w:hideMark/>
          </w:tcPr>
          <w:p w14:paraId="69060752" w14:textId="77777777" w:rsidR="00A01E68" w:rsidRPr="00A01E68" w:rsidRDefault="00A01E68" w:rsidP="001E1325">
            <w:pPr>
              <w:jc w:val="center"/>
              <w:rPr>
                <w:color w:val="000000"/>
                <w:sz w:val="20"/>
                <w:szCs w:val="20"/>
              </w:rPr>
            </w:pPr>
          </w:p>
        </w:tc>
        <w:tc>
          <w:tcPr>
            <w:tcW w:w="0" w:type="auto"/>
            <w:noWrap/>
            <w:hideMark/>
          </w:tcPr>
          <w:p w14:paraId="2753B8BF" w14:textId="44BE84CF" w:rsidR="00A01E68" w:rsidRPr="00A01E68" w:rsidRDefault="00A01E68" w:rsidP="00A01E68">
            <w:pPr>
              <w:jc w:val="right"/>
              <w:rPr>
                <w:color w:val="000000"/>
                <w:sz w:val="20"/>
                <w:szCs w:val="20"/>
              </w:rPr>
            </w:pPr>
            <w:r w:rsidRPr="00A01E68">
              <w:rPr>
                <w:color w:val="000000"/>
                <w:sz w:val="20"/>
                <w:szCs w:val="20"/>
              </w:rPr>
              <w:t>74.9</w:t>
            </w:r>
          </w:p>
        </w:tc>
        <w:tc>
          <w:tcPr>
            <w:tcW w:w="0" w:type="auto"/>
            <w:gridSpan w:val="2"/>
            <w:noWrap/>
            <w:hideMark/>
          </w:tcPr>
          <w:p w14:paraId="51E336B3" w14:textId="77777777" w:rsidR="00A01E68" w:rsidRPr="00A01E68" w:rsidRDefault="00A01E68" w:rsidP="00A01E68">
            <w:pPr>
              <w:rPr>
                <w:color w:val="000000"/>
                <w:sz w:val="20"/>
                <w:szCs w:val="20"/>
              </w:rPr>
            </w:pPr>
            <w:r w:rsidRPr="00A01E68">
              <w:rPr>
                <w:color w:val="000000"/>
                <w:sz w:val="20"/>
                <w:szCs w:val="20"/>
              </w:rPr>
              <w:t>[-48.0 ; 488.1]</w:t>
            </w:r>
          </w:p>
        </w:tc>
        <w:tc>
          <w:tcPr>
            <w:tcW w:w="0" w:type="auto"/>
            <w:noWrap/>
            <w:hideMark/>
          </w:tcPr>
          <w:p w14:paraId="14B65D87" w14:textId="1AD88022" w:rsidR="00A01E68" w:rsidRPr="00A01E68" w:rsidRDefault="00A01E68" w:rsidP="00A01E68">
            <w:pPr>
              <w:jc w:val="right"/>
              <w:rPr>
                <w:color w:val="000000"/>
                <w:sz w:val="20"/>
                <w:szCs w:val="20"/>
              </w:rPr>
            </w:pPr>
            <w:r w:rsidRPr="00A01E68">
              <w:rPr>
                <w:color w:val="000000"/>
                <w:sz w:val="20"/>
                <w:szCs w:val="20"/>
              </w:rPr>
              <w:t>-22.5</w:t>
            </w:r>
          </w:p>
        </w:tc>
        <w:tc>
          <w:tcPr>
            <w:tcW w:w="1935" w:type="dxa"/>
            <w:noWrap/>
            <w:hideMark/>
          </w:tcPr>
          <w:p w14:paraId="332EB81F" w14:textId="77777777" w:rsidR="00A01E68" w:rsidRPr="00A01E68" w:rsidRDefault="00A01E68" w:rsidP="00A01E68">
            <w:pPr>
              <w:rPr>
                <w:color w:val="000000"/>
                <w:sz w:val="20"/>
                <w:szCs w:val="20"/>
              </w:rPr>
            </w:pPr>
            <w:r w:rsidRPr="00A01E68">
              <w:rPr>
                <w:color w:val="000000"/>
                <w:sz w:val="20"/>
                <w:szCs w:val="20"/>
              </w:rPr>
              <w:t>[-74.0 ; 130.6]</w:t>
            </w:r>
          </w:p>
        </w:tc>
      </w:tr>
      <w:tr w:rsidR="00A01E68" w:rsidRPr="00A01E68" w14:paraId="3EF8DA58" w14:textId="77777777" w:rsidTr="00A01E68">
        <w:trPr>
          <w:trHeight w:val="320"/>
        </w:trPr>
        <w:tc>
          <w:tcPr>
            <w:tcW w:w="0" w:type="auto"/>
            <w:noWrap/>
            <w:hideMark/>
          </w:tcPr>
          <w:p w14:paraId="7A6E246C" w14:textId="77777777" w:rsidR="00A01E68" w:rsidRPr="00A01E68" w:rsidRDefault="00A01E68">
            <w:pPr>
              <w:rPr>
                <w:color w:val="000000"/>
                <w:sz w:val="20"/>
                <w:szCs w:val="20"/>
              </w:rPr>
            </w:pPr>
            <w:r w:rsidRPr="00A01E68">
              <w:rPr>
                <w:color w:val="000000"/>
                <w:sz w:val="20"/>
                <w:szCs w:val="20"/>
              </w:rPr>
              <w:t xml:space="preserve">Anti-stretchmarks' cream </w:t>
            </w:r>
          </w:p>
        </w:tc>
        <w:tc>
          <w:tcPr>
            <w:tcW w:w="0" w:type="auto"/>
            <w:noWrap/>
            <w:hideMark/>
          </w:tcPr>
          <w:p w14:paraId="6E783AD1" w14:textId="00BD449F" w:rsidR="00A01E68" w:rsidRPr="00A01E68" w:rsidRDefault="00A01E68" w:rsidP="00A01E68">
            <w:pPr>
              <w:jc w:val="right"/>
              <w:rPr>
                <w:color w:val="000000"/>
                <w:sz w:val="20"/>
                <w:szCs w:val="20"/>
              </w:rPr>
            </w:pPr>
            <w:r w:rsidRPr="00A01E68">
              <w:rPr>
                <w:color w:val="000000"/>
                <w:sz w:val="20"/>
                <w:szCs w:val="20"/>
              </w:rPr>
              <w:t>-23.5</w:t>
            </w:r>
          </w:p>
        </w:tc>
        <w:tc>
          <w:tcPr>
            <w:tcW w:w="0" w:type="auto"/>
            <w:noWrap/>
            <w:hideMark/>
          </w:tcPr>
          <w:p w14:paraId="1575603C" w14:textId="77777777" w:rsidR="00A01E68" w:rsidRPr="00A01E68" w:rsidRDefault="00A01E68" w:rsidP="00A01E68">
            <w:pPr>
              <w:rPr>
                <w:color w:val="000000"/>
                <w:sz w:val="20"/>
                <w:szCs w:val="20"/>
              </w:rPr>
            </w:pPr>
            <w:r w:rsidRPr="00A01E68">
              <w:rPr>
                <w:color w:val="000000"/>
                <w:sz w:val="20"/>
                <w:szCs w:val="20"/>
              </w:rPr>
              <w:t>[-86.2 ; 325.5]</w:t>
            </w:r>
          </w:p>
        </w:tc>
        <w:tc>
          <w:tcPr>
            <w:tcW w:w="0" w:type="auto"/>
            <w:noWrap/>
            <w:hideMark/>
          </w:tcPr>
          <w:p w14:paraId="52F99E76" w14:textId="77777777" w:rsidR="00A01E68" w:rsidRPr="00A01E68" w:rsidRDefault="00A01E68" w:rsidP="001E1325">
            <w:pPr>
              <w:jc w:val="center"/>
              <w:rPr>
                <w:color w:val="000000"/>
                <w:sz w:val="20"/>
                <w:szCs w:val="20"/>
              </w:rPr>
            </w:pPr>
          </w:p>
        </w:tc>
        <w:tc>
          <w:tcPr>
            <w:tcW w:w="0" w:type="auto"/>
            <w:noWrap/>
            <w:hideMark/>
          </w:tcPr>
          <w:p w14:paraId="4D40E557" w14:textId="6E1F713F" w:rsidR="00A01E68" w:rsidRPr="00A01E68" w:rsidRDefault="00A01E68" w:rsidP="00A01E68">
            <w:pPr>
              <w:jc w:val="right"/>
              <w:rPr>
                <w:color w:val="000000"/>
                <w:sz w:val="20"/>
                <w:szCs w:val="20"/>
              </w:rPr>
            </w:pPr>
            <w:r w:rsidRPr="00A01E68">
              <w:rPr>
                <w:color w:val="000000"/>
                <w:sz w:val="20"/>
                <w:szCs w:val="20"/>
              </w:rPr>
              <w:t>57.5</w:t>
            </w:r>
          </w:p>
        </w:tc>
        <w:tc>
          <w:tcPr>
            <w:tcW w:w="0" w:type="auto"/>
            <w:gridSpan w:val="2"/>
            <w:noWrap/>
            <w:hideMark/>
          </w:tcPr>
          <w:p w14:paraId="4DAB1797" w14:textId="77777777" w:rsidR="00A01E68" w:rsidRPr="00A01E68" w:rsidRDefault="00A01E68" w:rsidP="00A01E68">
            <w:pPr>
              <w:rPr>
                <w:color w:val="000000"/>
                <w:sz w:val="20"/>
                <w:szCs w:val="20"/>
              </w:rPr>
            </w:pPr>
            <w:r w:rsidRPr="00A01E68">
              <w:rPr>
                <w:color w:val="000000"/>
                <w:sz w:val="20"/>
                <w:szCs w:val="20"/>
              </w:rPr>
              <w:t>[-72.6 ; 804.2]</w:t>
            </w:r>
          </w:p>
        </w:tc>
        <w:tc>
          <w:tcPr>
            <w:tcW w:w="0" w:type="auto"/>
            <w:noWrap/>
            <w:hideMark/>
          </w:tcPr>
          <w:p w14:paraId="37B4E5A8" w14:textId="40CFA47C" w:rsidR="00A01E68" w:rsidRPr="00A01E68" w:rsidRDefault="00A01E68" w:rsidP="00A01E68">
            <w:pPr>
              <w:jc w:val="right"/>
              <w:rPr>
                <w:color w:val="000000"/>
                <w:sz w:val="20"/>
                <w:szCs w:val="20"/>
              </w:rPr>
            </w:pPr>
            <w:r w:rsidRPr="00A01E68">
              <w:rPr>
                <w:color w:val="000000"/>
                <w:sz w:val="20"/>
                <w:szCs w:val="20"/>
              </w:rPr>
              <w:t>14.9</w:t>
            </w:r>
          </w:p>
        </w:tc>
        <w:tc>
          <w:tcPr>
            <w:tcW w:w="1935" w:type="dxa"/>
            <w:noWrap/>
            <w:hideMark/>
          </w:tcPr>
          <w:p w14:paraId="31DB23CA" w14:textId="77777777" w:rsidR="00A01E68" w:rsidRPr="00A01E68" w:rsidRDefault="00A01E68" w:rsidP="00A01E68">
            <w:pPr>
              <w:rPr>
                <w:color w:val="000000"/>
                <w:sz w:val="20"/>
                <w:szCs w:val="20"/>
              </w:rPr>
            </w:pPr>
            <w:r w:rsidRPr="00A01E68">
              <w:rPr>
                <w:color w:val="000000"/>
                <w:sz w:val="20"/>
                <w:szCs w:val="20"/>
              </w:rPr>
              <w:t>[-67.6 ; 307.9]</w:t>
            </w:r>
          </w:p>
        </w:tc>
      </w:tr>
      <w:tr w:rsidR="00A01E68" w:rsidRPr="00A01E68" w14:paraId="7E7E6364" w14:textId="77777777" w:rsidTr="00A01E68">
        <w:trPr>
          <w:trHeight w:val="320"/>
        </w:trPr>
        <w:tc>
          <w:tcPr>
            <w:tcW w:w="0" w:type="auto"/>
            <w:noWrap/>
            <w:hideMark/>
          </w:tcPr>
          <w:p w14:paraId="6BDD3343" w14:textId="77777777" w:rsidR="00A01E68" w:rsidRPr="00A01E68" w:rsidRDefault="00A01E68">
            <w:pPr>
              <w:rPr>
                <w:color w:val="000000"/>
                <w:sz w:val="20"/>
                <w:szCs w:val="20"/>
              </w:rPr>
            </w:pPr>
            <w:r w:rsidRPr="00A01E68">
              <w:rPr>
                <w:color w:val="000000"/>
                <w:sz w:val="20"/>
                <w:szCs w:val="20"/>
              </w:rPr>
              <w:t xml:space="preserve">Hand cream </w:t>
            </w:r>
          </w:p>
        </w:tc>
        <w:tc>
          <w:tcPr>
            <w:tcW w:w="0" w:type="auto"/>
            <w:noWrap/>
            <w:hideMark/>
          </w:tcPr>
          <w:p w14:paraId="2004949E" w14:textId="77777777" w:rsidR="00A01E68" w:rsidRPr="00A01E68" w:rsidRDefault="00A01E68" w:rsidP="00A01E68">
            <w:pPr>
              <w:jc w:val="right"/>
              <w:rPr>
                <w:color w:val="000000"/>
                <w:sz w:val="20"/>
                <w:szCs w:val="20"/>
              </w:rPr>
            </w:pPr>
          </w:p>
        </w:tc>
        <w:tc>
          <w:tcPr>
            <w:tcW w:w="0" w:type="auto"/>
            <w:noWrap/>
            <w:hideMark/>
          </w:tcPr>
          <w:p w14:paraId="6AC62DDD" w14:textId="77777777" w:rsidR="00A01E68" w:rsidRPr="00A01E68" w:rsidRDefault="00A01E68" w:rsidP="00A01E68">
            <w:pPr>
              <w:rPr>
                <w:sz w:val="20"/>
                <w:szCs w:val="20"/>
              </w:rPr>
            </w:pPr>
          </w:p>
        </w:tc>
        <w:tc>
          <w:tcPr>
            <w:tcW w:w="0" w:type="auto"/>
            <w:noWrap/>
            <w:hideMark/>
          </w:tcPr>
          <w:p w14:paraId="4FDA6787" w14:textId="77777777" w:rsidR="00A01E68" w:rsidRPr="00A01E68" w:rsidRDefault="00A01E68" w:rsidP="001E1325">
            <w:pPr>
              <w:jc w:val="center"/>
              <w:rPr>
                <w:sz w:val="20"/>
                <w:szCs w:val="20"/>
              </w:rPr>
            </w:pPr>
          </w:p>
        </w:tc>
        <w:tc>
          <w:tcPr>
            <w:tcW w:w="0" w:type="auto"/>
            <w:noWrap/>
            <w:hideMark/>
          </w:tcPr>
          <w:p w14:paraId="08C283C8" w14:textId="2B852A94" w:rsidR="00A01E68" w:rsidRPr="00A01E68" w:rsidRDefault="00A01E68" w:rsidP="00A01E68">
            <w:pPr>
              <w:jc w:val="right"/>
              <w:rPr>
                <w:color w:val="000000"/>
                <w:sz w:val="20"/>
                <w:szCs w:val="20"/>
              </w:rPr>
            </w:pPr>
            <w:r w:rsidRPr="00A01E68">
              <w:rPr>
                <w:color w:val="000000"/>
                <w:sz w:val="20"/>
                <w:szCs w:val="20"/>
              </w:rPr>
              <w:t>569.8</w:t>
            </w:r>
          </w:p>
        </w:tc>
        <w:tc>
          <w:tcPr>
            <w:tcW w:w="0" w:type="auto"/>
            <w:gridSpan w:val="2"/>
            <w:noWrap/>
            <w:hideMark/>
          </w:tcPr>
          <w:p w14:paraId="29464C0D" w14:textId="77777777" w:rsidR="00A01E68" w:rsidRPr="00A01E68" w:rsidRDefault="00A01E68" w:rsidP="00A01E68">
            <w:pPr>
              <w:rPr>
                <w:color w:val="000000"/>
                <w:sz w:val="20"/>
                <w:szCs w:val="20"/>
              </w:rPr>
            </w:pPr>
            <w:r w:rsidRPr="00A01E68">
              <w:rPr>
                <w:color w:val="000000"/>
                <w:sz w:val="20"/>
                <w:szCs w:val="20"/>
              </w:rPr>
              <w:t>[61.7 ; 2674.0]</w:t>
            </w:r>
          </w:p>
        </w:tc>
        <w:tc>
          <w:tcPr>
            <w:tcW w:w="0" w:type="auto"/>
            <w:noWrap/>
            <w:hideMark/>
          </w:tcPr>
          <w:p w14:paraId="08E051A3" w14:textId="77D9FA9F" w:rsidR="00A01E68" w:rsidRPr="00A01E68" w:rsidRDefault="00A01E68" w:rsidP="00A01E68">
            <w:pPr>
              <w:jc w:val="right"/>
              <w:rPr>
                <w:color w:val="000000"/>
                <w:sz w:val="20"/>
                <w:szCs w:val="20"/>
              </w:rPr>
            </w:pPr>
            <w:r w:rsidRPr="00A01E68">
              <w:rPr>
                <w:color w:val="000000"/>
                <w:sz w:val="20"/>
                <w:szCs w:val="20"/>
              </w:rPr>
              <w:t>802.7</w:t>
            </w:r>
          </w:p>
        </w:tc>
        <w:tc>
          <w:tcPr>
            <w:tcW w:w="1935" w:type="dxa"/>
            <w:noWrap/>
            <w:hideMark/>
          </w:tcPr>
          <w:p w14:paraId="20A8958F" w14:textId="77777777" w:rsidR="00A01E68" w:rsidRPr="00A01E68" w:rsidRDefault="00A01E68" w:rsidP="00A01E68">
            <w:pPr>
              <w:rPr>
                <w:color w:val="000000"/>
                <w:sz w:val="20"/>
                <w:szCs w:val="20"/>
              </w:rPr>
            </w:pPr>
            <w:r w:rsidRPr="00A01E68">
              <w:rPr>
                <w:color w:val="000000"/>
                <w:sz w:val="20"/>
                <w:szCs w:val="20"/>
              </w:rPr>
              <w:t>[252.8 ; 2209.6]</w:t>
            </w:r>
          </w:p>
        </w:tc>
      </w:tr>
      <w:tr w:rsidR="00A01E68" w:rsidRPr="00A01E68" w14:paraId="4C9309BF" w14:textId="77777777" w:rsidTr="00A01E68">
        <w:trPr>
          <w:trHeight w:val="320"/>
        </w:trPr>
        <w:tc>
          <w:tcPr>
            <w:tcW w:w="0" w:type="auto"/>
            <w:noWrap/>
            <w:hideMark/>
          </w:tcPr>
          <w:p w14:paraId="51B7E85E" w14:textId="77777777" w:rsidR="00A01E68" w:rsidRPr="00A01E68" w:rsidRDefault="00A01E68">
            <w:pPr>
              <w:rPr>
                <w:color w:val="000000"/>
                <w:sz w:val="20"/>
                <w:szCs w:val="20"/>
              </w:rPr>
            </w:pPr>
            <w:r w:rsidRPr="00A01E68">
              <w:rPr>
                <w:color w:val="000000"/>
                <w:sz w:val="20"/>
                <w:szCs w:val="20"/>
              </w:rPr>
              <w:t>Intimate soap</w:t>
            </w:r>
          </w:p>
        </w:tc>
        <w:tc>
          <w:tcPr>
            <w:tcW w:w="0" w:type="auto"/>
            <w:noWrap/>
            <w:hideMark/>
          </w:tcPr>
          <w:p w14:paraId="175A2D80" w14:textId="77777777" w:rsidR="00A01E68" w:rsidRPr="00A01E68" w:rsidRDefault="00A01E68" w:rsidP="001E1325">
            <w:pPr>
              <w:jc w:val="center"/>
              <w:rPr>
                <w:color w:val="000000"/>
                <w:sz w:val="20"/>
                <w:szCs w:val="20"/>
              </w:rPr>
            </w:pPr>
          </w:p>
        </w:tc>
        <w:tc>
          <w:tcPr>
            <w:tcW w:w="0" w:type="auto"/>
            <w:noWrap/>
            <w:hideMark/>
          </w:tcPr>
          <w:p w14:paraId="799048AF" w14:textId="77777777" w:rsidR="00A01E68" w:rsidRPr="00A01E68" w:rsidRDefault="00A01E68" w:rsidP="001E1325">
            <w:pPr>
              <w:jc w:val="center"/>
              <w:rPr>
                <w:sz w:val="20"/>
                <w:szCs w:val="20"/>
              </w:rPr>
            </w:pPr>
          </w:p>
        </w:tc>
        <w:tc>
          <w:tcPr>
            <w:tcW w:w="0" w:type="auto"/>
            <w:noWrap/>
            <w:hideMark/>
          </w:tcPr>
          <w:p w14:paraId="2F4162D4" w14:textId="77777777" w:rsidR="00A01E68" w:rsidRPr="00A01E68" w:rsidRDefault="00A01E68" w:rsidP="001E1325">
            <w:pPr>
              <w:jc w:val="center"/>
              <w:rPr>
                <w:sz w:val="20"/>
                <w:szCs w:val="20"/>
              </w:rPr>
            </w:pPr>
          </w:p>
        </w:tc>
        <w:tc>
          <w:tcPr>
            <w:tcW w:w="0" w:type="auto"/>
            <w:noWrap/>
            <w:hideMark/>
          </w:tcPr>
          <w:p w14:paraId="7A791F3A" w14:textId="77777777" w:rsidR="00A01E68" w:rsidRPr="00A01E68" w:rsidRDefault="00A01E68" w:rsidP="001E1325">
            <w:pPr>
              <w:jc w:val="center"/>
              <w:rPr>
                <w:sz w:val="20"/>
                <w:szCs w:val="20"/>
              </w:rPr>
            </w:pPr>
          </w:p>
        </w:tc>
        <w:tc>
          <w:tcPr>
            <w:tcW w:w="0" w:type="auto"/>
            <w:noWrap/>
            <w:hideMark/>
          </w:tcPr>
          <w:p w14:paraId="13AFE777" w14:textId="77777777" w:rsidR="00A01E68" w:rsidRPr="00A01E68" w:rsidRDefault="00A01E68" w:rsidP="001E1325">
            <w:pPr>
              <w:jc w:val="center"/>
              <w:rPr>
                <w:sz w:val="20"/>
                <w:szCs w:val="20"/>
              </w:rPr>
            </w:pPr>
          </w:p>
        </w:tc>
        <w:tc>
          <w:tcPr>
            <w:tcW w:w="0" w:type="auto"/>
            <w:noWrap/>
            <w:hideMark/>
          </w:tcPr>
          <w:p w14:paraId="5E4F6937" w14:textId="77777777" w:rsidR="00A01E68" w:rsidRPr="00A01E68" w:rsidRDefault="00A01E68" w:rsidP="001E1325">
            <w:pPr>
              <w:jc w:val="center"/>
              <w:rPr>
                <w:sz w:val="20"/>
                <w:szCs w:val="20"/>
              </w:rPr>
            </w:pPr>
          </w:p>
        </w:tc>
        <w:tc>
          <w:tcPr>
            <w:tcW w:w="0" w:type="auto"/>
            <w:noWrap/>
            <w:hideMark/>
          </w:tcPr>
          <w:p w14:paraId="27844A88" w14:textId="7A2EE269" w:rsidR="00A01E68" w:rsidRPr="00A01E68" w:rsidRDefault="00A01E68" w:rsidP="00A01E68">
            <w:pPr>
              <w:jc w:val="right"/>
              <w:rPr>
                <w:color w:val="000000"/>
                <w:sz w:val="20"/>
                <w:szCs w:val="20"/>
              </w:rPr>
            </w:pPr>
            <w:r w:rsidRPr="00A01E68">
              <w:rPr>
                <w:color w:val="000000"/>
                <w:sz w:val="20"/>
                <w:szCs w:val="20"/>
              </w:rPr>
              <w:t>-21.7</w:t>
            </w:r>
          </w:p>
        </w:tc>
        <w:tc>
          <w:tcPr>
            <w:tcW w:w="1935" w:type="dxa"/>
            <w:noWrap/>
            <w:hideMark/>
          </w:tcPr>
          <w:p w14:paraId="192C1E4C" w14:textId="77777777" w:rsidR="00A01E68" w:rsidRPr="00A01E68" w:rsidRDefault="00A01E68" w:rsidP="00A01E68">
            <w:pPr>
              <w:rPr>
                <w:color w:val="000000"/>
                <w:sz w:val="20"/>
                <w:szCs w:val="20"/>
              </w:rPr>
            </w:pPr>
            <w:r w:rsidRPr="00A01E68">
              <w:rPr>
                <w:color w:val="000000"/>
                <w:sz w:val="20"/>
                <w:szCs w:val="20"/>
              </w:rPr>
              <w:t>[-86.5 ; 354.9]</w:t>
            </w:r>
          </w:p>
        </w:tc>
      </w:tr>
      <w:tr w:rsidR="00A01E68" w:rsidRPr="00A01E68" w14:paraId="2B1EBCE6" w14:textId="77777777" w:rsidTr="007E4588">
        <w:trPr>
          <w:trHeight w:val="320"/>
        </w:trPr>
        <w:tc>
          <w:tcPr>
            <w:tcW w:w="0" w:type="auto"/>
            <w:tcBorders>
              <w:bottom w:val="single" w:sz="4" w:space="0" w:color="auto"/>
            </w:tcBorders>
            <w:noWrap/>
            <w:hideMark/>
          </w:tcPr>
          <w:p w14:paraId="3FE9D0CF" w14:textId="77777777" w:rsidR="00A01E68" w:rsidRPr="00A01E68" w:rsidRDefault="00A01E68">
            <w:pPr>
              <w:rPr>
                <w:color w:val="000000"/>
                <w:sz w:val="20"/>
                <w:szCs w:val="20"/>
              </w:rPr>
            </w:pPr>
            <w:r w:rsidRPr="00A01E68">
              <w:rPr>
                <w:color w:val="000000"/>
                <w:sz w:val="20"/>
                <w:szCs w:val="20"/>
              </w:rPr>
              <w:t xml:space="preserve">Thermal spring water   </w:t>
            </w:r>
          </w:p>
        </w:tc>
        <w:tc>
          <w:tcPr>
            <w:tcW w:w="0" w:type="auto"/>
            <w:tcBorders>
              <w:bottom w:val="single" w:sz="4" w:space="0" w:color="auto"/>
            </w:tcBorders>
            <w:noWrap/>
            <w:hideMark/>
          </w:tcPr>
          <w:p w14:paraId="07FC68AC" w14:textId="77777777" w:rsidR="00A01E68" w:rsidRPr="00A01E68" w:rsidRDefault="00A01E68" w:rsidP="001E1325">
            <w:pPr>
              <w:jc w:val="center"/>
              <w:rPr>
                <w:color w:val="000000"/>
                <w:sz w:val="20"/>
                <w:szCs w:val="20"/>
              </w:rPr>
            </w:pPr>
          </w:p>
        </w:tc>
        <w:tc>
          <w:tcPr>
            <w:tcW w:w="0" w:type="auto"/>
            <w:tcBorders>
              <w:bottom w:val="single" w:sz="4" w:space="0" w:color="auto"/>
            </w:tcBorders>
            <w:noWrap/>
            <w:hideMark/>
          </w:tcPr>
          <w:p w14:paraId="79484F4B"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6616F504"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19C29590"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58F0797F"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1C71E238"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58003318" w14:textId="5E813B0E" w:rsidR="00A01E68" w:rsidRPr="00A01E68" w:rsidRDefault="00A01E68" w:rsidP="00A01E68">
            <w:pPr>
              <w:jc w:val="right"/>
              <w:rPr>
                <w:color w:val="000000"/>
                <w:sz w:val="20"/>
                <w:szCs w:val="20"/>
              </w:rPr>
            </w:pPr>
            <w:r w:rsidRPr="00A01E68">
              <w:rPr>
                <w:color w:val="000000"/>
                <w:sz w:val="20"/>
                <w:szCs w:val="20"/>
              </w:rPr>
              <w:t>47.6</w:t>
            </w:r>
          </w:p>
        </w:tc>
        <w:tc>
          <w:tcPr>
            <w:tcW w:w="1935" w:type="dxa"/>
            <w:tcBorders>
              <w:bottom w:val="single" w:sz="4" w:space="0" w:color="auto"/>
            </w:tcBorders>
            <w:noWrap/>
            <w:hideMark/>
          </w:tcPr>
          <w:p w14:paraId="1AB4F4C4" w14:textId="77777777" w:rsidR="00A01E68" w:rsidRPr="00A01E68" w:rsidRDefault="00A01E68" w:rsidP="00A01E68">
            <w:pPr>
              <w:rPr>
                <w:color w:val="000000"/>
                <w:sz w:val="20"/>
                <w:szCs w:val="20"/>
              </w:rPr>
            </w:pPr>
            <w:r w:rsidRPr="00A01E68">
              <w:rPr>
                <w:color w:val="000000"/>
                <w:sz w:val="20"/>
                <w:szCs w:val="20"/>
              </w:rPr>
              <w:t>[-96.1 ; 5431.1]</w:t>
            </w:r>
          </w:p>
        </w:tc>
      </w:tr>
      <w:tr w:rsidR="00A01E68" w:rsidRPr="00A01E68" w14:paraId="52CD4861" w14:textId="77777777" w:rsidTr="007E4588">
        <w:trPr>
          <w:trHeight w:val="320"/>
        </w:trPr>
        <w:tc>
          <w:tcPr>
            <w:tcW w:w="0" w:type="auto"/>
            <w:tcBorders>
              <w:top w:val="single" w:sz="4" w:space="0" w:color="auto"/>
              <w:bottom w:val="single" w:sz="4" w:space="0" w:color="auto"/>
            </w:tcBorders>
            <w:noWrap/>
            <w:hideMark/>
          </w:tcPr>
          <w:p w14:paraId="55419826" w14:textId="77777777" w:rsidR="00A01E68" w:rsidRPr="00A01E68" w:rsidRDefault="00A01E68">
            <w:pPr>
              <w:rPr>
                <w:color w:val="000000"/>
                <w:sz w:val="20"/>
                <w:szCs w:val="20"/>
              </w:rPr>
            </w:pPr>
            <w:r w:rsidRPr="00A01E68">
              <w:rPr>
                <w:color w:val="000000"/>
                <w:sz w:val="20"/>
                <w:szCs w:val="20"/>
              </w:rPr>
              <w:t> </w:t>
            </w:r>
          </w:p>
        </w:tc>
        <w:tc>
          <w:tcPr>
            <w:tcW w:w="7054" w:type="dxa"/>
            <w:gridSpan w:val="8"/>
            <w:tcBorders>
              <w:top w:val="single" w:sz="4" w:space="0" w:color="auto"/>
              <w:bottom w:val="single" w:sz="4" w:space="0" w:color="auto"/>
            </w:tcBorders>
            <w:noWrap/>
            <w:hideMark/>
          </w:tcPr>
          <w:p w14:paraId="5076C66A" w14:textId="563A7160" w:rsidR="00A01E68" w:rsidRPr="00A01E68" w:rsidRDefault="00A01E68" w:rsidP="001E1325">
            <w:pPr>
              <w:jc w:val="center"/>
              <w:rPr>
                <w:b/>
                <w:bCs/>
                <w:sz w:val="20"/>
                <w:szCs w:val="20"/>
              </w:rPr>
            </w:pPr>
            <w:r w:rsidRPr="00A01E68">
              <w:rPr>
                <w:b/>
                <w:bCs/>
                <w:sz w:val="20"/>
                <w:szCs w:val="20"/>
              </w:rPr>
              <w:t>Butylparaben</w:t>
            </w:r>
          </w:p>
        </w:tc>
      </w:tr>
      <w:tr w:rsidR="00A01E68" w:rsidRPr="00A01E68" w14:paraId="6BB625BC" w14:textId="77777777" w:rsidTr="007E4588">
        <w:trPr>
          <w:trHeight w:val="320"/>
        </w:trPr>
        <w:tc>
          <w:tcPr>
            <w:tcW w:w="0" w:type="auto"/>
            <w:tcBorders>
              <w:top w:val="single" w:sz="4" w:space="0" w:color="auto"/>
            </w:tcBorders>
            <w:noWrap/>
            <w:hideMark/>
          </w:tcPr>
          <w:p w14:paraId="285E8D7A" w14:textId="77777777" w:rsidR="00A01E68" w:rsidRPr="00A01E68" w:rsidRDefault="00A01E68">
            <w:pPr>
              <w:rPr>
                <w:color w:val="000000"/>
                <w:sz w:val="20"/>
                <w:szCs w:val="20"/>
              </w:rPr>
            </w:pPr>
            <w:r w:rsidRPr="00A01E68">
              <w:rPr>
                <w:color w:val="000000"/>
                <w:sz w:val="20"/>
                <w:szCs w:val="20"/>
              </w:rPr>
              <w:t xml:space="preserve">Toothpaste </w:t>
            </w:r>
          </w:p>
        </w:tc>
        <w:tc>
          <w:tcPr>
            <w:tcW w:w="0" w:type="auto"/>
            <w:tcBorders>
              <w:top w:val="single" w:sz="4" w:space="0" w:color="auto"/>
            </w:tcBorders>
            <w:noWrap/>
            <w:hideMark/>
          </w:tcPr>
          <w:p w14:paraId="4E664BCC" w14:textId="2411B807" w:rsidR="00A01E68" w:rsidRPr="00A01E68" w:rsidRDefault="00A01E68" w:rsidP="00A01E68">
            <w:pPr>
              <w:jc w:val="right"/>
              <w:rPr>
                <w:color w:val="000000"/>
                <w:sz w:val="20"/>
                <w:szCs w:val="20"/>
              </w:rPr>
            </w:pPr>
            <w:r w:rsidRPr="00A01E68">
              <w:rPr>
                <w:color w:val="000000"/>
                <w:sz w:val="20"/>
                <w:szCs w:val="20"/>
              </w:rPr>
              <w:t>142.0</w:t>
            </w:r>
          </w:p>
        </w:tc>
        <w:tc>
          <w:tcPr>
            <w:tcW w:w="0" w:type="auto"/>
            <w:tcBorders>
              <w:top w:val="single" w:sz="4" w:space="0" w:color="auto"/>
            </w:tcBorders>
            <w:noWrap/>
            <w:hideMark/>
          </w:tcPr>
          <w:p w14:paraId="4576C014" w14:textId="77777777" w:rsidR="00A01E68" w:rsidRPr="00A01E68" w:rsidRDefault="00A01E68" w:rsidP="00A01E68">
            <w:pPr>
              <w:rPr>
                <w:color w:val="000000"/>
                <w:sz w:val="20"/>
                <w:szCs w:val="20"/>
              </w:rPr>
            </w:pPr>
            <w:r w:rsidRPr="00A01E68">
              <w:rPr>
                <w:color w:val="000000"/>
                <w:sz w:val="20"/>
                <w:szCs w:val="20"/>
              </w:rPr>
              <w:t>[42.6 ; 310.6]</w:t>
            </w:r>
          </w:p>
        </w:tc>
        <w:tc>
          <w:tcPr>
            <w:tcW w:w="0" w:type="auto"/>
            <w:tcBorders>
              <w:top w:val="single" w:sz="4" w:space="0" w:color="auto"/>
            </w:tcBorders>
            <w:noWrap/>
            <w:hideMark/>
          </w:tcPr>
          <w:p w14:paraId="77B3997A" w14:textId="77777777" w:rsidR="00A01E68" w:rsidRPr="00A01E68" w:rsidRDefault="00A01E68" w:rsidP="001E1325">
            <w:pPr>
              <w:jc w:val="center"/>
              <w:rPr>
                <w:color w:val="000000"/>
                <w:sz w:val="20"/>
                <w:szCs w:val="20"/>
              </w:rPr>
            </w:pPr>
          </w:p>
        </w:tc>
        <w:tc>
          <w:tcPr>
            <w:tcW w:w="0" w:type="auto"/>
            <w:tcBorders>
              <w:top w:val="single" w:sz="4" w:space="0" w:color="auto"/>
            </w:tcBorders>
            <w:noWrap/>
            <w:hideMark/>
          </w:tcPr>
          <w:p w14:paraId="4013D1D6" w14:textId="2D9D6C52" w:rsidR="00A01E68" w:rsidRPr="00A01E68" w:rsidRDefault="00A01E68" w:rsidP="00A01E68">
            <w:pPr>
              <w:jc w:val="right"/>
              <w:rPr>
                <w:color w:val="000000"/>
                <w:sz w:val="20"/>
                <w:szCs w:val="20"/>
              </w:rPr>
            </w:pPr>
            <w:r w:rsidRPr="00A01E68">
              <w:rPr>
                <w:color w:val="000000"/>
                <w:sz w:val="20"/>
                <w:szCs w:val="20"/>
              </w:rPr>
              <w:t>22.4</w:t>
            </w:r>
          </w:p>
        </w:tc>
        <w:tc>
          <w:tcPr>
            <w:tcW w:w="0" w:type="auto"/>
            <w:gridSpan w:val="2"/>
            <w:tcBorders>
              <w:top w:val="single" w:sz="4" w:space="0" w:color="auto"/>
            </w:tcBorders>
            <w:noWrap/>
            <w:hideMark/>
          </w:tcPr>
          <w:p w14:paraId="5365C39A" w14:textId="77777777" w:rsidR="00A01E68" w:rsidRPr="00A01E68" w:rsidRDefault="00A01E68" w:rsidP="00A01E68">
            <w:pPr>
              <w:rPr>
                <w:color w:val="000000"/>
                <w:sz w:val="20"/>
                <w:szCs w:val="20"/>
              </w:rPr>
            </w:pPr>
            <w:r w:rsidRPr="00A01E68">
              <w:rPr>
                <w:color w:val="000000"/>
                <w:sz w:val="20"/>
                <w:szCs w:val="20"/>
              </w:rPr>
              <w:t>[-29.4 ; 112.2]</w:t>
            </w:r>
          </w:p>
        </w:tc>
        <w:tc>
          <w:tcPr>
            <w:tcW w:w="0" w:type="auto"/>
            <w:tcBorders>
              <w:top w:val="single" w:sz="4" w:space="0" w:color="auto"/>
            </w:tcBorders>
            <w:noWrap/>
            <w:hideMark/>
          </w:tcPr>
          <w:p w14:paraId="020DC204" w14:textId="47144B9B" w:rsidR="00A01E68" w:rsidRPr="00A01E68" w:rsidRDefault="00A01E68" w:rsidP="00A01E68">
            <w:pPr>
              <w:jc w:val="right"/>
              <w:rPr>
                <w:color w:val="000000"/>
                <w:sz w:val="20"/>
                <w:szCs w:val="20"/>
              </w:rPr>
            </w:pPr>
            <w:r w:rsidRPr="00A01E68">
              <w:rPr>
                <w:color w:val="000000"/>
                <w:sz w:val="20"/>
                <w:szCs w:val="20"/>
              </w:rPr>
              <w:t>32.6</w:t>
            </w:r>
          </w:p>
        </w:tc>
        <w:tc>
          <w:tcPr>
            <w:tcW w:w="1935" w:type="dxa"/>
            <w:tcBorders>
              <w:top w:val="single" w:sz="4" w:space="0" w:color="auto"/>
            </w:tcBorders>
            <w:noWrap/>
            <w:hideMark/>
          </w:tcPr>
          <w:p w14:paraId="64D8C979" w14:textId="77777777" w:rsidR="00A01E68" w:rsidRPr="00A01E68" w:rsidRDefault="00A01E68" w:rsidP="00A01E68">
            <w:pPr>
              <w:rPr>
                <w:color w:val="000000"/>
                <w:sz w:val="20"/>
                <w:szCs w:val="20"/>
              </w:rPr>
            </w:pPr>
            <w:r w:rsidRPr="00A01E68">
              <w:rPr>
                <w:color w:val="000000"/>
                <w:sz w:val="20"/>
                <w:szCs w:val="20"/>
              </w:rPr>
              <w:t>[-41.6 ; 201.2]</w:t>
            </w:r>
          </w:p>
        </w:tc>
      </w:tr>
      <w:tr w:rsidR="00A01E68" w:rsidRPr="00A01E68" w14:paraId="09F78075" w14:textId="77777777" w:rsidTr="00A01E68">
        <w:trPr>
          <w:trHeight w:val="320"/>
        </w:trPr>
        <w:tc>
          <w:tcPr>
            <w:tcW w:w="0" w:type="auto"/>
            <w:noWrap/>
            <w:hideMark/>
          </w:tcPr>
          <w:p w14:paraId="45D29B07" w14:textId="77777777" w:rsidR="00A01E68" w:rsidRPr="00A01E68" w:rsidRDefault="00A01E68">
            <w:pPr>
              <w:rPr>
                <w:color w:val="000000"/>
                <w:sz w:val="20"/>
                <w:szCs w:val="20"/>
              </w:rPr>
            </w:pPr>
            <w:r w:rsidRPr="00A01E68">
              <w:rPr>
                <w:color w:val="000000"/>
                <w:sz w:val="20"/>
                <w:szCs w:val="20"/>
              </w:rPr>
              <w:t>Face cream</w:t>
            </w:r>
          </w:p>
        </w:tc>
        <w:tc>
          <w:tcPr>
            <w:tcW w:w="0" w:type="auto"/>
            <w:noWrap/>
            <w:hideMark/>
          </w:tcPr>
          <w:p w14:paraId="3B922D97" w14:textId="12ACFC62" w:rsidR="00A01E68" w:rsidRPr="00A01E68" w:rsidRDefault="00A01E68" w:rsidP="00A01E68">
            <w:pPr>
              <w:jc w:val="right"/>
              <w:rPr>
                <w:color w:val="000000"/>
                <w:sz w:val="20"/>
                <w:szCs w:val="20"/>
              </w:rPr>
            </w:pPr>
            <w:r w:rsidRPr="00A01E68">
              <w:rPr>
                <w:color w:val="000000"/>
                <w:sz w:val="20"/>
                <w:szCs w:val="20"/>
              </w:rPr>
              <w:t>138.3</w:t>
            </w:r>
          </w:p>
        </w:tc>
        <w:tc>
          <w:tcPr>
            <w:tcW w:w="0" w:type="auto"/>
            <w:noWrap/>
            <w:hideMark/>
          </w:tcPr>
          <w:p w14:paraId="71EBCFB8" w14:textId="77777777" w:rsidR="00A01E68" w:rsidRPr="00A01E68" w:rsidRDefault="00A01E68" w:rsidP="00A01E68">
            <w:pPr>
              <w:rPr>
                <w:color w:val="000000"/>
                <w:sz w:val="20"/>
                <w:szCs w:val="20"/>
              </w:rPr>
            </w:pPr>
            <w:r w:rsidRPr="00A01E68">
              <w:rPr>
                <w:color w:val="000000"/>
                <w:sz w:val="20"/>
                <w:szCs w:val="20"/>
              </w:rPr>
              <w:t>[33.0 ; 327.0]</w:t>
            </w:r>
          </w:p>
        </w:tc>
        <w:tc>
          <w:tcPr>
            <w:tcW w:w="0" w:type="auto"/>
            <w:noWrap/>
            <w:hideMark/>
          </w:tcPr>
          <w:p w14:paraId="7E8CCC30" w14:textId="77777777" w:rsidR="00A01E68" w:rsidRPr="00A01E68" w:rsidRDefault="00A01E68" w:rsidP="001E1325">
            <w:pPr>
              <w:jc w:val="center"/>
              <w:rPr>
                <w:color w:val="000000"/>
                <w:sz w:val="20"/>
                <w:szCs w:val="20"/>
              </w:rPr>
            </w:pPr>
          </w:p>
        </w:tc>
        <w:tc>
          <w:tcPr>
            <w:tcW w:w="0" w:type="auto"/>
            <w:noWrap/>
            <w:hideMark/>
          </w:tcPr>
          <w:p w14:paraId="7A824180" w14:textId="6A309150" w:rsidR="00A01E68" w:rsidRPr="00A01E68" w:rsidRDefault="00A01E68" w:rsidP="00A01E68">
            <w:pPr>
              <w:jc w:val="right"/>
              <w:rPr>
                <w:color w:val="000000"/>
                <w:sz w:val="20"/>
                <w:szCs w:val="20"/>
              </w:rPr>
            </w:pPr>
            <w:r w:rsidRPr="00A01E68">
              <w:rPr>
                <w:color w:val="000000"/>
                <w:sz w:val="20"/>
                <w:szCs w:val="20"/>
              </w:rPr>
              <w:t>73.0</w:t>
            </w:r>
          </w:p>
        </w:tc>
        <w:tc>
          <w:tcPr>
            <w:tcW w:w="0" w:type="auto"/>
            <w:noWrap/>
            <w:hideMark/>
          </w:tcPr>
          <w:p w14:paraId="7217B346" w14:textId="77777777" w:rsidR="00A01E68" w:rsidRPr="00A01E68" w:rsidRDefault="00A01E68" w:rsidP="00A01E68">
            <w:pPr>
              <w:rPr>
                <w:color w:val="000000"/>
                <w:sz w:val="20"/>
                <w:szCs w:val="20"/>
              </w:rPr>
            </w:pPr>
            <w:r w:rsidRPr="00A01E68">
              <w:rPr>
                <w:color w:val="000000"/>
                <w:sz w:val="20"/>
                <w:szCs w:val="20"/>
              </w:rPr>
              <w:t>[-3.5 ; 210.0]</w:t>
            </w:r>
          </w:p>
        </w:tc>
        <w:tc>
          <w:tcPr>
            <w:tcW w:w="0" w:type="auto"/>
            <w:noWrap/>
            <w:hideMark/>
          </w:tcPr>
          <w:p w14:paraId="1245744D" w14:textId="77777777" w:rsidR="00A01E68" w:rsidRPr="00A01E68" w:rsidRDefault="00A01E68" w:rsidP="00A01E68">
            <w:pPr>
              <w:rPr>
                <w:color w:val="000000"/>
                <w:sz w:val="20"/>
                <w:szCs w:val="20"/>
              </w:rPr>
            </w:pPr>
          </w:p>
        </w:tc>
        <w:tc>
          <w:tcPr>
            <w:tcW w:w="0" w:type="auto"/>
            <w:noWrap/>
            <w:hideMark/>
          </w:tcPr>
          <w:p w14:paraId="0D8B68CB" w14:textId="1024A431" w:rsidR="00A01E68" w:rsidRPr="00A01E68" w:rsidRDefault="00A01E68" w:rsidP="00A01E68">
            <w:pPr>
              <w:jc w:val="right"/>
              <w:rPr>
                <w:color w:val="000000"/>
                <w:sz w:val="20"/>
                <w:szCs w:val="20"/>
              </w:rPr>
            </w:pPr>
            <w:r w:rsidRPr="00A01E68">
              <w:rPr>
                <w:color w:val="000000"/>
                <w:sz w:val="20"/>
                <w:szCs w:val="20"/>
              </w:rPr>
              <w:t>-17.2</w:t>
            </w:r>
          </w:p>
        </w:tc>
        <w:tc>
          <w:tcPr>
            <w:tcW w:w="1935" w:type="dxa"/>
            <w:noWrap/>
            <w:hideMark/>
          </w:tcPr>
          <w:p w14:paraId="383FFDC7" w14:textId="77777777" w:rsidR="00A01E68" w:rsidRPr="00A01E68" w:rsidRDefault="00A01E68" w:rsidP="00A01E68">
            <w:pPr>
              <w:rPr>
                <w:color w:val="000000"/>
                <w:sz w:val="20"/>
                <w:szCs w:val="20"/>
              </w:rPr>
            </w:pPr>
            <w:r w:rsidRPr="00A01E68">
              <w:rPr>
                <w:color w:val="000000"/>
                <w:sz w:val="20"/>
                <w:szCs w:val="20"/>
              </w:rPr>
              <w:t>[-55.0 ; 52.5]</w:t>
            </w:r>
          </w:p>
        </w:tc>
      </w:tr>
      <w:tr w:rsidR="00A01E68" w:rsidRPr="00A01E68" w14:paraId="7B06E61F" w14:textId="77777777" w:rsidTr="00A01E68">
        <w:trPr>
          <w:trHeight w:val="320"/>
        </w:trPr>
        <w:tc>
          <w:tcPr>
            <w:tcW w:w="0" w:type="auto"/>
            <w:noWrap/>
            <w:hideMark/>
          </w:tcPr>
          <w:p w14:paraId="7707AEB7" w14:textId="77777777" w:rsidR="00A01E68" w:rsidRPr="00A01E68" w:rsidRDefault="00A01E68">
            <w:pPr>
              <w:rPr>
                <w:color w:val="000000"/>
                <w:sz w:val="20"/>
                <w:szCs w:val="20"/>
              </w:rPr>
            </w:pPr>
            <w:r w:rsidRPr="00A01E68">
              <w:rPr>
                <w:color w:val="000000"/>
                <w:sz w:val="20"/>
                <w:szCs w:val="20"/>
              </w:rPr>
              <w:t>Deodorant</w:t>
            </w:r>
          </w:p>
        </w:tc>
        <w:tc>
          <w:tcPr>
            <w:tcW w:w="0" w:type="auto"/>
            <w:noWrap/>
            <w:hideMark/>
          </w:tcPr>
          <w:p w14:paraId="7CC694BE" w14:textId="033B9D0D" w:rsidR="00A01E68" w:rsidRPr="00A01E68" w:rsidRDefault="00A01E68" w:rsidP="00A01E68">
            <w:pPr>
              <w:jc w:val="right"/>
              <w:rPr>
                <w:color w:val="000000"/>
                <w:sz w:val="20"/>
                <w:szCs w:val="20"/>
              </w:rPr>
            </w:pPr>
            <w:r w:rsidRPr="00A01E68">
              <w:rPr>
                <w:color w:val="000000"/>
                <w:sz w:val="20"/>
                <w:szCs w:val="20"/>
              </w:rPr>
              <w:t>30.6</w:t>
            </w:r>
          </w:p>
        </w:tc>
        <w:tc>
          <w:tcPr>
            <w:tcW w:w="0" w:type="auto"/>
            <w:noWrap/>
            <w:hideMark/>
          </w:tcPr>
          <w:p w14:paraId="69453D60" w14:textId="77777777" w:rsidR="00A01E68" w:rsidRPr="00A01E68" w:rsidRDefault="00A01E68" w:rsidP="00A01E68">
            <w:pPr>
              <w:rPr>
                <w:color w:val="000000"/>
                <w:sz w:val="20"/>
                <w:szCs w:val="20"/>
              </w:rPr>
            </w:pPr>
            <w:r w:rsidRPr="00A01E68">
              <w:rPr>
                <w:color w:val="000000"/>
                <w:sz w:val="20"/>
                <w:szCs w:val="20"/>
              </w:rPr>
              <w:t>[-28.5 ; 138.6]</w:t>
            </w:r>
          </w:p>
        </w:tc>
        <w:tc>
          <w:tcPr>
            <w:tcW w:w="0" w:type="auto"/>
            <w:noWrap/>
            <w:hideMark/>
          </w:tcPr>
          <w:p w14:paraId="20506B90" w14:textId="77777777" w:rsidR="00A01E68" w:rsidRPr="00A01E68" w:rsidRDefault="00A01E68" w:rsidP="001E1325">
            <w:pPr>
              <w:jc w:val="center"/>
              <w:rPr>
                <w:color w:val="000000"/>
                <w:sz w:val="20"/>
                <w:szCs w:val="20"/>
              </w:rPr>
            </w:pPr>
          </w:p>
        </w:tc>
        <w:tc>
          <w:tcPr>
            <w:tcW w:w="0" w:type="auto"/>
            <w:noWrap/>
            <w:hideMark/>
          </w:tcPr>
          <w:p w14:paraId="483B2511" w14:textId="4CFE3AFA" w:rsidR="00A01E68" w:rsidRPr="00A01E68" w:rsidRDefault="00A01E68" w:rsidP="00A01E68">
            <w:pPr>
              <w:jc w:val="right"/>
              <w:rPr>
                <w:color w:val="000000"/>
                <w:sz w:val="20"/>
                <w:szCs w:val="20"/>
              </w:rPr>
            </w:pPr>
            <w:r w:rsidRPr="00A01E68">
              <w:rPr>
                <w:color w:val="000000"/>
                <w:sz w:val="20"/>
                <w:szCs w:val="20"/>
              </w:rPr>
              <w:t>12.9</w:t>
            </w:r>
          </w:p>
        </w:tc>
        <w:tc>
          <w:tcPr>
            <w:tcW w:w="0" w:type="auto"/>
            <w:gridSpan w:val="2"/>
            <w:noWrap/>
            <w:hideMark/>
          </w:tcPr>
          <w:p w14:paraId="2009C808" w14:textId="77777777" w:rsidR="00A01E68" w:rsidRPr="00A01E68" w:rsidRDefault="00A01E68" w:rsidP="00A01E68">
            <w:pPr>
              <w:rPr>
                <w:color w:val="000000"/>
                <w:sz w:val="20"/>
                <w:szCs w:val="20"/>
              </w:rPr>
            </w:pPr>
            <w:r w:rsidRPr="00A01E68">
              <w:rPr>
                <w:color w:val="000000"/>
                <w:sz w:val="20"/>
                <w:szCs w:val="20"/>
              </w:rPr>
              <w:t>[-43.5 ; 125.7]</w:t>
            </w:r>
          </w:p>
        </w:tc>
        <w:tc>
          <w:tcPr>
            <w:tcW w:w="0" w:type="auto"/>
            <w:noWrap/>
            <w:hideMark/>
          </w:tcPr>
          <w:p w14:paraId="324B9FFE" w14:textId="5D6A6E32" w:rsidR="00A01E68" w:rsidRPr="00A01E68" w:rsidRDefault="00A01E68" w:rsidP="00A01E68">
            <w:pPr>
              <w:jc w:val="right"/>
              <w:rPr>
                <w:color w:val="000000"/>
                <w:sz w:val="20"/>
                <w:szCs w:val="20"/>
              </w:rPr>
            </w:pPr>
            <w:r w:rsidRPr="00A01E68">
              <w:rPr>
                <w:color w:val="000000"/>
                <w:sz w:val="20"/>
                <w:szCs w:val="20"/>
              </w:rPr>
              <w:t>117.6</w:t>
            </w:r>
          </w:p>
        </w:tc>
        <w:tc>
          <w:tcPr>
            <w:tcW w:w="1935" w:type="dxa"/>
            <w:noWrap/>
            <w:hideMark/>
          </w:tcPr>
          <w:p w14:paraId="1A4598E2" w14:textId="77777777" w:rsidR="00A01E68" w:rsidRPr="00A01E68" w:rsidRDefault="00A01E68" w:rsidP="00A01E68">
            <w:pPr>
              <w:rPr>
                <w:color w:val="000000"/>
                <w:sz w:val="20"/>
                <w:szCs w:val="20"/>
              </w:rPr>
            </w:pPr>
            <w:r w:rsidRPr="00A01E68">
              <w:rPr>
                <w:color w:val="000000"/>
                <w:sz w:val="20"/>
                <w:szCs w:val="20"/>
              </w:rPr>
              <w:t>[18.6 ; 299.2]</w:t>
            </w:r>
          </w:p>
        </w:tc>
      </w:tr>
      <w:tr w:rsidR="00A01E68" w:rsidRPr="00A01E68" w14:paraId="3DA99FFF" w14:textId="77777777" w:rsidTr="00A01E68">
        <w:trPr>
          <w:trHeight w:val="320"/>
        </w:trPr>
        <w:tc>
          <w:tcPr>
            <w:tcW w:w="0" w:type="auto"/>
            <w:noWrap/>
            <w:hideMark/>
          </w:tcPr>
          <w:p w14:paraId="52B7332A" w14:textId="77777777" w:rsidR="00A01E68" w:rsidRPr="00A01E68" w:rsidRDefault="00A01E68">
            <w:pPr>
              <w:rPr>
                <w:color w:val="000000"/>
                <w:sz w:val="20"/>
                <w:szCs w:val="20"/>
              </w:rPr>
            </w:pPr>
            <w:r w:rsidRPr="00A01E68">
              <w:rPr>
                <w:color w:val="000000"/>
                <w:sz w:val="20"/>
                <w:szCs w:val="20"/>
              </w:rPr>
              <w:t xml:space="preserve">Makeup remover </w:t>
            </w:r>
          </w:p>
        </w:tc>
        <w:tc>
          <w:tcPr>
            <w:tcW w:w="0" w:type="auto"/>
            <w:noWrap/>
            <w:hideMark/>
          </w:tcPr>
          <w:p w14:paraId="5932AE7E" w14:textId="777A892D" w:rsidR="00A01E68" w:rsidRPr="00A01E68" w:rsidRDefault="00A01E68" w:rsidP="00A01E68">
            <w:pPr>
              <w:jc w:val="right"/>
              <w:rPr>
                <w:color w:val="000000"/>
                <w:sz w:val="20"/>
                <w:szCs w:val="20"/>
              </w:rPr>
            </w:pPr>
            <w:r w:rsidRPr="00A01E68">
              <w:rPr>
                <w:color w:val="000000"/>
                <w:sz w:val="20"/>
                <w:szCs w:val="20"/>
              </w:rPr>
              <w:t>230.8</w:t>
            </w:r>
          </w:p>
        </w:tc>
        <w:tc>
          <w:tcPr>
            <w:tcW w:w="0" w:type="auto"/>
            <w:noWrap/>
            <w:hideMark/>
          </w:tcPr>
          <w:p w14:paraId="085D089F" w14:textId="77777777" w:rsidR="00A01E68" w:rsidRPr="00A01E68" w:rsidRDefault="00A01E68" w:rsidP="00A01E68">
            <w:pPr>
              <w:rPr>
                <w:color w:val="000000"/>
                <w:sz w:val="20"/>
                <w:szCs w:val="20"/>
              </w:rPr>
            </w:pPr>
            <w:r w:rsidRPr="00A01E68">
              <w:rPr>
                <w:color w:val="000000"/>
                <w:sz w:val="20"/>
                <w:szCs w:val="20"/>
              </w:rPr>
              <w:t>[31.2 ; 734.1]</w:t>
            </w:r>
          </w:p>
        </w:tc>
        <w:tc>
          <w:tcPr>
            <w:tcW w:w="0" w:type="auto"/>
            <w:noWrap/>
            <w:hideMark/>
          </w:tcPr>
          <w:p w14:paraId="74205E00" w14:textId="77777777" w:rsidR="00A01E68" w:rsidRPr="00A01E68" w:rsidRDefault="00A01E68" w:rsidP="001E1325">
            <w:pPr>
              <w:jc w:val="center"/>
              <w:rPr>
                <w:color w:val="000000"/>
                <w:sz w:val="20"/>
                <w:szCs w:val="20"/>
              </w:rPr>
            </w:pPr>
          </w:p>
        </w:tc>
        <w:tc>
          <w:tcPr>
            <w:tcW w:w="0" w:type="auto"/>
            <w:noWrap/>
            <w:hideMark/>
          </w:tcPr>
          <w:p w14:paraId="18C32694" w14:textId="5941D38F" w:rsidR="00A01E68" w:rsidRPr="00A01E68" w:rsidRDefault="00A01E68" w:rsidP="00A01E68">
            <w:pPr>
              <w:jc w:val="right"/>
              <w:rPr>
                <w:color w:val="000000"/>
                <w:sz w:val="20"/>
                <w:szCs w:val="20"/>
              </w:rPr>
            </w:pPr>
            <w:r w:rsidRPr="00A01E68">
              <w:rPr>
                <w:color w:val="000000"/>
                <w:sz w:val="20"/>
                <w:szCs w:val="20"/>
              </w:rPr>
              <w:t>7.2</w:t>
            </w:r>
          </w:p>
        </w:tc>
        <w:tc>
          <w:tcPr>
            <w:tcW w:w="0" w:type="auto"/>
            <w:gridSpan w:val="2"/>
            <w:noWrap/>
            <w:hideMark/>
          </w:tcPr>
          <w:p w14:paraId="11ABC9EB" w14:textId="77777777" w:rsidR="00A01E68" w:rsidRPr="00A01E68" w:rsidRDefault="00A01E68" w:rsidP="00A01E68">
            <w:pPr>
              <w:rPr>
                <w:color w:val="000000"/>
                <w:sz w:val="20"/>
                <w:szCs w:val="20"/>
              </w:rPr>
            </w:pPr>
            <w:r w:rsidRPr="00A01E68">
              <w:rPr>
                <w:color w:val="000000"/>
                <w:sz w:val="20"/>
                <w:szCs w:val="20"/>
              </w:rPr>
              <w:t>[-50.3 ; 131.4]</w:t>
            </w:r>
          </w:p>
        </w:tc>
        <w:tc>
          <w:tcPr>
            <w:tcW w:w="0" w:type="auto"/>
            <w:noWrap/>
            <w:hideMark/>
          </w:tcPr>
          <w:p w14:paraId="066E0129" w14:textId="26AA380D" w:rsidR="00A01E68" w:rsidRPr="00A01E68" w:rsidRDefault="00A01E68" w:rsidP="00A01E68">
            <w:pPr>
              <w:jc w:val="right"/>
              <w:rPr>
                <w:color w:val="000000"/>
                <w:sz w:val="20"/>
                <w:szCs w:val="20"/>
              </w:rPr>
            </w:pPr>
            <w:r w:rsidRPr="00A01E68">
              <w:rPr>
                <w:color w:val="000000"/>
                <w:sz w:val="20"/>
                <w:szCs w:val="20"/>
              </w:rPr>
              <w:t>-41.6</w:t>
            </w:r>
          </w:p>
        </w:tc>
        <w:tc>
          <w:tcPr>
            <w:tcW w:w="1935" w:type="dxa"/>
            <w:noWrap/>
            <w:hideMark/>
          </w:tcPr>
          <w:p w14:paraId="452F2BA1" w14:textId="77777777" w:rsidR="00A01E68" w:rsidRPr="00A01E68" w:rsidRDefault="00A01E68" w:rsidP="00A01E68">
            <w:pPr>
              <w:rPr>
                <w:color w:val="000000"/>
                <w:sz w:val="20"/>
                <w:szCs w:val="20"/>
              </w:rPr>
            </w:pPr>
            <w:r w:rsidRPr="00A01E68">
              <w:rPr>
                <w:color w:val="000000"/>
                <w:sz w:val="20"/>
                <w:szCs w:val="20"/>
              </w:rPr>
              <w:t>[-69.3 ; 10.9]</w:t>
            </w:r>
          </w:p>
        </w:tc>
      </w:tr>
      <w:tr w:rsidR="00A01E68" w:rsidRPr="00A01E68" w14:paraId="10D6B8BD" w14:textId="77777777" w:rsidTr="00A01E68">
        <w:trPr>
          <w:trHeight w:val="320"/>
        </w:trPr>
        <w:tc>
          <w:tcPr>
            <w:tcW w:w="0" w:type="auto"/>
            <w:noWrap/>
            <w:hideMark/>
          </w:tcPr>
          <w:p w14:paraId="2F6BD1AE" w14:textId="77777777" w:rsidR="00A01E68" w:rsidRPr="00A01E68" w:rsidRDefault="00A01E68">
            <w:pPr>
              <w:rPr>
                <w:color w:val="000000"/>
                <w:sz w:val="20"/>
                <w:szCs w:val="20"/>
              </w:rPr>
            </w:pPr>
            <w:r w:rsidRPr="00A01E68">
              <w:rPr>
                <w:color w:val="000000"/>
                <w:sz w:val="20"/>
                <w:szCs w:val="20"/>
              </w:rPr>
              <w:t xml:space="preserve">Mascara </w:t>
            </w:r>
          </w:p>
        </w:tc>
        <w:tc>
          <w:tcPr>
            <w:tcW w:w="0" w:type="auto"/>
            <w:noWrap/>
            <w:hideMark/>
          </w:tcPr>
          <w:p w14:paraId="5657C418" w14:textId="6BB8144F" w:rsidR="00A01E68" w:rsidRPr="00A01E68" w:rsidRDefault="00A01E68" w:rsidP="00A01E68">
            <w:pPr>
              <w:jc w:val="right"/>
              <w:rPr>
                <w:color w:val="000000"/>
                <w:sz w:val="20"/>
                <w:szCs w:val="20"/>
              </w:rPr>
            </w:pPr>
            <w:r w:rsidRPr="00A01E68">
              <w:rPr>
                <w:color w:val="000000"/>
                <w:sz w:val="20"/>
                <w:szCs w:val="20"/>
              </w:rPr>
              <w:t>174.3</w:t>
            </w:r>
          </w:p>
        </w:tc>
        <w:tc>
          <w:tcPr>
            <w:tcW w:w="0" w:type="auto"/>
            <w:noWrap/>
            <w:hideMark/>
          </w:tcPr>
          <w:p w14:paraId="000ABC4B" w14:textId="77777777" w:rsidR="00A01E68" w:rsidRPr="00A01E68" w:rsidRDefault="00A01E68" w:rsidP="00A01E68">
            <w:pPr>
              <w:rPr>
                <w:color w:val="000000"/>
                <w:sz w:val="20"/>
                <w:szCs w:val="20"/>
              </w:rPr>
            </w:pPr>
            <w:r w:rsidRPr="00A01E68">
              <w:rPr>
                <w:color w:val="000000"/>
                <w:sz w:val="20"/>
                <w:szCs w:val="20"/>
              </w:rPr>
              <w:t>[50.6 ; 399.5]</w:t>
            </w:r>
          </w:p>
        </w:tc>
        <w:tc>
          <w:tcPr>
            <w:tcW w:w="0" w:type="auto"/>
            <w:noWrap/>
            <w:hideMark/>
          </w:tcPr>
          <w:p w14:paraId="36E6281E" w14:textId="77777777" w:rsidR="00A01E68" w:rsidRPr="00A01E68" w:rsidRDefault="00A01E68" w:rsidP="001E1325">
            <w:pPr>
              <w:jc w:val="center"/>
              <w:rPr>
                <w:color w:val="000000"/>
                <w:sz w:val="20"/>
                <w:szCs w:val="20"/>
              </w:rPr>
            </w:pPr>
          </w:p>
        </w:tc>
        <w:tc>
          <w:tcPr>
            <w:tcW w:w="0" w:type="auto"/>
            <w:noWrap/>
            <w:hideMark/>
          </w:tcPr>
          <w:p w14:paraId="369DDA72" w14:textId="060906EA" w:rsidR="00A01E68" w:rsidRPr="00A01E68" w:rsidRDefault="00A01E68" w:rsidP="00A01E68">
            <w:pPr>
              <w:jc w:val="right"/>
              <w:rPr>
                <w:color w:val="000000"/>
                <w:sz w:val="20"/>
                <w:szCs w:val="20"/>
              </w:rPr>
            </w:pPr>
            <w:r w:rsidRPr="00A01E68">
              <w:rPr>
                <w:color w:val="000000"/>
                <w:sz w:val="20"/>
                <w:szCs w:val="20"/>
              </w:rPr>
              <w:t>19.5</w:t>
            </w:r>
          </w:p>
        </w:tc>
        <w:tc>
          <w:tcPr>
            <w:tcW w:w="0" w:type="auto"/>
            <w:gridSpan w:val="2"/>
            <w:noWrap/>
            <w:hideMark/>
          </w:tcPr>
          <w:p w14:paraId="60D21CD5" w14:textId="77777777" w:rsidR="00A01E68" w:rsidRPr="00A01E68" w:rsidRDefault="00A01E68" w:rsidP="00A01E68">
            <w:pPr>
              <w:rPr>
                <w:color w:val="000000"/>
                <w:sz w:val="20"/>
                <w:szCs w:val="20"/>
              </w:rPr>
            </w:pPr>
            <w:r w:rsidRPr="00A01E68">
              <w:rPr>
                <w:color w:val="000000"/>
                <w:sz w:val="20"/>
                <w:szCs w:val="20"/>
              </w:rPr>
              <w:t>[-43.7 ; 153.6]</w:t>
            </w:r>
          </w:p>
        </w:tc>
        <w:tc>
          <w:tcPr>
            <w:tcW w:w="0" w:type="auto"/>
            <w:noWrap/>
            <w:hideMark/>
          </w:tcPr>
          <w:p w14:paraId="77A8F3EA" w14:textId="73B3699A" w:rsidR="00A01E68" w:rsidRPr="00A01E68" w:rsidRDefault="00A01E68" w:rsidP="00A01E68">
            <w:pPr>
              <w:jc w:val="right"/>
              <w:rPr>
                <w:color w:val="000000"/>
                <w:sz w:val="20"/>
                <w:szCs w:val="20"/>
              </w:rPr>
            </w:pPr>
            <w:r w:rsidRPr="00A01E68">
              <w:rPr>
                <w:color w:val="000000"/>
                <w:sz w:val="20"/>
                <w:szCs w:val="20"/>
              </w:rPr>
              <w:t>103.8</w:t>
            </w:r>
          </w:p>
        </w:tc>
        <w:tc>
          <w:tcPr>
            <w:tcW w:w="1935" w:type="dxa"/>
            <w:noWrap/>
            <w:hideMark/>
          </w:tcPr>
          <w:p w14:paraId="27A23E5D" w14:textId="77777777" w:rsidR="00A01E68" w:rsidRPr="00A01E68" w:rsidRDefault="00A01E68" w:rsidP="00A01E68">
            <w:pPr>
              <w:rPr>
                <w:color w:val="000000"/>
                <w:sz w:val="20"/>
                <w:szCs w:val="20"/>
              </w:rPr>
            </w:pPr>
            <w:r w:rsidRPr="00A01E68">
              <w:rPr>
                <w:color w:val="000000"/>
                <w:sz w:val="20"/>
                <w:szCs w:val="20"/>
              </w:rPr>
              <w:t>[8.9 ; 281.5]</w:t>
            </w:r>
          </w:p>
        </w:tc>
      </w:tr>
      <w:tr w:rsidR="00A01E68" w:rsidRPr="00A01E68" w14:paraId="64652A74" w14:textId="77777777" w:rsidTr="00A01E68">
        <w:trPr>
          <w:trHeight w:val="320"/>
        </w:trPr>
        <w:tc>
          <w:tcPr>
            <w:tcW w:w="0" w:type="auto"/>
            <w:noWrap/>
            <w:hideMark/>
          </w:tcPr>
          <w:p w14:paraId="1879E27C" w14:textId="77777777" w:rsidR="00A01E68" w:rsidRPr="00A01E68" w:rsidRDefault="00A01E68">
            <w:pPr>
              <w:rPr>
                <w:color w:val="000000"/>
                <w:sz w:val="20"/>
                <w:szCs w:val="20"/>
              </w:rPr>
            </w:pPr>
            <w:r w:rsidRPr="00A01E68">
              <w:rPr>
                <w:color w:val="000000"/>
                <w:sz w:val="20"/>
                <w:szCs w:val="20"/>
              </w:rPr>
              <w:t xml:space="preserve">Foundation </w:t>
            </w:r>
          </w:p>
        </w:tc>
        <w:tc>
          <w:tcPr>
            <w:tcW w:w="0" w:type="auto"/>
            <w:noWrap/>
            <w:hideMark/>
          </w:tcPr>
          <w:p w14:paraId="16F26EE3" w14:textId="75FE132C" w:rsidR="00A01E68" w:rsidRPr="00A01E68" w:rsidRDefault="00A01E68" w:rsidP="00A01E68">
            <w:pPr>
              <w:jc w:val="right"/>
              <w:rPr>
                <w:color w:val="000000"/>
                <w:sz w:val="20"/>
                <w:szCs w:val="20"/>
              </w:rPr>
            </w:pPr>
            <w:r w:rsidRPr="00A01E68">
              <w:rPr>
                <w:color w:val="000000"/>
                <w:sz w:val="20"/>
                <w:szCs w:val="20"/>
              </w:rPr>
              <w:t>141.7</w:t>
            </w:r>
          </w:p>
        </w:tc>
        <w:tc>
          <w:tcPr>
            <w:tcW w:w="0" w:type="auto"/>
            <w:noWrap/>
            <w:hideMark/>
          </w:tcPr>
          <w:p w14:paraId="6D94CB03" w14:textId="77777777" w:rsidR="00A01E68" w:rsidRPr="00A01E68" w:rsidRDefault="00A01E68" w:rsidP="00A01E68">
            <w:pPr>
              <w:rPr>
                <w:color w:val="000000"/>
                <w:sz w:val="20"/>
                <w:szCs w:val="20"/>
              </w:rPr>
            </w:pPr>
            <w:r w:rsidRPr="00A01E68">
              <w:rPr>
                <w:color w:val="000000"/>
                <w:sz w:val="20"/>
                <w:szCs w:val="20"/>
              </w:rPr>
              <w:t>[29.9 ; 349.7]</w:t>
            </w:r>
          </w:p>
        </w:tc>
        <w:tc>
          <w:tcPr>
            <w:tcW w:w="0" w:type="auto"/>
            <w:noWrap/>
            <w:hideMark/>
          </w:tcPr>
          <w:p w14:paraId="003D160C" w14:textId="77777777" w:rsidR="00A01E68" w:rsidRPr="00A01E68" w:rsidRDefault="00A01E68" w:rsidP="001E1325">
            <w:pPr>
              <w:jc w:val="center"/>
              <w:rPr>
                <w:color w:val="000000"/>
                <w:sz w:val="20"/>
                <w:szCs w:val="20"/>
              </w:rPr>
            </w:pPr>
          </w:p>
        </w:tc>
        <w:tc>
          <w:tcPr>
            <w:tcW w:w="0" w:type="auto"/>
            <w:noWrap/>
            <w:hideMark/>
          </w:tcPr>
          <w:p w14:paraId="428389D3" w14:textId="3CE1E1CE" w:rsidR="00A01E68" w:rsidRPr="00A01E68" w:rsidRDefault="00A01E68" w:rsidP="00A01E68">
            <w:pPr>
              <w:jc w:val="right"/>
              <w:rPr>
                <w:color w:val="000000"/>
                <w:sz w:val="20"/>
                <w:szCs w:val="20"/>
              </w:rPr>
            </w:pPr>
            <w:r w:rsidRPr="00A01E68">
              <w:rPr>
                <w:color w:val="000000"/>
                <w:sz w:val="20"/>
                <w:szCs w:val="20"/>
              </w:rPr>
              <w:t>-0.5</w:t>
            </w:r>
          </w:p>
        </w:tc>
        <w:tc>
          <w:tcPr>
            <w:tcW w:w="0" w:type="auto"/>
            <w:gridSpan w:val="2"/>
            <w:noWrap/>
            <w:hideMark/>
          </w:tcPr>
          <w:p w14:paraId="4B4B37B9" w14:textId="77777777" w:rsidR="00A01E68" w:rsidRPr="00A01E68" w:rsidRDefault="00A01E68" w:rsidP="00A01E68">
            <w:pPr>
              <w:rPr>
                <w:color w:val="000000"/>
                <w:sz w:val="20"/>
                <w:szCs w:val="20"/>
              </w:rPr>
            </w:pPr>
            <w:r w:rsidRPr="00A01E68">
              <w:rPr>
                <w:color w:val="000000"/>
                <w:sz w:val="20"/>
                <w:szCs w:val="20"/>
              </w:rPr>
              <w:t>[-54.0 ; 115.1]</w:t>
            </w:r>
          </w:p>
        </w:tc>
        <w:tc>
          <w:tcPr>
            <w:tcW w:w="0" w:type="auto"/>
            <w:noWrap/>
            <w:hideMark/>
          </w:tcPr>
          <w:p w14:paraId="1FA594CB" w14:textId="68255021" w:rsidR="00A01E68" w:rsidRPr="00A01E68" w:rsidRDefault="00A01E68" w:rsidP="00A01E68">
            <w:pPr>
              <w:jc w:val="right"/>
              <w:rPr>
                <w:color w:val="000000"/>
                <w:sz w:val="20"/>
                <w:szCs w:val="20"/>
              </w:rPr>
            </w:pPr>
            <w:r w:rsidRPr="00A01E68">
              <w:rPr>
                <w:color w:val="000000"/>
                <w:sz w:val="20"/>
                <w:szCs w:val="20"/>
              </w:rPr>
              <w:t>114.8</w:t>
            </w:r>
          </w:p>
        </w:tc>
        <w:tc>
          <w:tcPr>
            <w:tcW w:w="1935" w:type="dxa"/>
            <w:noWrap/>
            <w:hideMark/>
          </w:tcPr>
          <w:p w14:paraId="2E49E865" w14:textId="77777777" w:rsidR="00A01E68" w:rsidRPr="00A01E68" w:rsidRDefault="00A01E68" w:rsidP="00A01E68">
            <w:pPr>
              <w:rPr>
                <w:color w:val="000000"/>
                <w:sz w:val="20"/>
                <w:szCs w:val="20"/>
              </w:rPr>
            </w:pPr>
            <w:r w:rsidRPr="00A01E68">
              <w:rPr>
                <w:color w:val="000000"/>
                <w:sz w:val="20"/>
                <w:szCs w:val="20"/>
              </w:rPr>
              <w:t>[10.8 ; 316.2]</w:t>
            </w:r>
          </w:p>
        </w:tc>
      </w:tr>
      <w:tr w:rsidR="00A01E68" w:rsidRPr="00A01E68" w14:paraId="354F95A4" w14:textId="77777777" w:rsidTr="00A01E68">
        <w:trPr>
          <w:trHeight w:val="320"/>
        </w:trPr>
        <w:tc>
          <w:tcPr>
            <w:tcW w:w="0" w:type="auto"/>
            <w:noWrap/>
            <w:hideMark/>
          </w:tcPr>
          <w:p w14:paraId="181A9416" w14:textId="77777777" w:rsidR="00A01E68" w:rsidRPr="00A01E68" w:rsidRDefault="00A01E68">
            <w:pPr>
              <w:rPr>
                <w:color w:val="000000"/>
                <w:sz w:val="20"/>
                <w:szCs w:val="20"/>
              </w:rPr>
            </w:pPr>
            <w:r w:rsidRPr="00A01E68">
              <w:rPr>
                <w:color w:val="000000"/>
                <w:sz w:val="20"/>
                <w:szCs w:val="20"/>
              </w:rPr>
              <w:t xml:space="preserve">Bar soap </w:t>
            </w:r>
          </w:p>
        </w:tc>
        <w:tc>
          <w:tcPr>
            <w:tcW w:w="0" w:type="auto"/>
            <w:noWrap/>
            <w:hideMark/>
          </w:tcPr>
          <w:p w14:paraId="4EAFD1B4" w14:textId="174EF81C" w:rsidR="00A01E68" w:rsidRPr="00A01E68" w:rsidRDefault="00A01E68" w:rsidP="00A01E68">
            <w:pPr>
              <w:jc w:val="right"/>
              <w:rPr>
                <w:color w:val="000000"/>
                <w:sz w:val="20"/>
                <w:szCs w:val="20"/>
              </w:rPr>
            </w:pPr>
            <w:r w:rsidRPr="00A01E68">
              <w:rPr>
                <w:color w:val="000000"/>
                <w:sz w:val="20"/>
                <w:szCs w:val="20"/>
              </w:rPr>
              <w:t>71.9</w:t>
            </w:r>
          </w:p>
        </w:tc>
        <w:tc>
          <w:tcPr>
            <w:tcW w:w="0" w:type="auto"/>
            <w:noWrap/>
            <w:hideMark/>
          </w:tcPr>
          <w:p w14:paraId="4A0CCBB2" w14:textId="77777777" w:rsidR="00A01E68" w:rsidRPr="00A01E68" w:rsidRDefault="00A01E68" w:rsidP="00A01E68">
            <w:pPr>
              <w:rPr>
                <w:color w:val="000000"/>
                <w:sz w:val="20"/>
                <w:szCs w:val="20"/>
              </w:rPr>
            </w:pPr>
            <w:r w:rsidRPr="00A01E68">
              <w:rPr>
                <w:color w:val="000000"/>
                <w:sz w:val="20"/>
                <w:szCs w:val="20"/>
              </w:rPr>
              <w:t>[-17.4 ; 257.7]</w:t>
            </w:r>
          </w:p>
        </w:tc>
        <w:tc>
          <w:tcPr>
            <w:tcW w:w="0" w:type="auto"/>
            <w:noWrap/>
            <w:hideMark/>
          </w:tcPr>
          <w:p w14:paraId="67EF3551" w14:textId="77777777" w:rsidR="00A01E68" w:rsidRPr="00A01E68" w:rsidRDefault="00A01E68" w:rsidP="001E1325">
            <w:pPr>
              <w:jc w:val="center"/>
              <w:rPr>
                <w:color w:val="000000"/>
                <w:sz w:val="20"/>
                <w:szCs w:val="20"/>
              </w:rPr>
            </w:pPr>
          </w:p>
        </w:tc>
        <w:tc>
          <w:tcPr>
            <w:tcW w:w="0" w:type="auto"/>
            <w:noWrap/>
            <w:hideMark/>
          </w:tcPr>
          <w:p w14:paraId="5EDD5378" w14:textId="1875EBE8" w:rsidR="00A01E68" w:rsidRPr="00A01E68" w:rsidRDefault="00A01E68" w:rsidP="00A01E68">
            <w:pPr>
              <w:jc w:val="right"/>
              <w:rPr>
                <w:color w:val="000000"/>
                <w:sz w:val="20"/>
                <w:szCs w:val="20"/>
              </w:rPr>
            </w:pPr>
            <w:r w:rsidRPr="00A01E68">
              <w:rPr>
                <w:color w:val="000000"/>
                <w:sz w:val="20"/>
                <w:szCs w:val="20"/>
              </w:rPr>
              <w:t>-5.4</w:t>
            </w:r>
          </w:p>
        </w:tc>
        <w:tc>
          <w:tcPr>
            <w:tcW w:w="0" w:type="auto"/>
            <w:gridSpan w:val="2"/>
            <w:noWrap/>
            <w:hideMark/>
          </w:tcPr>
          <w:p w14:paraId="6BD803C6" w14:textId="77777777" w:rsidR="00A01E68" w:rsidRPr="00A01E68" w:rsidRDefault="00A01E68" w:rsidP="00A01E68">
            <w:pPr>
              <w:rPr>
                <w:color w:val="000000"/>
                <w:sz w:val="20"/>
                <w:szCs w:val="20"/>
              </w:rPr>
            </w:pPr>
            <w:r w:rsidRPr="00A01E68">
              <w:rPr>
                <w:color w:val="000000"/>
                <w:sz w:val="20"/>
                <w:szCs w:val="20"/>
              </w:rPr>
              <w:t>[-58.6 ; 115.8]</w:t>
            </w:r>
          </w:p>
        </w:tc>
        <w:tc>
          <w:tcPr>
            <w:tcW w:w="0" w:type="auto"/>
            <w:noWrap/>
            <w:hideMark/>
          </w:tcPr>
          <w:p w14:paraId="5915B352" w14:textId="1E7FE9A7" w:rsidR="00A01E68" w:rsidRPr="00A01E68" w:rsidRDefault="00A01E68" w:rsidP="00A01E68">
            <w:pPr>
              <w:jc w:val="right"/>
              <w:rPr>
                <w:color w:val="000000"/>
                <w:sz w:val="20"/>
                <w:szCs w:val="20"/>
              </w:rPr>
            </w:pPr>
            <w:r w:rsidRPr="00A01E68">
              <w:rPr>
                <w:color w:val="000000"/>
                <w:sz w:val="20"/>
                <w:szCs w:val="20"/>
              </w:rPr>
              <w:t>83.8</w:t>
            </w:r>
          </w:p>
        </w:tc>
        <w:tc>
          <w:tcPr>
            <w:tcW w:w="1935" w:type="dxa"/>
            <w:noWrap/>
            <w:hideMark/>
          </w:tcPr>
          <w:p w14:paraId="308D3C50" w14:textId="77777777" w:rsidR="00A01E68" w:rsidRPr="00A01E68" w:rsidRDefault="00A01E68" w:rsidP="00A01E68">
            <w:pPr>
              <w:rPr>
                <w:color w:val="000000"/>
                <w:sz w:val="20"/>
                <w:szCs w:val="20"/>
              </w:rPr>
            </w:pPr>
            <w:r w:rsidRPr="00A01E68">
              <w:rPr>
                <w:color w:val="000000"/>
                <w:sz w:val="20"/>
                <w:szCs w:val="20"/>
              </w:rPr>
              <w:t>[-7.5 ; 265.4]</w:t>
            </w:r>
          </w:p>
        </w:tc>
      </w:tr>
      <w:tr w:rsidR="00A01E68" w:rsidRPr="00A01E68" w14:paraId="4FEEA752" w14:textId="77777777" w:rsidTr="00A01E68">
        <w:trPr>
          <w:trHeight w:val="320"/>
        </w:trPr>
        <w:tc>
          <w:tcPr>
            <w:tcW w:w="0" w:type="auto"/>
            <w:noWrap/>
            <w:hideMark/>
          </w:tcPr>
          <w:p w14:paraId="492C807B" w14:textId="77777777" w:rsidR="00A01E68" w:rsidRPr="00A01E68" w:rsidRDefault="00A01E68">
            <w:pPr>
              <w:rPr>
                <w:color w:val="000000"/>
                <w:sz w:val="20"/>
                <w:szCs w:val="20"/>
              </w:rPr>
            </w:pPr>
            <w:r w:rsidRPr="00A01E68">
              <w:rPr>
                <w:color w:val="000000"/>
                <w:sz w:val="20"/>
                <w:szCs w:val="20"/>
              </w:rPr>
              <w:t xml:space="preserve">Shower gel </w:t>
            </w:r>
          </w:p>
        </w:tc>
        <w:tc>
          <w:tcPr>
            <w:tcW w:w="0" w:type="auto"/>
            <w:noWrap/>
            <w:hideMark/>
          </w:tcPr>
          <w:p w14:paraId="4B49C899" w14:textId="4B17D1A1" w:rsidR="00A01E68" w:rsidRPr="00A01E68" w:rsidRDefault="00A01E68" w:rsidP="00A01E68">
            <w:pPr>
              <w:jc w:val="right"/>
              <w:rPr>
                <w:color w:val="000000"/>
                <w:sz w:val="20"/>
                <w:szCs w:val="20"/>
              </w:rPr>
            </w:pPr>
            <w:r w:rsidRPr="00A01E68">
              <w:rPr>
                <w:color w:val="000000"/>
                <w:sz w:val="20"/>
                <w:szCs w:val="20"/>
              </w:rPr>
              <w:t>-14.8</w:t>
            </w:r>
          </w:p>
        </w:tc>
        <w:tc>
          <w:tcPr>
            <w:tcW w:w="0" w:type="auto"/>
            <w:noWrap/>
            <w:hideMark/>
          </w:tcPr>
          <w:p w14:paraId="68A16E38" w14:textId="77777777" w:rsidR="00A01E68" w:rsidRPr="00A01E68" w:rsidRDefault="00A01E68" w:rsidP="00A01E68">
            <w:pPr>
              <w:rPr>
                <w:color w:val="000000"/>
                <w:sz w:val="20"/>
                <w:szCs w:val="20"/>
              </w:rPr>
            </w:pPr>
            <w:r w:rsidRPr="00A01E68">
              <w:rPr>
                <w:color w:val="000000"/>
                <w:sz w:val="20"/>
                <w:szCs w:val="20"/>
              </w:rPr>
              <w:t>[-58.3 ; 74.2]</w:t>
            </w:r>
          </w:p>
        </w:tc>
        <w:tc>
          <w:tcPr>
            <w:tcW w:w="0" w:type="auto"/>
            <w:noWrap/>
            <w:hideMark/>
          </w:tcPr>
          <w:p w14:paraId="140E55FA" w14:textId="77777777" w:rsidR="00A01E68" w:rsidRPr="00A01E68" w:rsidRDefault="00A01E68" w:rsidP="001E1325">
            <w:pPr>
              <w:jc w:val="center"/>
              <w:rPr>
                <w:color w:val="000000"/>
                <w:sz w:val="20"/>
                <w:szCs w:val="20"/>
              </w:rPr>
            </w:pPr>
          </w:p>
        </w:tc>
        <w:tc>
          <w:tcPr>
            <w:tcW w:w="0" w:type="auto"/>
            <w:noWrap/>
            <w:hideMark/>
          </w:tcPr>
          <w:p w14:paraId="0505266D" w14:textId="6E651608" w:rsidR="00A01E68" w:rsidRPr="00A01E68" w:rsidRDefault="00A01E68" w:rsidP="00A01E68">
            <w:pPr>
              <w:jc w:val="right"/>
              <w:rPr>
                <w:color w:val="000000"/>
                <w:sz w:val="20"/>
                <w:szCs w:val="20"/>
              </w:rPr>
            </w:pPr>
            <w:r w:rsidRPr="00A01E68">
              <w:rPr>
                <w:color w:val="000000"/>
                <w:sz w:val="20"/>
                <w:szCs w:val="20"/>
              </w:rPr>
              <w:t>54.8</w:t>
            </w:r>
          </w:p>
        </w:tc>
        <w:tc>
          <w:tcPr>
            <w:tcW w:w="0" w:type="auto"/>
            <w:gridSpan w:val="2"/>
            <w:noWrap/>
            <w:hideMark/>
          </w:tcPr>
          <w:p w14:paraId="319FC577" w14:textId="77777777" w:rsidR="00A01E68" w:rsidRPr="00A01E68" w:rsidRDefault="00A01E68" w:rsidP="00A01E68">
            <w:pPr>
              <w:rPr>
                <w:color w:val="000000"/>
                <w:sz w:val="20"/>
                <w:szCs w:val="20"/>
              </w:rPr>
            </w:pPr>
            <w:r w:rsidRPr="00A01E68">
              <w:rPr>
                <w:color w:val="000000"/>
                <w:sz w:val="20"/>
                <w:szCs w:val="20"/>
              </w:rPr>
              <w:t>[-41.6 ; 309.8]</w:t>
            </w:r>
          </w:p>
        </w:tc>
        <w:tc>
          <w:tcPr>
            <w:tcW w:w="0" w:type="auto"/>
            <w:noWrap/>
            <w:hideMark/>
          </w:tcPr>
          <w:p w14:paraId="596743F7" w14:textId="3FAD7BDB" w:rsidR="00A01E68" w:rsidRPr="00A01E68" w:rsidRDefault="00A01E68" w:rsidP="00A01E68">
            <w:pPr>
              <w:jc w:val="right"/>
              <w:rPr>
                <w:color w:val="000000"/>
                <w:sz w:val="20"/>
                <w:szCs w:val="20"/>
              </w:rPr>
            </w:pPr>
            <w:r w:rsidRPr="00A01E68">
              <w:rPr>
                <w:color w:val="000000"/>
                <w:sz w:val="20"/>
                <w:szCs w:val="20"/>
              </w:rPr>
              <w:t>-51.1</w:t>
            </w:r>
          </w:p>
        </w:tc>
        <w:tc>
          <w:tcPr>
            <w:tcW w:w="1935" w:type="dxa"/>
            <w:noWrap/>
            <w:hideMark/>
          </w:tcPr>
          <w:p w14:paraId="69A73D7C" w14:textId="77777777" w:rsidR="00A01E68" w:rsidRPr="00A01E68" w:rsidRDefault="00A01E68" w:rsidP="00A01E68">
            <w:pPr>
              <w:rPr>
                <w:color w:val="000000"/>
                <w:sz w:val="20"/>
                <w:szCs w:val="20"/>
              </w:rPr>
            </w:pPr>
            <w:r w:rsidRPr="00A01E68">
              <w:rPr>
                <w:color w:val="000000"/>
                <w:sz w:val="20"/>
                <w:szCs w:val="20"/>
              </w:rPr>
              <w:t>[-75.6 ; -2.0]</w:t>
            </w:r>
          </w:p>
        </w:tc>
      </w:tr>
      <w:tr w:rsidR="00A01E68" w:rsidRPr="00A01E68" w14:paraId="36ACD073" w14:textId="77777777" w:rsidTr="00A01E68">
        <w:trPr>
          <w:trHeight w:val="320"/>
        </w:trPr>
        <w:tc>
          <w:tcPr>
            <w:tcW w:w="0" w:type="auto"/>
            <w:noWrap/>
            <w:hideMark/>
          </w:tcPr>
          <w:p w14:paraId="1195D680" w14:textId="77777777" w:rsidR="00A01E68" w:rsidRPr="00A01E68" w:rsidRDefault="00A01E68">
            <w:pPr>
              <w:rPr>
                <w:color w:val="000000"/>
                <w:sz w:val="20"/>
                <w:szCs w:val="20"/>
              </w:rPr>
            </w:pPr>
            <w:r w:rsidRPr="00A01E68">
              <w:rPr>
                <w:color w:val="000000"/>
                <w:sz w:val="20"/>
                <w:szCs w:val="20"/>
              </w:rPr>
              <w:t>Shampoo</w:t>
            </w:r>
          </w:p>
        </w:tc>
        <w:tc>
          <w:tcPr>
            <w:tcW w:w="0" w:type="auto"/>
            <w:noWrap/>
            <w:hideMark/>
          </w:tcPr>
          <w:p w14:paraId="3C529A95" w14:textId="192577B9" w:rsidR="00A01E68" w:rsidRPr="00A01E68" w:rsidRDefault="00A01E68" w:rsidP="00A01E68">
            <w:pPr>
              <w:jc w:val="right"/>
              <w:rPr>
                <w:color w:val="000000"/>
                <w:sz w:val="20"/>
                <w:szCs w:val="20"/>
              </w:rPr>
            </w:pPr>
            <w:r w:rsidRPr="00A01E68">
              <w:rPr>
                <w:color w:val="000000"/>
                <w:sz w:val="20"/>
                <w:szCs w:val="20"/>
              </w:rPr>
              <w:t>135.6</w:t>
            </w:r>
          </w:p>
        </w:tc>
        <w:tc>
          <w:tcPr>
            <w:tcW w:w="0" w:type="auto"/>
            <w:noWrap/>
            <w:hideMark/>
          </w:tcPr>
          <w:p w14:paraId="480114CE" w14:textId="77777777" w:rsidR="00A01E68" w:rsidRPr="00A01E68" w:rsidRDefault="00A01E68" w:rsidP="00A01E68">
            <w:pPr>
              <w:rPr>
                <w:color w:val="000000"/>
                <w:sz w:val="20"/>
                <w:szCs w:val="20"/>
              </w:rPr>
            </w:pPr>
            <w:r w:rsidRPr="00A01E68">
              <w:rPr>
                <w:color w:val="000000"/>
                <w:sz w:val="20"/>
                <w:szCs w:val="20"/>
              </w:rPr>
              <w:t>[16.6 ; 376.0]</w:t>
            </w:r>
          </w:p>
        </w:tc>
        <w:tc>
          <w:tcPr>
            <w:tcW w:w="0" w:type="auto"/>
            <w:noWrap/>
            <w:hideMark/>
          </w:tcPr>
          <w:p w14:paraId="6C87F208" w14:textId="77777777" w:rsidR="00A01E68" w:rsidRPr="00A01E68" w:rsidRDefault="00A01E68" w:rsidP="001E1325">
            <w:pPr>
              <w:jc w:val="center"/>
              <w:rPr>
                <w:color w:val="000000"/>
                <w:sz w:val="20"/>
                <w:szCs w:val="20"/>
              </w:rPr>
            </w:pPr>
          </w:p>
        </w:tc>
        <w:tc>
          <w:tcPr>
            <w:tcW w:w="0" w:type="auto"/>
            <w:noWrap/>
            <w:hideMark/>
          </w:tcPr>
          <w:p w14:paraId="365D1CE2" w14:textId="29D5EE3B" w:rsidR="00A01E68" w:rsidRPr="00A01E68" w:rsidRDefault="00A01E68" w:rsidP="00A01E68">
            <w:pPr>
              <w:jc w:val="right"/>
              <w:rPr>
                <w:color w:val="000000"/>
                <w:sz w:val="20"/>
                <w:szCs w:val="20"/>
              </w:rPr>
            </w:pPr>
            <w:r w:rsidRPr="00A01E68">
              <w:rPr>
                <w:color w:val="000000"/>
                <w:sz w:val="20"/>
                <w:szCs w:val="20"/>
              </w:rPr>
              <w:t>4.8</w:t>
            </w:r>
          </w:p>
        </w:tc>
        <w:tc>
          <w:tcPr>
            <w:tcW w:w="0" w:type="auto"/>
            <w:gridSpan w:val="2"/>
            <w:noWrap/>
            <w:hideMark/>
          </w:tcPr>
          <w:p w14:paraId="2D29ED3C" w14:textId="77777777" w:rsidR="00A01E68" w:rsidRPr="00A01E68" w:rsidRDefault="00A01E68" w:rsidP="00A01E68">
            <w:pPr>
              <w:rPr>
                <w:color w:val="000000"/>
                <w:sz w:val="20"/>
                <w:szCs w:val="20"/>
              </w:rPr>
            </w:pPr>
            <w:r w:rsidRPr="00A01E68">
              <w:rPr>
                <w:color w:val="000000"/>
                <w:sz w:val="20"/>
                <w:szCs w:val="20"/>
              </w:rPr>
              <w:t>[-53.4 ; 135.7]</w:t>
            </w:r>
          </w:p>
        </w:tc>
        <w:tc>
          <w:tcPr>
            <w:tcW w:w="0" w:type="auto"/>
            <w:noWrap/>
            <w:hideMark/>
          </w:tcPr>
          <w:p w14:paraId="3C7ED630" w14:textId="020FA698" w:rsidR="00A01E68" w:rsidRPr="00A01E68" w:rsidRDefault="00A01E68" w:rsidP="00A01E68">
            <w:pPr>
              <w:jc w:val="right"/>
              <w:rPr>
                <w:color w:val="000000"/>
                <w:sz w:val="20"/>
                <w:szCs w:val="20"/>
              </w:rPr>
            </w:pPr>
            <w:r w:rsidRPr="00A01E68">
              <w:rPr>
                <w:color w:val="000000"/>
                <w:sz w:val="20"/>
                <w:szCs w:val="20"/>
              </w:rPr>
              <w:t>41.5</w:t>
            </w:r>
          </w:p>
        </w:tc>
        <w:tc>
          <w:tcPr>
            <w:tcW w:w="1935" w:type="dxa"/>
            <w:noWrap/>
            <w:hideMark/>
          </w:tcPr>
          <w:p w14:paraId="68EBBC89" w14:textId="77777777" w:rsidR="00A01E68" w:rsidRPr="00A01E68" w:rsidRDefault="00A01E68" w:rsidP="00A01E68">
            <w:pPr>
              <w:rPr>
                <w:color w:val="000000"/>
                <w:sz w:val="20"/>
                <w:szCs w:val="20"/>
              </w:rPr>
            </w:pPr>
            <w:r w:rsidRPr="00A01E68">
              <w:rPr>
                <w:color w:val="000000"/>
                <w:sz w:val="20"/>
                <w:szCs w:val="20"/>
              </w:rPr>
              <w:t>[-21.6 ; 155.6]</w:t>
            </w:r>
          </w:p>
        </w:tc>
      </w:tr>
      <w:tr w:rsidR="00A01E68" w:rsidRPr="00A01E68" w14:paraId="707622E9" w14:textId="77777777" w:rsidTr="00A01E68">
        <w:trPr>
          <w:trHeight w:val="320"/>
        </w:trPr>
        <w:tc>
          <w:tcPr>
            <w:tcW w:w="0" w:type="auto"/>
            <w:noWrap/>
            <w:hideMark/>
          </w:tcPr>
          <w:p w14:paraId="1EC5AF36" w14:textId="77777777" w:rsidR="00A01E68" w:rsidRPr="00A01E68" w:rsidRDefault="00A01E68">
            <w:pPr>
              <w:rPr>
                <w:color w:val="000000"/>
                <w:sz w:val="20"/>
                <w:szCs w:val="20"/>
              </w:rPr>
            </w:pPr>
            <w:r w:rsidRPr="00A01E68">
              <w:rPr>
                <w:color w:val="000000"/>
                <w:sz w:val="20"/>
                <w:szCs w:val="20"/>
              </w:rPr>
              <w:t>Body cream</w:t>
            </w:r>
          </w:p>
        </w:tc>
        <w:tc>
          <w:tcPr>
            <w:tcW w:w="0" w:type="auto"/>
            <w:noWrap/>
            <w:hideMark/>
          </w:tcPr>
          <w:p w14:paraId="20DF5F85" w14:textId="40A7EA38" w:rsidR="00A01E68" w:rsidRPr="00A01E68" w:rsidRDefault="00A01E68" w:rsidP="00A01E68">
            <w:pPr>
              <w:jc w:val="right"/>
              <w:rPr>
                <w:color w:val="000000"/>
                <w:sz w:val="20"/>
                <w:szCs w:val="20"/>
              </w:rPr>
            </w:pPr>
            <w:r w:rsidRPr="00A01E68">
              <w:rPr>
                <w:color w:val="000000"/>
                <w:sz w:val="20"/>
                <w:szCs w:val="20"/>
              </w:rPr>
              <w:t>275.9</w:t>
            </w:r>
          </w:p>
        </w:tc>
        <w:tc>
          <w:tcPr>
            <w:tcW w:w="0" w:type="auto"/>
            <w:noWrap/>
            <w:hideMark/>
          </w:tcPr>
          <w:p w14:paraId="34602DEF" w14:textId="77777777" w:rsidR="00A01E68" w:rsidRPr="00A01E68" w:rsidRDefault="00A01E68" w:rsidP="00A01E68">
            <w:pPr>
              <w:rPr>
                <w:color w:val="000000"/>
                <w:sz w:val="20"/>
                <w:szCs w:val="20"/>
              </w:rPr>
            </w:pPr>
            <w:r w:rsidRPr="00A01E68">
              <w:rPr>
                <w:color w:val="000000"/>
                <w:sz w:val="20"/>
                <w:szCs w:val="20"/>
              </w:rPr>
              <w:t>[43.5 ; 884.7]</w:t>
            </w:r>
          </w:p>
        </w:tc>
        <w:tc>
          <w:tcPr>
            <w:tcW w:w="0" w:type="auto"/>
            <w:noWrap/>
            <w:hideMark/>
          </w:tcPr>
          <w:p w14:paraId="68CF01A3" w14:textId="77777777" w:rsidR="00A01E68" w:rsidRPr="00A01E68" w:rsidRDefault="00A01E68" w:rsidP="001E1325">
            <w:pPr>
              <w:jc w:val="center"/>
              <w:rPr>
                <w:color w:val="000000"/>
                <w:sz w:val="20"/>
                <w:szCs w:val="20"/>
              </w:rPr>
            </w:pPr>
          </w:p>
        </w:tc>
        <w:tc>
          <w:tcPr>
            <w:tcW w:w="0" w:type="auto"/>
            <w:noWrap/>
            <w:hideMark/>
          </w:tcPr>
          <w:p w14:paraId="687EC5EB" w14:textId="6981494A" w:rsidR="00A01E68" w:rsidRPr="00A01E68" w:rsidRDefault="00A01E68" w:rsidP="00A01E68">
            <w:pPr>
              <w:jc w:val="right"/>
              <w:rPr>
                <w:color w:val="000000"/>
                <w:sz w:val="20"/>
                <w:szCs w:val="20"/>
              </w:rPr>
            </w:pPr>
            <w:r w:rsidRPr="00A01E68">
              <w:rPr>
                <w:color w:val="000000"/>
                <w:sz w:val="20"/>
                <w:szCs w:val="20"/>
              </w:rPr>
              <w:t>-3.9</w:t>
            </w:r>
          </w:p>
        </w:tc>
        <w:tc>
          <w:tcPr>
            <w:tcW w:w="0" w:type="auto"/>
            <w:gridSpan w:val="2"/>
            <w:noWrap/>
            <w:hideMark/>
          </w:tcPr>
          <w:p w14:paraId="627BC44D" w14:textId="77777777" w:rsidR="00A01E68" w:rsidRPr="00A01E68" w:rsidRDefault="00A01E68" w:rsidP="00A01E68">
            <w:pPr>
              <w:rPr>
                <w:color w:val="000000"/>
                <w:sz w:val="20"/>
                <w:szCs w:val="20"/>
              </w:rPr>
            </w:pPr>
            <w:r w:rsidRPr="00A01E68">
              <w:rPr>
                <w:color w:val="000000"/>
                <w:sz w:val="20"/>
                <w:szCs w:val="20"/>
              </w:rPr>
              <w:t>[-62.5 ; 146.1]</w:t>
            </w:r>
          </w:p>
        </w:tc>
        <w:tc>
          <w:tcPr>
            <w:tcW w:w="0" w:type="auto"/>
            <w:noWrap/>
            <w:hideMark/>
          </w:tcPr>
          <w:p w14:paraId="4126A872" w14:textId="433AD0DA" w:rsidR="00A01E68" w:rsidRPr="00A01E68" w:rsidRDefault="00A01E68" w:rsidP="00A01E68">
            <w:pPr>
              <w:jc w:val="right"/>
              <w:rPr>
                <w:color w:val="000000"/>
                <w:sz w:val="20"/>
                <w:szCs w:val="20"/>
              </w:rPr>
            </w:pPr>
            <w:r w:rsidRPr="00A01E68">
              <w:rPr>
                <w:color w:val="000000"/>
                <w:sz w:val="20"/>
                <w:szCs w:val="20"/>
              </w:rPr>
              <w:t>-14.0</w:t>
            </w:r>
          </w:p>
        </w:tc>
        <w:tc>
          <w:tcPr>
            <w:tcW w:w="1935" w:type="dxa"/>
            <w:noWrap/>
            <w:hideMark/>
          </w:tcPr>
          <w:p w14:paraId="0318FB87" w14:textId="77777777" w:rsidR="00A01E68" w:rsidRPr="00A01E68" w:rsidRDefault="00A01E68" w:rsidP="00A01E68">
            <w:pPr>
              <w:rPr>
                <w:color w:val="000000"/>
                <w:sz w:val="20"/>
                <w:szCs w:val="20"/>
              </w:rPr>
            </w:pPr>
            <w:r w:rsidRPr="00A01E68">
              <w:rPr>
                <w:color w:val="000000"/>
                <w:sz w:val="20"/>
                <w:szCs w:val="20"/>
              </w:rPr>
              <w:t>[-56.5 ; 69.9]</w:t>
            </w:r>
          </w:p>
        </w:tc>
      </w:tr>
      <w:tr w:rsidR="00A01E68" w:rsidRPr="00A01E68" w14:paraId="2DF96892" w14:textId="77777777" w:rsidTr="00A01E68">
        <w:trPr>
          <w:trHeight w:val="320"/>
        </w:trPr>
        <w:tc>
          <w:tcPr>
            <w:tcW w:w="0" w:type="auto"/>
            <w:noWrap/>
            <w:hideMark/>
          </w:tcPr>
          <w:p w14:paraId="7F263FAD" w14:textId="77777777" w:rsidR="00A01E68" w:rsidRPr="00A01E68" w:rsidRDefault="00A01E68">
            <w:pPr>
              <w:rPr>
                <w:color w:val="000000"/>
                <w:sz w:val="20"/>
                <w:szCs w:val="20"/>
              </w:rPr>
            </w:pPr>
            <w:r w:rsidRPr="00A01E68">
              <w:rPr>
                <w:color w:val="000000"/>
                <w:sz w:val="20"/>
                <w:szCs w:val="20"/>
              </w:rPr>
              <w:t>Conditioner</w:t>
            </w:r>
          </w:p>
        </w:tc>
        <w:tc>
          <w:tcPr>
            <w:tcW w:w="0" w:type="auto"/>
            <w:noWrap/>
            <w:hideMark/>
          </w:tcPr>
          <w:p w14:paraId="7965CA81" w14:textId="1E698A98" w:rsidR="00A01E68" w:rsidRPr="00A01E68" w:rsidRDefault="00A01E68" w:rsidP="00A01E68">
            <w:pPr>
              <w:jc w:val="right"/>
              <w:rPr>
                <w:color w:val="000000"/>
                <w:sz w:val="20"/>
                <w:szCs w:val="20"/>
              </w:rPr>
            </w:pPr>
            <w:r w:rsidRPr="00A01E68">
              <w:rPr>
                <w:color w:val="000000"/>
                <w:sz w:val="20"/>
                <w:szCs w:val="20"/>
              </w:rPr>
              <w:t>56.3</w:t>
            </w:r>
          </w:p>
        </w:tc>
        <w:tc>
          <w:tcPr>
            <w:tcW w:w="0" w:type="auto"/>
            <w:noWrap/>
            <w:hideMark/>
          </w:tcPr>
          <w:p w14:paraId="51169E0A" w14:textId="77777777" w:rsidR="00A01E68" w:rsidRPr="00A01E68" w:rsidRDefault="00A01E68" w:rsidP="00A01E68">
            <w:pPr>
              <w:rPr>
                <w:color w:val="000000"/>
                <w:sz w:val="20"/>
                <w:szCs w:val="20"/>
              </w:rPr>
            </w:pPr>
            <w:r w:rsidRPr="00A01E68">
              <w:rPr>
                <w:color w:val="000000"/>
                <w:sz w:val="20"/>
                <w:szCs w:val="20"/>
              </w:rPr>
              <w:t>[-35.0 ; 275.6]</w:t>
            </w:r>
          </w:p>
        </w:tc>
        <w:tc>
          <w:tcPr>
            <w:tcW w:w="0" w:type="auto"/>
            <w:noWrap/>
            <w:hideMark/>
          </w:tcPr>
          <w:p w14:paraId="6BB9C41D" w14:textId="77777777" w:rsidR="00A01E68" w:rsidRPr="00A01E68" w:rsidRDefault="00A01E68" w:rsidP="001E1325">
            <w:pPr>
              <w:jc w:val="center"/>
              <w:rPr>
                <w:color w:val="000000"/>
                <w:sz w:val="20"/>
                <w:szCs w:val="20"/>
              </w:rPr>
            </w:pPr>
          </w:p>
        </w:tc>
        <w:tc>
          <w:tcPr>
            <w:tcW w:w="0" w:type="auto"/>
            <w:noWrap/>
            <w:hideMark/>
          </w:tcPr>
          <w:p w14:paraId="50A58E9C" w14:textId="7F786CB7" w:rsidR="00A01E68" w:rsidRPr="00A01E68" w:rsidRDefault="00A01E68" w:rsidP="00A01E68">
            <w:pPr>
              <w:jc w:val="right"/>
              <w:rPr>
                <w:color w:val="000000"/>
                <w:sz w:val="20"/>
                <w:szCs w:val="20"/>
              </w:rPr>
            </w:pPr>
            <w:r w:rsidRPr="00A01E68">
              <w:rPr>
                <w:color w:val="000000"/>
                <w:sz w:val="20"/>
                <w:szCs w:val="20"/>
              </w:rPr>
              <w:t>-48.7</w:t>
            </w:r>
          </w:p>
        </w:tc>
        <w:tc>
          <w:tcPr>
            <w:tcW w:w="0" w:type="auto"/>
            <w:noWrap/>
            <w:hideMark/>
          </w:tcPr>
          <w:p w14:paraId="7A5CDD18" w14:textId="77777777" w:rsidR="00A01E68" w:rsidRPr="00A01E68" w:rsidRDefault="00A01E68" w:rsidP="00A01E68">
            <w:pPr>
              <w:rPr>
                <w:color w:val="000000"/>
                <w:sz w:val="20"/>
                <w:szCs w:val="20"/>
              </w:rPr>
            </w:pPr>
            <w:r w:rsidRPr="00A01E68">
              <w:rPr>
                <w:color w:val="000000"/>
                <w:sz w:val="20"/>
                <w:szCs w:val="20"/>
              </w:rPr>
              <w:t>[-79.6 ; 28.6]</w:t>
            </w:r>
          </w:p>
        </w:tc>
        <w:tc>
          <w:tcPr>
            <w:tcW w:w="0" w:type="auto"/>
            <w:noWrap/>
            <w:hideMark/>
          </w:tcPr>
          <w:p w14:paraId="579AED89" w14:textId="77777777" w:rsidR="00A01E68" w:rsidRPr="00A01E68" w:rsidRDefault="00A01E68" w:rsidP="00A01E68">
            <w:pPr>
              <w:rPr>
                <w:color w:val="000000"/>
                <w:sz w:val="20"/>
                <w:szCs w:val="20"/>
              </w:rPr>
            </w:pPr>
          </w:p>
        </w:tc>
        <w:tc>
          <w:tcPr>
            <w:tcW w:w="0" w:type="auto"/>
            <w:noWrap/>
            <w:hideMark/>
          </w:tcPr>
          <w:p w14:paraId="6D977882" w14:textId="0C6319AA" w:rsidR="00A01E68" w:rsidRPr="00A01E68" w:rsidRDefault="00A01E68" w:rsidP="00A01E68">
            <w:pPr>
              <w:jc w:val="right"/>
              <w:rPr>
                <w:color w:val="000000"/>
                <w:sz w:val="20"/>
                <w:szCs w:val="20"/>
              </w:rPr>
            </w:pPr>
            <w:r w:rsidRPr="00A01E68">
              <w:rPr>
                <w:color w:val="000000"/>
                <w:sz w:val="20"/>
                <w:szCs w:val="20"/>
              </w:rPr>
              <w:t>44.1</w:t>
            </w:r>
          </w:p>
        </w:tc>
        <w:tc>
          <w:tcPr>
            <w:tcW w:w="1935" w:type="dxa"/>
            <w:noWrap/>
            <w:hideMark/>
          </w:tcPr>
          <w:p w14:paraId="66F707F6" w14:textId="77777777" w:rsidR="00A01E68" w:rsidRPr="00A01E68" w:rsidRDefault="00A01E68" w:rsidP="00A01E68">
            <w:pPr>
              <w:rPr>
                <w:color w:val="000000"/>
                <w:sz w:val="20"/>
                <w:szCs w:val="20"/>
              </w:rPr>
            </w:pPr>
            <w:r w:rsidRPr="00A01E68">
              <w:rPr>
                <w:color w:val="000000"/>
                <w:sz w:val="20"/>
                <w:szCs w:val="20"/>
              </w:rPr>
              <w:t>[-32.9 ; 209.4]</w:t>
            </w:r>
          </w:p>
        </w:tc>
      </w:tr>
      <w:tr w:rsidR="00A01E68" w:rsidRPr="00A01E68" w14:paraId="6AE1C4B8" w14:textId="77777777" w:rsidTr="00A01E68">
        <w:trPr>
          <w:trHeight w:val="320"/>
        </w:trPr>
        <w:tc>
          <w:tcPr>
            <w:tcW w:w="0" w:type="auto"/>
            <w:noWrap/>
            <w:hideMark/>
          </w:tcPr>
          <w:p w14:paraId="542D7AB6" w14:textId="77777777" w:rsidR="00A01E68" w:rsidRPr="00A01E68" w:rsidRDefault="00A01E68">
            <w:pPr>
              <w:rPr>
                <w:color w:val="000000"/>
                <w:sz w:val="20"/>
                <w:szCs w:val="20"/>
              </w:rPr>
            </w:pPr>
            <w:r w:rsidRPr="00A01E68">
              <w:rPr>
                <w:color w:val="000000"/>
                <w:sz w:val="20"/>
                <w:szCs w:val="20"/>
              </w:rPr>
              <w:t xml:space="preserve">Lip/Chapstick </w:t>
            </w:r>
          </w:p>
        </w:tc>
        <w:tc>
          <w:tcPr>
            <w:tcW w:w="0" w:type="auto"/>
            <w:noWrap/>
            <w:hideMark/>
          </w:tcPr>
          <w:p w14:paraId="6FC97181" w14:textId="2CC06B27" w:rsidR="00A01E68" w:rsidRPr="00A01E68" w:rsidRDefault="00A01E68" w:rsidP="00A01E68">
            <w:pPr>
              <w:jc w:val="right"/>
              <w:rPr>
                <w:color w:val="000000"/>
                <w:sz w:val="20"/>
                <w:szCs w:val="20"/>
              </w:rPr>
            </w:pPr>
            <w:r w:rsidRPr="00A01E68">
              <w:rPr>
                <w:color w:val="000000"/>
                <w:sz w:val="20"/>
                <w:szCs w:val="20"/>
              </w:rPr>
              <w:t>151.8</w:t>
            </w:r>
          </w:p>
        </w:tc>
        <w:tc>
          <w:tcPr>
            <w:tcW w:w="0" w:type="auto"/>
            <w:noWrap/>
            <w:hideMark/>
          </w:tcPr>
          <w:p w14:paraId="1E145674" w14:textId="77777777" w:rsidR="00A01E68" w:rsidRPr="00A01E68" w:rsidRDefault="00A01E68" w:rsidP="00A01E68">
            <w:pPr>
              <w:rPr>
                <w:color w:val="000000"/>
                <w:sz w:val="20"/>
                <w:szCs w:val="20"/>
              </w:rPr>
            </w:pPr>
            <w:r w:rsidRPr="00A01E68">
              <w:rPr>
                <w:color w:val="000000"/>
                <w:sz w:val="20"/>
                <w:szCs w:val="20"/>
              </w:rPr>
              <w:t>[10.7 ; 472.8]</w:t>
            </w:r>
          </w:p>
        </w:tc>
        <w:tc>
          <w:tcPr>
            <w:tcW w:w="0" w:type="auto"/>
            <w:noWrap/>
            <w:hideMark/>
          </w:tcPr>
          <w:p w14:paraId="0D456BE6" w14:textId="77777777" w:rsidR="00A01E68" w:rsidRPr="00A01E68" w:rsidRDefault="00A01E68" w:rsidP="001E1325">
            <w:pPr>
              <w:jc w:val="center"/>
              <w:rPr>
                <w:color w:val="000000"/>
                <w:sz w:val="20"/>
                <w:szCs w:val="20"/>
              </w:rPr>
            </w:pPr>
          </w:p>
        </w:tc>
        <w:tc>
          <w:tcPr>
            <w:tcW w:w="0" w:type="auto"/>
            <w:noWrap/>
            <w:hideMark/>
          </w:tcPr>
          <w:p w14:paraId="3B48FC2B" w14:textId="3ACD5423" w:rsidR="00A01E68" w:rsidRPr="00A01E68" w:rsidRDefault="00A01E68" w:rsidP="00A01E68">
            <w:pPr>
              <w:jc w:val="right"/>
              <w:rPr>
                <w:color w:val="000000"/>
                <w:sz w:val="20"/>
                <w:szCs w:val="20"/>
              </w:rPr>
            </w:pPr>
            <w:r w:rsidRPr="00A01E68">
              <w:rPr>
                <w:color w:val="000000"/>
                <w:sz w:val="20"/>
                <w:szCs w:val="20"/>
              </w:rPr>
              <w:t>231.6</w:t>
            </w:r>
          </w:p>
        </w:tc>
        <w:tc>
          <w:tcPr>
            <w:tcW w:w="0" w:type="auto"/>
            <w:noWrap/>
            <w:hideMark/>
          </w:tcPr>
          <w:p w14:paraId="79FEDE80" w14:textId="77777777" w:rsidR="00A01E68" w:rsidRPr="00A01E68" w:rsidRDefault="00A01E68" w:rsidP="00A01E68">
            <w:pPr>
              <w:rPr>
                <w:color w:val="000000"/>
                <w:sz w:val="20"/>
                <w:szCs w:val="20"/>
              </w:rPr>
            </w:pPr>
            <w:r w:rsidRPr="00A01E68">
              <w:rPr>
                <w:color w:val="000000"/>
                <w:sz w:val="20"/>
                <w:szCs w:val="20"/>
              </w:rPr>
              <w:t>[39.9 ; 686.2]</w:t>
            </w:r>
          </w:p>
        </w:tc>
        <w:tc>
          <w:tcPr>
            <w:tcW w:w="0" w:type="auto"/>
            <w:noWrap/>
            <w:hideMark/>
          </w:tcPr>
          <w:p w14:paraId="41AACF62" w14:textId="77777777" w:rsidR="00A01E68" w:rsidRPr="00A01E68" w:rsidRDefault="00A01E68" w:rsidP="00A01E68">
            <w:pPr>
              <w:rPr>
                <w:color w:val="000000"/>
                <w:sz w:val="20"/>
                <w:szCs w:val="20"/>
              </w:rPr>
            </w:pPr>
          </w:p>
        </w:tc>
        <w:tc>
          <w:tcPr>
            <w:tcW w:w="0" w:type="auto"/>
            <w:noWrap/>
            <w:hideMark/>
          </w:tcPr>
          <w:p w14:paraId="50E2B83E" w14:textId="0D82D0A4" w:rsidR="00A01E68" w:rsidRPr="00A01E68" w:rsidRDefault="00A01E68" w:rsidP="00A01E68">
            <w:pPr>
              <w:jc w:val="right"/>
              <w:rPr>
                <w:color w:val="000000"/>
                <w:sz w:val="20"/>
                <w:szCs w:val="20"/>
              </w:rPr>
            </w:pPr>
            <w:r w:rsidRPr="00A01E68">
              <w:rPr>
                <w:color w:val="000000"/>
                <w:sz w:val="20"/>
                <w:szCs w:val="20"/>
              </w:rPr>
              <w:t>-33.5</w:t>
            </w:r>
          </w:p>
        </w:tc>
        <w:tc>
          <w:tcPr>
            <w:tcW w:w="1935" w:type="dxa"/>
            <w:noWrap/>
            <w:hideMark/>
          </w:tcPr>
          <w:p w14:paraId="24C313F8" w14:textId="77777777" w:rsidR="00A01E68" w:rsidRPr="00A01E68" w:rsidRDefault="00A01E68" w:rsidP="00A01E68">
            <w:pPr>
              <w:rPr>
                <w:color w:val="000000"/>
                <w:sz w:val="20"/>
                <w:szCs w:val="20"/>
              </w:rPr>
            </w:pPr>
            <w:r w:rsidRPr="00A01E68">
              <w:rPr>
                <w:color w:val="000000"/>
                <w:sz w:val="20"/>
                <w:szCs w:val="20"/>
              </w:rPr>
              <w:t>[-67.8 ; 37.3]</w:t>
            </w:r>
          </w:p>
        </w:tc>
      </w:tr>
      <w:tr w:rsidR="00A01E68" w:rsidRPr="00A01E68" w14:paraId="0FA738F2" w14:textId="77777777" w:rsidTr="00A01E68">
        <w:trPr>
          <w:trHeight w:val="320"/>
        </w:trPr>
        <w:tc>
          <w:tcPr>
            <w:tcW w:w="0" w:type="auto"/>
            <w:noWrap/>
            <w:hideMark/>
          </w:tcPr>
          <w:p w14:paraId="7244A673" w14:textId="77777777" w:rsidR="00A01E68" w:rsidRPr="00A01E68" w:rsidRDefault="00A01E68">
            <w:pPr>
              <w:rPr>
                <w:color w:val="000000"/>
                <w:sz w:val="20"/>
                <w:szCs w:val="20"/>
              </w:rPr>
            </w:pPr>
            <w:r w:rsidRPr="00A01E68">
              <w:rPr>
                <w:color w:val="000000"/>
                <w:sz w:val="20"/>
                <w:szCs w:val="20"/>
              </w:rPr>
              <w:t>Perfume</w:t>
            </w:r>
          </w:p>
        </w:tc>
        <w:tc>
          <w:tcPr>
            <w:tcW w:w="0" w:type="auto"/>
            <w:noWrap/>
            <w:hideMark/>
          </w:tcPr>
          <w:p w14:paraId="4EB2814A" w14:textId="61F86845" w:rsidR="00A01E68" w:rsidRPr="00A01E68" w:rsidRDefault="00A01E68" w:rsidP="00A01E68">
            <w:pPr>
              <w:jc w:val="right"/>
              <w:rPr>
                <w:color w:val="000000"/>
                <w:sz w:val="20"/>
                <w:szCs w:val="20"/>
              </w:rPr>
            </w:pPr>
            <w:r w:rsidRPr="00A01E68">
              <w:rPr>
                <w:color w:val="000000"/>
                <w:sz w:val="20"/>
                <w:szCs w:val="20"/>
              </w:rPr>
              <w:t>102.8</w:t>
            </w:r>
          </w:p>
        </w:tc>
        <w:tc>
          <w:tcPr>
            <w:tcW w:w="0" w:type="auto"/>
            <w:noWrap/>
            <w:hideMark/>
          </w:tcPr>
          <w:p w14:paraId="3116C2EF" w14:textId="77777777" w:rsidR="00A01E68" w:rsidRPr="00A01E68" w:rsidRDefault="00A01E68" w:rsidP="00A01E68">
            <w:pPr>
              <w:rPr>
                <w:color w:val="000000"/>
                <w:sz w:val="20"/>
                <w:szCs w:val="20"/>
              </w:rPr>
            </w:pPr>
            <w:r w:rsidRPr="00A01E68">
              <w:rPr>
                <w:color w:val="000000"/>
                <w:sz w:val="20"/>
                <w:szCs w:val="20"/>
              </w:rPr>
              <w:t>[-18.0 ; 401.4]</w:t>
            </w:r>
          </w:p>
        </w:tc>
        <w:tc>
          <w:tcPr>
            <w:tcW w:w="0" w:type="auto"/>
            <w:noWrap/>
            <w:hideMark/>
          </w:tcPr>
          <w:p w14:paraId="51411680" w14:textId="77777777" w:rsidR="00A01E68" w:rsidRPr="00A01E68" w:rsidRDefault="00A01E68" w:rsidP="001E1325">
            <w:pPr>
              <w:jc w:val="center"/>
              <w:rPr>
                <w:color w:val="000000"/>
                <w:sz w:val="20"/>
                <w:szCs w:val="20"/>
              </w:rPr>
            </w:pPr>
          </w:p>
        </w:tc>
        <w:tc>
          <w:tcPr>
            <w:tcW w:w="0" w:type="auto"/>
            <w:noWrap/>
            <w:hideMark/>
          </w:tcPr>
          <w:p w14:paraId="490917DF" w14:textId="4F6D8CD8" w:rsidR="00A01E68" w:rsidRPr="00A01E68" w:rsidRDefault="00A01E68" w:rsidP="00A01E68">
            <w:pPr>
              <w:jc w:val="right"/>
              <w:rPr>
                <w:color w:val="000000"/>
                <w:sz w:val="20"/>
                <w:szCs w:val="20"/>
              </w:rPr>
            </w:pPr>
            <w:r w:rsidRPr="00A01E68">
              <w:rPr>
                <w:color w:val="000000"/>
                <w:sz w:val="20"/>
                <w:szCs w:val="20"/>
              </w:rPr>
              <w:t>310.2</w:t>
            </w:r>
          </w:p>
        </w:tc>
        <w:tc>
          <w:tcPr>
            <w:tcW w:w="0" w:type="auto"/>
            <w:gridSpan w:val="2"/>
            <w:noWrap/>
            <w:hideMark/>
          </w:tcPr>
          <w:p w14:paraId="7CE5AB03" w14:textId="77777777" w:rsidR="00A01E68" w:rsidRPr="00A01E68" w:rsidRDefault="00A01E68" w:rsidP="00A01E68">
            <w:pPr>
              <w:rPr>
                <w:color w:val="000000"/>
                <w:sz w:val="20"/>
                <w:szCs w:val="20"/>
              </w:rPr>
            </w:pPr>
            <w:r w:rsidRPr="00A01E68">
              <w:rPr>
                <w:color w:val="000000"/>
                <w:sz w:val="20"/>
                <w:szCs w:val="20"/>
              </w:rPr>
              <w:t>[46.2 ; 1050.4]</w:t>
            </w:r>
          </w:p>
        </w:tc>
        <w:tc>
          <w:tcPr>
            <w:tcW w:w="0" w:type="auto"/>
            <w:noWrap/>
            <w:hideMark/>
          </w:tcPr>
          <w:p w14:paraId="11DE8C9A" w14:textId="65038C0A" w:rsidR="00A01E68" w:rsidRPr="00A01E68" w:rsidRDefault="00A01E68" w:rsidP="00A01E68">
            <w:pPr>
              <w:jc w:val="right"/>
              <w:rPr>
                <w:color w:val="000000"/>
                <w:sz w:val="20"/>
                <w:szCs w:val="20"/>
              </w:rPr>
            </w:pPr>
            <w:r w:rsidRPr="00A01E68">
              <w:rPr>
                <w:color w:val="000000"/>
                <w:sz w:val="20"/>
                <w:szCs w:val="20"/>
              </w:rPr>
              <w:t>36.4</w:t>
            </w:r>
          </w:p>
        </w:tc>
        <w:tc>
          <w:tcPr>
            <w:tcW w:w="1935" w:type="dxa"/>
            <w:noWrap/>
            <w:hideMark/>
          </w:tcPr>
          <w:p w14:paraId="21C4A2D3" w14:textId="77777777" w:rsidR="00A01E68" w:rsidRPr="00A01E68" w:rsidRDefault="00A01E68" w:rsidP="00A01E68">
            <w:pPr>
              <w:rPr>
                <w:color w:val="000000"/>
                <w:sz w:val="20"/>
                <w:szCs w:val="20"/>
              </w:rPr>
            </w:pPr>
            <w:r w:rsidRPr="00A01E68">
              <w:rPr>
                <w:color w:val="000000"/>
                <w:sz w:val="20"/>
                <w:szCs w:val="20"/>
              </w:rPr>
              <w:t>[-42.7 ; 224.7]</w:t>
            </w:r>
          </w:p>
        </w:tc>
      </w:tr>
      <w:tr w:rsidR="00A01E68" w:rsidRPr="00A01E68" w14:paraId="5FF1EDF4" w14:textId="77777777" w:rsidTr="00A01E68">
        <w:trPr>
          <w:trHeight w:val="320"/>
        </w:trPr>
        <w:tc>
          <w:tcPr>
            <w:tcW w:w="0" w:type="auto"/>
            <w:noWrap/>
            <w:hideMark/>
          </w:tcPr>
          <w:p w14:paraId="1D40498C" w14:textId="77777777" w:rsidR="00A01E68" w:rsidRPr="00A01E68" w:rsidRDefault="00A01E68">
            <w:pPr>
              <w:rPr>
                <w:color w:val="000000"/>
                <w:sz w:val="20"/>
                <w:szCs w:val="20"/>
              </w:rPr>
            </w:pPr>
            <w:r w:rsidRPr="00A01E68">
              <w:rPr>
                <w:color w:val="000000"/>
                <w:sz w:val="20"/>
                <w:szCs w:val="20"/>
              </w:rPr>
              <w:t xml:space="preserve">Contour </w:t>
            </w:r>
          </w:p>
        </w:tc>
        <w:tc>
          <w:tcPr>
            <w:tcW w:w="0" w:type="auto"/>
            <w:noWrap/>
            <w:hideMark/>
          </w:tcPr>
          <w:p w14:paraId="46524B16" w14:textId="7373ABD5" w:rsidR="00A01E68" w:rsidRPr="00A01E68" w:rsidRDefault="00A01E68" w:rsidP="00A01E68">
            <w:pPr>
              <w:jc w:val="right"/>
              <w:rPr>
                <w:color w:val="000000"/>
                <w:sz w:val="20"/>
                <w:szCs w:val="20"/>
              </w:rPr>
            </w:pPr>
            <w:r w:rsidRPr="00A01E68">
              <w:rPr>
                <w:color w:val="000000"/>
                <w:sz w:val="20"/>
                <w:szCs w:val="20"/>
              </w:rPr>
              <w:t>447.2</w:t>
            </w:r>
          </w:p>
        </w:tc>
        <w:tc>
          <w:tcPr>
            <w:tcW w:w="0" w:type="auto"/>
            <w:gridSpan w:val="2"/>
            <w:noWrap/>
            <w:hideMark/>
          </w:tcPr>
          <w:p w14:paraId="5E1772EB" w14:textId="77777777" w:rsidR="00A01E68" w:rsidRPr="00A01E68" w:rsidRDefault="00A01E68" w:rsidP="00A01E68">
            <w:pPr>
              <w:rPr>
                <w:color w:val="000000"/>
                <w:sz w:val="20"/>
                <w:szCs w:val="20"/>
              </w:rPr>
            </w:pPr>
            <w:r w:rsidRPr="00A01E68">
              <w:rPr>
                <w:color w:val="000000"/>
                <w:sz w:val="20"/>
                <w:szCs w:val="20"/>
              </w:rPr>
              <w:t>[126.5 ; 1222.2]</w:t>
            </w:r>
          </w:p>
        </w:tc>
        <w:tc>
          <w:tcPr>
            <w:tcW w:w="0" w:type="auto"/>
            <w:noWrap/>
            <w:hideMark/>
          </w:tcPr>
          <w:p w14:paraId="44A078BD" w14:textId="43951CD4" w:rsidR="00A01E68" w:rsidRPr="00A01E68" w:rsidRDefault="00A01E68" w:rsidP="00A01E68">
            <w:pPr>
              <w:jc w:val="right"/>
              <w:rPr>
                <w:color w:val="000000"/>
                <w:sz w:val="20"/>
                <w:szCs w:val="20"/>
              </w:rPr>
            </w:pPr>
            <w:r w:rsidRPr="00A01E68">
              <w:rPr>
                <w:color w:val="000000"/>
                <w:sz w:val="20"/>
                <w:szCs w:val="20"/>
              </w:rPr>
              <w:t>205.1</w:t>
            </w:r>
          </w:p>
        </w:tc>
        <w:tc>
          <w:tcPr>
            <w:tcW w:w="0" w:type="auto"/>
            <w:noWrap/>
            <w:hideMark/>
          </w:tcPr>
          <w:p w14:paraId="5B44BC8E" w14:textId="77777777" w:rsidR="00A01E68" w:rsidRPr="00A01E68" w:rsidRDefault="00A01E68" w:rsidP="00A01E68">
            <w:pPr>
              <w:rPr>
                <w:color w:val="000000"/>
                <w:sz w:val="20"/>
                <w:szCs w:val="20"/>
              </w:rPr>
            </w:pPr>
            <w:r w:rsidRPr="00A01E68">
              <w:rPr>
                <w:color w:val="000000"/>
                <w:sz w:val="20"/>
                <w:szCs w:val="20"/>
              </w:rPr>
              <w:t>[8.2 ; 760.3]</w:t>
            </w:r>
          </w:p>
        </w:tc>
        <w:tc>
          <w:tcPr>
            <w:tcW w:w="0" w:type="auto"/>
            <w:noWrap/>
            <w:hideMark/>
          </w:tcPr>
          <w:p w14:paraId="770281E1" w14:textId="77777777" w:rsidR="00A01E68" w:rsidRPr="00A01E68" w:rsidRDefault="00A01E68" w:rsidP="00A01E68">
            <w:pPr>
              <w:rPr>
                <w:color w:val="000000"/>
                <w:sz w:val="20"/>
                <w:szCs w:val="20"/>
              </w:rPr>
            </w:pPr>
          </w:p>
        </w:tc>
        <w:tc>
          <w:tcPr>
            <w:tcW w:w="0" w:type="auto"/>
            <w:noWrap/>
            <w:hideMark/>
          </w:tcPr>
          <w:p w14:paraId="363D7CF7" w14:textId="2120818E" w:rsidR="00A01E68" w:rsidRPr="00A01E68" w:rsidRDefault="00A01E68" w:rsidP="00A01E68">
            <w:pPr>
              <w:jc w:val="right"/>
              <w:rPr>
                <w:color w:val="000000"/>
                <w:sz w:val="20"/>
                <w:szCs w:val="20"/>
              </w:rPr>
            </w:pPr>
            <w:r w:rsidRPr="00A01E68">
              <w:rPr>
                <w:color w:val="000000"/>
                <w:sz w:val="20"/>
                <w:szCs w:val="20"/>
              </w:rPr>
              <w:t>-27.0</w:t>
            </w:r>
          </w:p>
        </w:tc>
        <w:tc>
          <w:tcPr>
            <w:tcW w:w="1935" w:type="dxa"/>
            <w:noWrap/>
            <w:hideMark/>
          </w:tcPr>
          <w:p w14:paraId="6FEFDCAE" w14:textId="77777777" w:rsidR="00A01E68" w:rsidRPr="00A01E68" w:rsidRDefault="00A01E68" w:rsidP="00A01E68">
            <w:pPr>
              <w:rPr>
                <w:color w:val="000000"/>
                <w:sz w:val="20"/>
                <w:szCs w:val="20"/>
              </w:rPr>
            </w:pPr>
            <w:r w:rsidRPr="00A01E68">
              <w:rPr>
                <w:color w:val="000000"/>
                <w:sz w:val="20"/>
                <w:szCs w:val="20"/>
              </w:rPr>
              <w:t>[-66.2 ; 57.5]</w:t>
            </w:r>
          </w:p>
        </w:tc>
      </w:tr>
      <w:tr w:rsidR="00A01E68" w:rsidRPr="00A01E68" w14:paraId="734241D5" w14:textId="77777777" w:rsidTr="00A01E68">
        <w:trPr>
          <w:trHeight w:val="320"/>
        </w:trPr>
        <w:tc>
          <w:tcPr>
            <w:tcW w:w="0" w:type="auto"/>
            <w:noWrap/>
            <w:hideMark/>
          </w:tcPr>
          <w:p w14:paraId="5F429576" w14:textId="77777777" w:rsidR="00A01E68" w:rsidRPr="00A01E68" w:rsidRDefault="00A01E68">
            <w:pPr>
              <w:rPr>
                <w:color w:val="000000"/>
                <w:sz w:val="20"/>
                <w:szCs w:val="20"/>
              </w:rPr>
            </w:pPr>
            <w:r w:rsidRPr="00A01E68">
              <w:rPr>
                <w:color w:val="000000"/>
                <w:sz w:val="20"/>
                <w:szCs w:val="20"/>
              </w:rPr>
              <w:lastRenderedPageBreak/>
              <w:t xml:space="preserve">Facial cleanser </w:t>
            </w:r>
          </w:p>
        </w:tc>
        <w:tc>
          <w:tcPr>
            <w:tcW w:w="0" w:type="auto"/>
            <w:noWrap/>
            <w:hideMark/>
          </w:tcPr>
          <w:p w14:paraId="186CB852" w14:textId="455FAD79" w:rsidR="00A01E68" w:rsidRPr="00A01E68" w:rsidRDefault="00A01E68" w:rsidP="00A01E68">
            <w:pPr>
              <w:jc w:val="right"/>
              <w:rPr>
                <w:color w:val="000000"/>
                <w:sz w:val="20"/>
                <w:szCs w:val="20"/>
              </w:rPr>
            </w:pPr>
            <w:r w:rsidRPr="00A01E68">
              <w:rPr>
                <w:color w:val="000000"/>
                <w:sz w:val="20"/>
                <w:szCs w:val="20"/>
              </w:rPr>
              <w:t>100.6</w:t>
            </w:r>
          </w:p>
        </w:tc>
        <w:tc>
          <w:tcPr>
            <w:tcW w:w="0" w:type="auto"/>
            <w:noWrap/>
            <w:hideMark/>
          </w:tcPr>
          <w:p w14:paraId="1DE7DD36" w14:textId="77777777" w:rsidR="00A01E68" w:rsidRPr="00A01E68" w:rsidRDefault="00A01E68" w:rsidP="00A01E68">
            <w:pPr>
              <w:rPr>
                <w:color w:val="000000"/>
                <w:sz w:val="20"/>
                <w:szCs w:val="20"/>
              </w:rPr>
            </w:pPr>
            <w:r w:rsidRPr="00A01E68">
              <w:rPr>
                <w:color w:val="000000"/>
                <w:sz w:val="20"/>
                <w:szCs w:val="20"/>
              </w:rPr>
              <w:t>[-34.1 ; 510.2]</w:t>
            </w:r>
          </w:p>
        </w:tc>
        <w:tc>
          <w:tcPr>
            <w:tcW w:w="0" w:type="auto"/>
            <w:noWrap/>
            <w:hideMark/>
          </w:tcPr>
          <w:p w14:paraId="631E15AA" w14:textId="77777777" w:rsidR="00A01E68" w:rsidRPr="00A01E68" w:rsidRDefault="00A01E68" w:rsidP="001E1325">
            <w:pPr>
              <w:jc w:val="center"/>
              <w:rPr>
                <w:color w:val="000000"/>
                <w:sz w:val="20"/>
                <w:szCs w:val="20"/>
              </w:rPr>
            </w:pPr>
          </w:p>
        </w:tc>
        <w:tc>
          <w:tcPr>
            <w:tcW w:w="0" w:type="auto"/>
            <w:noWrap/>
            <w:hideMark/>
          </w:tcPr>
          <w:p w14:paraId="14320BAE" w14:textId="3B05391D" w:rsidR="00A01E68" w:rsidRPr="00A01E68" w:rsidRDefault="00A01E68" w:rsidP="00A01E68">
            <w:pPr>
              <w:jc w:val="right"/>
              <w:rPr>
                <w:color w:val="000000"/>
                <w:sz w:val="20"/>
                <w:szCs w:val="20"/>
              </w:rPr>
            </w:pPr>
            <w:r w:rsidRPr="00A01E68">
              <w:rPr>
                <w:color w:val="000000"/>
                <w:sz w:val="20"/>
                <w:szCs w:val="20"/>
              </w:rPr>
              <w:t>-47.5</w:t>
            </w:r>
          </w:p>
        </w:tc>
        <w:tc>
          <w:tcPr>
            <w:tcW w:w="0" w:type="auto"/>
            <w:noWrap/>
            <w:hideMark/>
          </w:tcPr>
          <w:p w14:paraId="5EF6BB6C" w14:textId="77777777" w:rsidR="00A01E68" w:rsidRPr="00A01E68" w:rsidRDefault="00A01E68" w:rsidP="00A01E68">
            <w:pPr>
              <w:rPr>
                <w:color w:val="000000"/>
                <w:sz w:val="20"/>
                <w:szCs w:val="20"/>
              </w:rPr>
            </w:pPr>
            <w:r w:rsidRPr="00A01E68">
              <w:rPr>
                <w:color w:val="000000"/>
                <w:sz w:val="20"/>
                <w:szCs w:val="20"/>
              </w:rPr>
              <w:t>[-81.4 ; 48.4]</w:t>
            </w:r>
          </w:p>
        </w:tc>
        <w:tc>
          <w:tcPr>
            <w:tcW w:w="0" w:type="auto"/>
            <w:noWrap/>
            <w:hideMark/>
          </w:tcPr>
          <w:p w14:paraId="3A80F454" w14:textId="77777777" w:rsidR="00A01E68" w:rsidRPr="00A01E68" w:rsidRDefault="00A01E68" w:rsidP="00A01E68">
            <w:pPr>
              <w:rPr>
                <w:color w:val="000000"/>
                <w:sz w:val="20"/>
                <w:szCs w:val="20"/>
              </w:rPr>
            </w:pPr>
          </w:p>
        </w:tc>
        <w:tc>
          <w:tcPr>
            <w:tcW w:w="0" w:type="auto"/>
            <w:noWrap/>
            <w:hideMark/>
          </w:tcPr>
          <w:p w14:paraId="002A090B" w14:textId="3368DF6B" w:rsidR="00A01E68" w:rsidRPr="00A01E68" w:rsidRDefault="00A01E68" w:rsidP="00A01E68">
            <w:pPr>
              <w:jc w:val="right"/>
              <w:rPr>
                <w:color w:val="000000"/>
                <w:sz w:val="20"/>
                <w:szCs w:val="20"/>
              </w:rPr>
            </w:pPr>
            <w:r w:rsidRPr="00A01E68">
              <w:rPr>
                <w:color w:val="000000"/>
                <w:sz w:val="20"/>
                <w:szCs w:val="20"/>
              </w:rPr>
              <w:t>-5.3</w:t>
            </w:r>
          </w:p>
        </w:tc>
        <w:tc>
          <w:tcPr>
            <w:tcW w:w="1935" w:type="dxa"/>
            <w:noWrap/>
            <w:hideMark/>
          </w:tcPr>
          <w:p w14:paraId="67A9AC42" w14:textId="77777777" w:rsidR="00A01E68" w:rsidRPr="00A01E68" w:rsidRDefault="00A01E68" w:rsidP="00A01E68">
            <w:pPr>
              <w:rPr>
                <w:color w:val="000000"/>
                <w:sz w:val="20"/>
                <w:szCs w:val="20"/>
              </w:rPr>
            </w:pPr>
            <w:r w:rsidRPr="00A01E68">
              <w:rPr>
                <w:color w:val="000000"/>
                <w:sz w:val="20"/>
                <w:szCs w:val="20"/>
              </w:rPr>
              <w:t>[-64.0 ; 149.0]</w:t>
            </w:r>
          </w:p>
        </w:tc>
      </w:tr>
      <w:tr w:rsidR="00A01E68" w:rsidRPr="00A01E68" w14:paraId="1A72D94C" w14:textId="77777777" w:rsidTr="00A01E68">
        <w:trPr>
          <w:trHeight w:val="320"/>
        </w:trPr>
        <w:tc>
          <w:tcPr>
            <w:tcW w:w="0" w:type="auto"/>
            <w:noWrap/>
            <w:hideMark/>
          </w:tcPr>
          <w:p w14:paraId="4FE47925" w14:textId="77777777" w:rsidR="00A01E68" w:rsidRPr="00A01E68" w:rsidRDefault="00A01E68">
            <w:pPr>
              <w:rPr>
                <w:color w:val="000000"/>
                <w:sz w:val="20"/>
                <w:szCs w:val="20"/>
              </w:rPr>
            </w:pPr>
            <w:r w:rsidRPr="00A01E68">
              <w:rPr>
                <w:color w:val="000000"/>
                <w:sz w:val="20"/>
                <w:szCs w:val="20"/>
              </w:rPr>
              <w:t xml:space="preserve">Anti-stretchmarks' cream </w:t>
            </w:r>
          </w:p>
        </w:tc>
        <w:tc>
          <w:tcPr>
            <w:tcW w:w="0" w:type="auto"/>
            <w:noWrap/>
            <w:hideMark/>
          </w:tcPr>
          <w:p w14:paraId="0B086885" w14:textId="676EBCD5" w:rsidR="00A01E68" w:rsidRPr="00A01E68" w:rsidRDefault="00A01E68" w:rsidP="00A01E68">
            <w:pPr>
              <w:jc w:val="right"/>
              <w:rPr>
                <w:color w:val="000000"/>
                <w:sz w:val="20"/>
                <w:szCs w:val="20"/>
              </w:rPr>
            </w:pPr>
            <w:r w:rsidRPr="00A01E68">
              <w:rPr>
                <w:color w:val="000000"/>
                <w:sz w:val="20"/>
                <w:szCs w:val="20"/>
              </w:rPr>
              <w:t>-63.3</w:t>
            </w:r>
          </w:p>
        </w:tc>
        <w:tc>
          <w:tcPr>
            <w:tcW w:w="0" w:type="auto"/>
            <w:noWrap/>
            <w:hideMark/>
          </w:tcPr>
          <w:p w14:paraId="5C9E7541" w14:textId="77777777" w:rsidR="00A01E68" w:rsidRPr="00A01E68" w:rsidRDefault="00A01E68" w:rsidP="00A01E68">
            <w:pPr>
              <w:rPr>
                <w:color w:val="000000"/>
                <w:sz w:val="20"/>
                <w:szCs w:val="20"/>
              </w:rPr>
            </w:pPr>
            <w:r w:rsidRPr="00A01E68">
              <w:rPr>
                <w:color w:val="000000"/>
                <w:sz w:val="20"/>
                <w:szCs w:val="20"/>
              </w:rPr>
              <w:t>[-91.4 ; 57.2]</w:t>
            </w:r>
          </w:p>
        </w:tc>
        <w:tc>
          <w:tcPr>
            <w:tcW w:w="0" w:type="auto"/>
            <w:noWrap/>
            <w:hideMark/>
          </w:tcPr>
          <w:p w14:paraId="46052EA2" w14:textId="77777777" w:rsidR="00A01E68" w:rsidRPr="00A01E68" w:rsidRDefault="00A01E68" w:rsidP="001E1325">
            <w:pPr>
              <w:jc w:val="center"/>
              <w:rPr>
                <w:color w:val="000000"/>
                <w:sz w:val="20"/>
                <w:szCs w:val="20"/>
              </w:rPr>
            </w:pPr>
          </w:p>
        </w:tc>
        <w:tc>
          <w:tcPr>
            <w:tcW w:w="0" w:type="auto"/>
            <w:noWrap/>
            <w:hideMark/>
          </w:tcPr>
          <w:p w14:paraId="4FDAC588" w14:textId="5E0058B9" w:rsidR="00A01E68" w:rsidRPr="00A01E68" w:rsidRDefault="00A01E68" w:rsidP="00A01E68">
            <w:pPr>
              <w:jc w:val="right"/>
              <w:rPr>
                <w:color w:val="000000"/>
                <w:sz w:val="20"/>
                <w:szCs w:val="20"/>
              </w:rPr>
            </w:pPr>
            <w:r w:rsidRPr="00A01E68">
              <w:rPr>
                <w:color w:val="000000"/>
                <w:sz w:val="20"/>
                <w:szCs w:val="20"/>
              </w:rPr>
              <w:t>-51.4</w:t>
            </w:r>
          </w:p>
        </w:tc>
        <w:tc>
          <w:tcPr>
            <w:tcW w:w="0" w:type="auto"/>
            <w:gridSpan w:val="2"/>
            <w:noWrap/>
            <w:hideMark/>
          </w:tcPr>
          <w:p w14:paraId="16D8D397" w14:textId="77777777" w:rsidR="00A01E68" w:rsidRPr="00A01E68" w:rsidRDefault="00A01E68" w:rsidP="00A01E68">
            <w:pPr>
              <w:rPr>
                <w:color w:val="000000"/>
                <w:sz w:val="20"/>
                <w:szCs w:val="20"/>
              </w:rPr>
            </w:pPr>
            <w:r w:rsidRPr="00A01E68">
              <w:rPr>
                <w:color w:val="000000"/>
                <w:sz w:val="20"/>
                <w:szCs w:val="20"/>
              </w:rPr>
              <w:t>[-89.7 ; 129.3]</w:t>
            </w:r>
          </w:p>
        </w:tc>
        <w:tc>
          <w:tcPr>
            <w:tcW w:w="0" w:type="auto"/>
            <w:noWrap/>
            <w:hideMark/>
          </w:tcPr>
          <w:p w14:paraId="173A11E3" w14:textId="3ACEC400" w:rsidR="00A01E68" w:rsidRPr="00A01E68" w:rsidRDefault="00A01E68" w:rsidP="00A01E68">
            <w:pPr>
              <w:jc w:val="right"/>
              <w:rPr>
                <w:color w:val="000000"/>
                <w:sz w:val="20"/>
                <w:szCs w:val="20"/>
              </w:rPr>
            </w:pPr>
            <w:r w:rsidRPr="00A01E68">
              <w:rPr>
                <w:color w:val="000000"/>
                <w:sz w:val="20"/>
                <w:szCs w:val="20"/>
              </w:rPr>
              <w:t>-64.6</w:t>
            </w:r>
          </w:p>
        </w:tc>
        <w:tc>
          <w:tcPr>
            <w:tcW w:w="1935" w:type="dxa"/>
            <w:noWrap/>
            <w:hideMark/>
          </w:tcPr>
          <w:p w14:paraId="29CCF6A0" w14:textId="77777777" w:rsidR="00A01E68" w:rsidRPr="00A01E68" w:rsidRDefault="00A01E68" w:rsidP="00A01E68">
            <w:pPr>
              <w:rPr>
                <w:color w:val="000000"/>
                <w:sz w:val="20"/>
                <w:szCs w:val="20"/>
              </w:rPr>
            </w:pPr>
            <w:r w:rsidRPr="00A01E68">
              <w:rPr>
                <w:color w:val="000000"/>
                <w:sz w:val="20"/>
                <w:szCs w:val="20"/>
              </w:rPr>
              <w:t>[-88.5 ; 8.8]</w:t>
            </w:r>
          </w:p>
        </w:tc>
      </w:tr>
      <w:tr w:rsidR="00A01E68" w:rsidRPr="00A01E68" w14:paraId="536739DF" w14:textId="77777777" w:rsidTr="00A01E68">
        <w:trPr>
          <w:trHeight w:val="320"/>
        </w:trPr>
        <w:tc>
          <w:tcPr>
            <w:tcW w:w="0" w:type="auto"/>
            <w:noWrap/>
            <w:hideMark/>
          </w:tcPr>
          <w:p w14:paraId="4306EC29" w14:textId="77777777" w:rsidR="00A01E68" w:rsidRPr="00A01E68" w:rsidRDefault="00A01E68">
            <w:pPr>
              <w:rPr>
                <w:color w:val="000000"/>
                <w:sz w:val="20"/>
                <w:szCs w:val="20"/>
              </w:rPr>
            </w:pPr>
            <w:r w:rsidRPr="00A01E68">
              <w:rPr>
                <w:color w:val="000000"/>
                <w:sz w:val="20"/>
                <w:szCs w:val="20"/>
              </w:rPr>
              <w:t xml:space="preserve">Hand cream </w:t>
            </w:r>
          </w:p>
        </w:tc>
        <w:tc>
          <w:tcPr>
            <w:tcW w:w="0" w:type="auto"/>
            <w:noWrap/>
            <w:hideMark/>
          </w:tcPr>
          <w:p w14:paraId="7B9EB988" w14:textId="77777777" w:rsidR="00A01E68" w:rsidRPr="00A01E68" w:rsidRDefault="00A01E68" w:rsidP="001E1325">
            <w:pPr>
              <w:jc w:val="center"/>
              <w:rPr>
                <w:color w:val="000000"/>
                <w:sz w:val="20"/>
                <w:szCs w:val="20"/>
              </w:rPr>
            </w:pPr>
          </w:p>
        </w:tc>
        <w:tc>
          <w:tcPr>
            <w:tcW w:w="0" w:type="auto"/>
            <w:noWrap/>
            <w:hideMark/>
          </w:tcPr>
          <w:p w14:paraId="1340920A" w14:textId="77777777" w:rsidR="00A01E68" w:rsidRPr="00A01E68" w:rsidRDefault="00A01E68" w:rsidP="001E1325">
            <w:pPr>
              <w:jc w:val="center"/>
              <w:rPr>
                <w:sz w:val="20"/>
                <w:szCs w:val="20"/>
              </w:rPr>
            </w:pPr>
          </w:p>
        </w:tc>
        <w:tc>
          <w:tcPr>
            <w:tcW w:w="0" w:type="auto"/>
            <w:noWrap/>
            <w:hideMark/>
          </w:tcPr>
          <w:p w14:paraId="2F2F5862" w14:textId="77777777" w:rsidR="00A01E68" w:rsidRPr="00A01E68" w:rsidRDefault="00A01E68" w:rsidP="001E1325">
            <w:pPr>
              <w:jc w:val="center"/>
              <w:rPr>
                <w:sz w:val="20"/>
                <w:szCs w:val="20"/>
              </w:rPr>
            </w:pPr>
          </w:p>
        </w:tc>
        <w:tc>
          <w:tcPr>
            <w:tcW w:w="0" w:type="auto"/>
            <w:noWrap/>
            <w:hideMark/>
          </w:tcPr>
          <w:p w14:paraId="465E7DC5" w14:textId="63E37C41" w:rsidR="00A01E68" w:rsidRPr="00A01E68" w:rsidRDefault="00A01E68" w:rsidP="00A01E68">
            <w:pPr>
              <w:jc w:val="right"/>
              <w:rPr>
                <w:color w:val="000000"/>
                <w:sz w:val="20"/>
                <w:szCs w:val="20"/>
              </w:rPr>
            </w:pPr>
            <w:r w:rsidRPr="00A01E68">
              <w:rPr>
                <w:color w:val="000000"/>
                <w:sz w:val="20"/>
                <w:szCs w:val="20"/>
              </w:rPr>
              <w:t>31.6</w:t>
            </w:r>
          </w:p>
        </w:tc>
        <w:tc>
          <w:tcPr>
            <w:tcW w:w="0" w:type="auto"/>
            <w:gridSpan w:val="2"/>
            <w:noWrap/>
            <w:hideMark/>
          </w:tcPr>
          <w:p w14:paraId="320BC410" w14:textId="77777777" w:rsidR="00A01E68" w:rsidRPr="00A01E68" w:rsidRDefault="00A01E68" w:rsidP="00A01E68">
            <w:pPr>
              <w:rPr>
                <w:color w:val="000000"/>
                <w:sz w:val="20"/>
                <w:szCs w:val="20"/>
              </w:rPr>
            </w:pPr>
            <w:r w:rsidRPr="00A01E68">
              <w:rPr>
                <w:color w:val="000000"/>
                <w:sz w:val="20"/>
                <w:szCs w:val="20"/>
              </w:rPr>
              <w:t>[-64.2 ; 384.3]</w:t>
            </w:r>
          </w:p>
        </w:tc>
        <w:tc>
          <w:tcPr>
            <w:tcW w:w="0" w:type="auto"/>
            <w:noWrap/>
            <w:hideMark/>
          </w:tcPr>
          <w:p w14:paraId="086D56F5" w14:textId="31C2C0DB" w:rsidR="00A01E68" w:rsidRPr="00A01E68" w:rsidRDefault="00A01E68" w:rsidP="00A01E68">
            <w:pPr>
              <w:jc w:val="right"/>
              <w:rPr>
                <w:color w:val="000000"/>
                <w:sz w:val="20"/>
                <w:szCs w:val="20"/>
              </w:rPr>
            </w:pPr>
            <w:r w:rsidRPr="00A01E68">
              <w:rPr>
                <w:color w:val="000000"/>
                <w:sz w:val="20"/>
                <w:szCs w:val="20"/>
              </w:rPr>
              <w:t>-67.2</w:t>
            </w:r>
          </w:p>
        </w:tc>
        <w:tc>
          <w:tcPr>
            <w:tcW w:w="1935" w:type="dxa"/>
            <w:noWrap/>
            <w:hideMark/>
          </w:tcPr>
          <w:p w14:paraId="65ADB0DF" w14:textId="77777777" w:rsidR="00A01E68" w:rsidRPr="00A01E68" w:rsidRDefault="00A01E68" w:rsidP="00A01E68">
            <w:pPr>
              <w:rPr>
                <w:color w:val="000000"/>
                <w:sz w:val="20"/>
                <w:szCs w:val="20"/>
              </w:rPr>
            </w:pPr>
            <w:r w:rsidRPr="00A01E68">
              <w:rPr>
                <w:color w:val="000000"/>
                <w:sz w:val="20"/>
                <w:szCs w:val="20"/>
              </w:rPr>
              <w:t>[-86.8 ; -18.5]</w:t>
            </w:r>
          </w:p>
        </w:tc>
      </w:tr>
      <w:tr w:rsidR="00A01E68" w:rsidRPr="00A01E68" w14:paraId="09A40909" w14:textId="77777777" w:rsidTr="00A01E68">
        <w:trPr>
          <w:trHeight w:val="320"/>
        </w:trPr>
        <w:tc>
          <w:tcPr>
            <w:tcW w:w="0" w:type="auto"/>
            <w:noWrap/>
            <w:hideMark/>
          </w:tcPr>
          <w:p w14:paraId="3A23F834" w14:textId="77777777" w:rsidR="00A01E68" w:rsidRPr="00A01E68" w:rsidRDefault="00A01E68">
            <w:pPr>
              <w:rPr>
                <w:color w:val="000000"/>
                <w:sz w:val="20"/>
                <w:szCs w:val="20"/>
              </w:rPr>
            </w:pPr>
            <w:r w:rsidRPr="00A01E68">
              <w:rPr>
                <w:color w:val="000000"/>
                <w:sz w:val="20"/>
                <w:szCs w:val="20"/>
              </w:rPr>
              <w:t>Intimate soap</w:t>
            </w:r>
          </w:p>
        </w:tc>
        <w:tc>
          <w:tcPr>
            <w:tcW w:w="0" w:type="auto"/>
            <w:noWrap/>
            <w:hideMark/>
          </w:tcPr>
          <w:p w14:paraId="10F5B4B7" w14:textId="77777777" w:rsidR="00A01E68" w:rsidRPr="00A01E68" w:rsidRDefault="00A01E68" w:rsidP="001E1325">
            <w:pPr>
              <w:jc w:val="center"/>
              <w:rPr>
                <w:color w:val="000000"/>
                <w:sz w:val="20"/>
                <w:szCs w:val="20"/>
              </w:rPr>
            </w:pPr>
          </w:p>
        </w:tc>
        <w:tc>
          <w:tcPr>
            <w:tcW w:w="0" w:type="auto"/>
            <w:noWrap/>
            <w:hideMark/>
          </w:tcPr>
          <w:p w14:paraId="3D229172" w14:textId="77777777" w:rsidR="00A01E68" w:rsidRPr="00A01E68" w:rsidRDefault="00A01E68" w:rsidP="001E1325">
            <w:pPr>
              <w:jc w:val="center"/>
              <w:rPr>
                <w:sz w:val="20"/>
                <w:szCs w:val="20"/>
              </w:rPr>
            </w:pPr>
          </w:p>
        </w:tc>
        <w:tc>
          <w:tcPr>
            <w:tcW w:w="0" w:type="auto"/>
            <w:noWrap/>
            <w:hideMark/>
          </w:tcPr>
          <w:p w14:paraId="72328865" w14:textId="77777777" w:rsidR="00A01E68" w:rsidRPr="00A01E68" w:rsidRDefault="00A01E68" w:rsidP="001E1325">
            <w:pPr>
              <w:jc w:val="center"/>
              <w:rPr>
                <w:sz w:val="20"/>
                <w:szCs w:val="20"/>
              </w:rPr>
            </w:pPr>
          </w:p>
        </w:tc>
        <w:tc>
          <w:tcPr>
            <w:tcW w:w="0" w:type="auto"/>
            <w:noWrap/>
            <w:hideMark/>
          </w:tcPr>
          <w:p w14:paraId="17A77D8F" w14:textId="77777777" w:rsidR="00A01E68" w:rsidRPr="00A01E68" w:rsidRDefault="00A01E68" w:rsidP="001E1325">
            <w:pPr>
              <w:jc w:val="center"/>
              <w:rPr>
                <w:sz w:val="20"/>
                <w:szCs w:val="20"/>
              </w:rPr>
            </w:pPr>
          </w:p>
        </w:tc>
        <w:tc>
          <w:tcPr>
            <w:tcW w:w="0" w:type="auto"/>
            <w:noWrap/>
            <w:hideMark/>
          </w:tcPr>
          <w:p w14:paraId="0F889BF6" w14:textId="77777777" w:rsidR="00A01E68" w:rsidRPr="00A01E68" w:rsidRDefault="00A01E68" w:rsidP="001E1325">
            <w:pPr>
              <w:jc w:val="center"/>
              <w:rPr>
                <w:sz w:val="20"/>
                <w:szCs w:val="20"/>
              </w:rPr>
            </w:pPr>
          </w:p>
        </w:tc>
        <w:tc>
          <w:tcPr>
            <w:tcW w:w="0" w:type="auto"/>
            <w:noWrap/>
            <w:hideMark/>
          </w:tcPr>
          <w:p w14:paraId="06D3EB03" w14:textId="77777777" w:rsidR="00A01E68" w:rsidRPr="00A01E68" w:rsidRDefault="00A01E68" w:rsidP="001E1325">
            <w:pPr>
              <w:jc w:val="center"/>
              <w:rPr>
                <w:sz w:val="20"/>
                <w:szCs w:val="20"/>
              </w:rPr>
            </w:pPr>
          </w:p>
        </w:tc>
        <w:tc>
          <w:tcPr>
            <w:tcW w:w="0" w:type="auto"/>
            <w:noWrap/>
            <w:hideMark/>
          </w:tcPr>
          <w:p w14:paraId="0AEB7FE0" w14:textId="5A1D2C7A" w:rsidR="00A01E68" w:rsidRPr="00A01E68" w:rsidRDefault="00A01E68" w:rsidP="00A01E68">
            <w:pPr>
              <w:jc w:val="right"/>
              <w:rPr>
                <w:color w:val="000000"/>
                <w:sz w:val="20"/>
                <w:szCs w:val="20"/>
              </w:rPr>
            </w:pPr>
            <w:r w:rsidRPr="00A01E68">
              <w:rPr>
                <w:color w:val="000000"/>
                <w:sz w:val="20"/>
                <w:szCs w:val="20"/>
              </w:rPr>
              <w:t>22.7</w:t>
            </w:r>
          </w:p>
        </w:tc>
        <w:tc>
          <w:tcPr>
            <w:tcW w:w="1935" w:type="dxa"/>
            <w:noWrap/>
            <w:hideMark/>
          </w:tcPr>
          <w:p w14:paraId="0795672E" w14:textId="77777777" w:rsidR="00A01E68" w:rsidRPr="00A01E68" w:rsidRDefault="00A01E68" w:rsidP="00A01E68">
            <w:pPr>
              <w:rPr>
                <w:color w:val="000000"/>
                <w:sz w:val="20"/>
                <w:szCs w:val="20"/>
              </w:rPr>
            </w:pPr>
            <w:r w:rsidRPr="00A01E68">
              <w:rPr>
                <w:color w:val="000000"/>
                <w:sz w:val="20"/>
                <w:szCs w:val="20"/>
              </w:rPr>
              <w:t>[-77.9 ; 582.3]</w:t>
            </w:r>
          </w:p>
        </w:tc>
      </w:tr>
      <w:tr w:rsidR="00A01E68" w:rsidRPr="00A01E68" w14:paraId="77C7AC3D" w14:textId="77777777" w:rsidTr="007E4588">
        <w:trPr>
          <w:trHeight w:val="320"/>
        </w:trPr>
        <w:tc>
          <w:tcPr>
            <w:tcW w:w="0" w:type="auto"/>
            <w:tcBorders>
              <w:bottom w:val="single" w:sz="4" w:space="0" w:color="auto"/>
            </w:tcBorders>
            <w:noWrap/>
            <w:hideMark/>
          </w:tcPr>
          <w:p w14:paraId="74FB5005" w14:textId="77777777" w:rsidR="00A01E68" w:rsidRPr="00A01E68" w:rsidRDefault="00A01E68">
            <w:pPr>
              <w:rPr>
                <w:color w:val="000000"/>
                <w:sz w:val="20"/>
                <w:szCs w:val="20"/>
              </w:rPr>
            </w:pPr>
            <w:r w:rsidRPr="00A01E68">
              <w:rPr>
                <w:color w:val="000000"/>
                <w:sz w:val="20"/>
                <w:szCs w:val="20"/>
              </w:rPr>
              <w:t xml:space="preserve">Thermal spring water   </w:t>
            </w:r>
          </w:p>
        </w:tc>
        <w:tc>
          <w:tcPr>
            <w:tcW w:w="0" w:type="auto"/>
            <w:tcBorders>
              <w:bottom w:val="single" w:sz="4" w:space="0" w:color="auto"/>
            </w:tcBorders>
            <w:noWrap/>
            <w:hideMark/>
          </w:tcPr>
          <w:p w14:paraId="6839C108" w14:textId="77777777" w:rsidR="00A01E68" w:rsidRPr="00A01E68" w:rsidRDefault="00A01E68" w:rsidP="001E1325">
            <w:pPr>
              <w:jc w:val="center"/>
              <w:rPr>
                <w:color w:val="000000"/>
                <w:sz w:val="20"/>
                <w:szCs w:val="20"/>
              </w:rPr>
            </w:pPr>
          </w:p>
        </w:tc>
        <w:tc>
          <w:tcPr>
            <w:tcW w:w="0" w:type="auto"/>
            <w:tcBorders>
              <w:bottom w:val="single" w:sz="4" w:space="0" w:color="auto"/>
            </w:tcBorders>
            <w:noWrap/>
            <w:hideMark/>
          </w:tcPr>
          <w:p w14:paraId="0AAF3B6F"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7F87B789"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1498F50A"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4AFD3442"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6ECAA795" w14:textId="77777777" w:rsidR="00A01E68" w:rsidRPr="00A01E68" w:rsidRDefault="00A01E68" w:rsidP="001E1325">
            <w:pPr>
              <w:jc w:val="center"/>
              <w:rPr>
                <w:sz w:val="20"/>
                <w:szCs w:val="20"/>
              </w:rPr>
            </w:pPr>
          </w:p>
        </w:tc>
        <w:tc>
          <w:tcPr>
            <w:tcW w:w="0" w:type="auto"/>
            <w:tcBorders>
              <w:bottom w:val="single" w:sz="4" w:space="0" w:color="auto"/>
            </w:tcBorders>
            <w:noWrap/>
            <w:hideMark/>
          </w:tcPr>
          <w:p w14:paraId="6F8BF6A3" w14:textId="36109731" w:rsidR="00A01E68" w:rsidRPr="00A01E68" w:rsidRDefault="00A01E68" w:rsidP="00A01E68">
            <w:pPr>
              <w:jc w:val="right"/>
              <w:rPr>
                <w:color w:val="000000"/>
                <w:sz w:val="20"/>
                <w:szCs w:val="20"/>
              </w:rPr>
            </w:pPr>
            <w:r w:rsidRPr="00A01E68">
              <w:rPr>
                <w:color w:val="000000"/>
                <w:sz w:val="20"/>
                <w:szCs w:val="20"/>
              </w:rPr>
              <w:t>41.4</w:t>
            </w:r>
          </w:p>
        </w:tc>
        <w:tc>
          <w:tcPr>
            <w:tcW w:w="1935" w:type="dxa"/>
            <w:tcBorders>
              <w:bottom w:val="single" w:sz="4" w:space="0" w:color="auto"/>
            </w:tcBorders>
            <w:noWrap/>
            <w:hideMark/>
          </w:tcPr>
          <w:p w14:paraId="6781C0A0" w14:textId="77777777" w:rsidR="00A01E68" w:rsidRPr="00A01E68" w:rsidRDefault="00A01E68" w:rsidP="00A01E68">
            <w:pPr>
              <w:rPr>
                <w:color w:val="000000"/>
                <w:sz w:val="20"/>
                <w:szCs w:val="20"/>
              </w:rPr>
            </w:pPr>
            <w:r w:rsidRPr="00A01E68">
              <w:rPr>
                <w:color w:val="000000"/>
                <w:sz w:val="20"/>
                <w:szCs w:val="20"/>
              </w:rPr>
              <w:t>[-93.3 ; 2885.1]</w:t>
            </w:r>
          </w:p>
        </w:tc>
      </w:tr>
      <w:tr w:rsidR="00A01E68" w:rsidRPr="00A01E68" w14:paraId="1949E3B1" w14:textId="77777777" w:rsidTr="007E4588">
        <w:trPr>
          <w:trHeight w:val="320"/>
        </w:trPr>
        <w:tc>
          <w:tcPr>
            <w:tcW w:w="0" w:type="auto"/>
            <w:tcBorders>
              <w:top w:val="single" w:sz="4" w:space="0" w:color="auto"/>
              <w:bottom w:val="single" w:sz="4" w:space="0" w:color="auto"/>
            </w:tcBorders>
            <w:noWrap/>
            <w:hideMark/>
          </w:tcPr>
          <w:p w14:paraId="42279280" w14:textId="77777777" w:rsidR="00A01E68" w:rsidRPr="00A01E68" w:rsidRDefault="00A01E68">
            <w:pPr>
              <w:rPr>
                <w:color w:val="000000"/>
                <w:sz w:val="20"/>
                <w:szCs w:val="20"/>
              </w:rPr>
            </w:pPr>
            <w:r w:rsidRPr="00A01E68">
              <w:rPr>
                <w:color w:val="000000"/>
                <w:sz w:val="20"/>
                <w:szCs w:val="20"/>
              </w:rPr>
              <w:t> </w:t>
            </w:r>
          </w:p>
        </w:tc>
        <w:tc>
          <w:tcPr>
            <w:tcW w:w="7054" w:type="dxa"/>
            <w:gridSpan w:val="8"/>
            <w:tcBorders>
              <w:top w:val="single" w:sz="4" w:space="0" w:color="auto"/>
              <w:bottom w:val="single" w:sz="4" w:space="0" w:color="auto"/>
            </w:tcBorders>
            <w:noWrap/>
            <w:hideMark/>
          </w:tcPr>
          <w:p w14:paraId="032C1989" w14:textId="77777777" w:rsidR="00A01E68" w:rsidRPr="00A01E68" w:rsidRDefault="00A01E68" w:rsidP="001E1325">
            <w:pPr>
              <w:jc w:val="center"/>
              <w:rPr>
                <w:b/>
                <w:bCs/>
                <w:sz w:val="20"/>
                <w:szCs w:val="20"/>
              </w:rPr>
            </w:pPr>
            <w:r w:rsidRPr="00A01E68">
              <w:rPr>
                <w:b/>
                <w:bCs/>
                <w:sz w:val="20"/>
                <w:szCs w:val="20"/>
              </w:rPr>
              <w:t>Triclosan</w:t>
            </w:r>
          </w:p>
        </w:tc>
      </w:tr>
      <w:tr w:rsidR="00A01E68" w:rsidRPr="00A01E68" w14:paraId="6E0F712F" w14:textId="77777777" w:rsidTr="007E4588">
        <w:trPr>
          <w:trHeight w:val="320"/>
        </w:trPr>
        <w:tc>
          <w:tcPr>
            <w:tcW w:w="0" w:type="auto"/>
            <w:tcBorders>
              <w:top w:val="single" w:sz="4" w:space="0" w:color="auto"/>
            </w:tcBorders>
            <w:noWrap/>
            <w:hideMark/>
          </w:tcPr>
          <w:p w14:paraId="42B0B9C5" w14:textId="77777777" w:rsidR="00A01E68" w:rsidRPr="00A01E68" w:rsidRDefault="00A01E68">
            <w:pPr>
              <w:rPr>
                <w:color w:val="000000"/>
                <w:sz w:val="20"/>
                <w:szCs w:val="20"/>
              </w:rPr>
            </w:pPr>
            <w:r w:rsidRPr="00A01E68">
              <w:rPr>
                <w:color w:val="000000"/>
                <w:sz w:val="20"/>
                <w:szCs w:val="20"/>
              </w:rPr>
              <w:t xml:space="preserve">Toothpaste </w:t>
            </w:r>
          </w:p>
        </w:tc>
        <w:tc>
          <w:tcPr>
            <w:tcW w:w="0" w:type="auto"/>
            <w:tcBorders>
              <w:top w:val="single" w:sz="4" w:space="0" w:color="auto"/>
            </w:tcBorders>
            <w:noWrap/>
            <w:hideMark/>
          </w:tcPr>
          <w:p w14:paraId="10D38473" w14:textId="4BEF6500" w:rsidR="00A01E68" w:rsidRPr="00A01E68" w:rsidRDefault="00A01E68" w:rsidP="00A01E68">
            <w:pPr>
              <w:jc w:val="right"/>
              <w:rPr>
                <w:color w:val="000000"/>
                <w:sz w:val="20"/>
                <w:szCs w:val="20"/>
              </w:rPr>
            </w:pPr>
            <w:r w:rsidRPr="00A01E68">
              <w:rPr>
                <w:color w:val="000000"/>
                <w:sz w:val="20"/>
                <w:szCs w:val="20"/>
              </w:rPr>
              <w:t>45.8</w:t>
            </w:r>
          </w:p>
        </w:tc>
        <w:tc>
          <w:tcPr>
            <w:tcW w:w="0" w:type="auto"/>
            <w:tcBorders>
              <w:top w:val="single" w:sz="4" w:space="0" w:color="auto"/>
            </w:tcBorders>
            <w:noWrap/>
            <w:hideMark/>
          </w:tcPr>
          <w:p w14:paraId="1D8CE700" w14:textId="77777777" w:rsidR="00A01E68" w:rsidRPr="00A01E68" w:rsidRDefault="00A01E68" w:rsidP="00A01E68">
            <w:pPr>
              <w:rPr>
                <w:color w:val="000000"/>
                <w:sz w:val="20"/>
                <w:szCs w:val="20"/>
              </w:rPr>
            </w:pPr>
            <w:r w:rsidRPr="00A01E68">
              <w:rPr>
                <w:color w:val="000000"/>
                <w:sz w:val="20"/>
                <w:szCs w:val="20"/>
              </w:rPr>
              <w:t>[-23.3 ; 177.0]</w:t>
            </w:r>
          </w:p>
        </w:tc>
        <w:tc>
          <w:tcPr>
            <w:tcW w:w="0" w:type="auto"/>
            <w:tcBorders>
              <w:top w:val="single" w:sz="4" w:space="0" w:color="auto"/>
            </w:tcBorders>
            <w:noWrap/>
            <w:hideMark/>
          </w:tcPr>
          <w:p w14:paraId="4186BFD2" w14:textId="77777777" w:rsidR="00A01E68" w:rsidRPr="00A01E68" w:rsidRDefault="00A01E68" w:rsidP="001E1325">
            <w:pPr>
              <w:jc w:val="center"/>
              <w:rPr>
                <w:color w:val="000000"/>
                <w:sz w:val="20"/>
                <w:szCs w:val="20"/>
              </w:rPr>
            </w:pPr>
          </w:p>
        </w:tc>
        <w:tc>
          <w:tcPr>
            <w:tcW w:w="0" w:type="auto"/>
            <w:tcBorders>
              <w:top w:val="single" w:sz="4" w:space="0" w:color="auto"/>
            </w:tcBorders>
            <w:noWrap/>
            <w:hideMark/>
          </w:tcPr>
          <w:p w14:paraId="6979A671" w14:textId="0F2D84ED" w:rsidR="00A01E68" w:rsidRPr="00A01E68" w:rsidRDefault="00A01E68" w:rsidP="00A01E68">
            <w:pPr>
              <w:jc w:val="right"/>
              <w:rPr>
                <w:color w:val="000000"/>
                <w:sz w:val="20"/>
                <w:szCs w:val="20"/>
              </w:rPr>
            </w:pPr>
            <w:r w:rsidRPr="00A01E68">
              <w:rPr>
                <w:color w:val="000000"/>
                <w:sz w:val="20"/>
                <w:szCs w:val="20"/>
              </w:rPr>
              <w:t>26.5</w:t>
            </w:r>
          </w:p>
        </w:tc>
        <w:tc>
          <w:tcPr>
            <w:tcW w:w="0" w:type="auto"/>
            <w:gridSpan w:val="2"/>
            <w:tcBorders>
              <w:top w:val="single" w:sz="4" w:space="0" w:color="auto"/>
            </w:tcBorders>
            <w:noWrap/>
            <w:hideMark/>
          </w:tcPr>
          <w:p w14:paraId="7AF31E01" w14:textId="77777777" w:rsidR="00A01E68" w:rsidRPr="00A01E68" w:rsidRDefault="00A01E68" w:rsidP="00A01E68">
            <w:pPr>
              <w:rPr>
                <w:color w:val="000000"/>
                <w:sz w:val="20"/>
                <w:szCs w:val="20"/>
              </w:rPr>
            </w:pPr>
            <w:r w:rsidRPr="00A01E68">
              <w:rPr>
                <w:color w:val="000000"/>
                <w:sz w:val="20"/>
                <w:szCs w:val="20"/>
              </w:rPr>
              <w:t>[-35.3 ; 147.4]</w:t>
            </w:r>
          </w:p>
        </w:tc>
        <w:tc>
          <w:tcPr>
            <w:tcW w:w="0" w:type="auto"/>
            <w:tcBorders>
              <w:top w:val="single" w:sz="4" w:space="0" w:color="auto"/>
            </w:tcBorders>
            <w:noWrap/>
            <w:hideMark/>
          </w:tcPr>
          <w:p w14:paraId="5BD30E36" w14:textId="26B3848C" w:rsidR="00A01E68" w:rsidRPr="00A01E68" w:rsidRDefault="00A01E68" w:rsidP="00A01E68">
            <w:pPr>
              <w:jc w:val="right"/>
              <w:rPr>
                <w:color w:val="000000"/>
                <w:sz w:val="20"/>
                <w:szCs w:val="20"/>
              </w:rPr>
            </w:pPr>
            <w:r w:rsidRPr="00A01E68">
              <w:rPr>
                <w:color w:val="000000"/>
                <w:sz w:val="20"/>
                <w:szCs w:val="20"/>
              </w:rPr>
              <w:t>89.6</w:t>
            </w:r>
          </w:p>
        </w:tc>
        <w:tc>
          <w:tcPr>
            <w:tcW w:w="1935" w:type="dxa"/>
            <w:tcBorders>
              <w:top w:val="single" w:sz="4" w:space="0" w:color="auto"/>
            </w:tcBorders>
            <w:noWrap/>
            <w:hideMark/>
          </w:tcPr>
          <w:p w14:paraId="4AD52594" w14:textId="77777777" w:rsidR="00A01E68" w:rsidRPr="00A01E68" w:rsidRDefault="00A01E68" w:rsidP="00A01E68">
            <w:pPr>
              <w:rPr>
                <w:color w:val="000000"/>
                <w:sz w:val="20"/>
                <w:szCs w:val="20"/>
              </w:rPr>
            </w:pPr>
            <w:r w:rsidRPr="00A01E68">
              <w:rPr>
                <w:color w:val="000000"/>
                <w:sz w:val="20"/>
                <w:szCs w:val="20"/>
              </w:rPr>
              <w:t>[-29.7 ; 411.4]</w:t>
            </w:r>
          </w:p>
        </w:tc>
      </w:tr>
      <w:tr w:rsidR="00A01E68" w:rsidRPr="00A01E68" w14:paraId="26746BAE" w14:textId="77777777" w:rsidTr="00A01E68">
        <w:trPr>
          <w:trHeight w:val="320"/>
        </w:trPr>
        <w:tc>
          <w:tcPr>
            <w:tcW w:w="0" w:type="auto"/>
            <w:noWrap/>
            <w:hideMark/>
          </w:tcPr>
          <w:p w14:paraId="617610C8" w14:textId="77777777" w:rsidR="00A01E68" w:rsidRPr="00A01E68" w:rsidRDefault="00A01E68">
            <w:pPr>
              <w:rPr>
                <w:color w:val="000000"/>
                <w:sz w:val="20"/>
                <w:szCs w:val="20"/>
              </w:rPr>
            </w:pPr>
            <w:r w:rsidRPr="00A01E68">
              <w:rPr>
                <w:color w:val="000000"/>
                <w:sz w:val="20"/>
                <w:szCs w:val="20"/>
              </w:rPr>
              <w:t>Face cream</w:t>
            </w:r>
          </w:p>
        </w:tc>
        <w:tc>
          <w:tcPr>
            <w:tcW w:w="0" w:type="auto"/>
            <w:noWrap/>
            <w:hideMark/>
          </w:tcPr>
          <w:p w14:paraId="096EBA7A" w14:textId="61FA3C16" w:rsidR="00A01E68" w:rsidRPr="00A01E68" w:rsidRDefault="00A01E68" w:rsidP="00A01E68">
            <w:pPr>
              <w:jc w:val="right"/>
              <w:rPr>
                <w:color w:val="000000"/>
                <w:sz w:val="20"/>
                <w:szCs w:val="20"/>
              </w:rPr>
            </w:pPr>
            <w:r w:rsidRPr="00A01E68">
              <w:rPr>
                <w:color w:val="000000"/>
                <w:sz w:val="20"/>
                <w:szCs w:val="20"/>
              </w:rPr>
              <w:t>34.9</w:t>
            </w:r>
          </w:p>
        </w:tc>
        <w:tc>
          <w:tcPr>
            <w:tcW w:w="0" w:type="auto"/>
            <w:noWrap/>
            <w:hideMark/>
          </w:tcPr>
          <w:p w14:paraId="77F48A6C" w14:textId="77777777" w:rsidR="00A01E68" w:rsidRPr="00A01E68" w:rsidRDefault="00A01E68" w:rsidP="00A01E68">
            <w:pPr>
              <w:rPr>
                <w:color w:val="000000"/>
                <w:sz w:val="20"/>
                <w:szCs w:val="20"/>
              </w:rPr>
            </w:pPr>
            <w:r w:rsidRPr="00A01E68">
              <w:rPr>
                <w:color w:val="000000"/>
                <w:sz w:val="20"/>
                <w:szCs w:val="20"/>
              </w:rPr>
              <w:t>[-34.2 ; 176.7]</w:t>
            </w:r>
          </w:p>
        </w:tc>
        <w:tc>
          <w:tcPr>
            <w:tcW w:w="0" w:type="auto"/>
            <w:noWrap/>
            <w:hideMark/>
          </w:tcPr>
          <w:p w14:paraId="7B6F4299" w14:textId="77777777" w:rsidR="00A01E68" w:rsidRPr="00A01E68" w:rsidRDefault="00A01E68" w:rsidP="001E1325">
            <w:pPr>
              <w:jc w:val="center"/>
              <w:rPr>
                <w:color w:val="000000"/>
                <w:sz w:val="20"/>
                <w:szCs w:val="20"/>
              </w:rPr>
            </w:pPr>
          </w:p>
        </w:tc>
        <w:tc>
          <w:tcPr>
            <w:tcW w:w="0" w:type="auto"/>
            <w:noWrap/>
            <w:hideMark/>
          </w:tcPr>
          <w:p w14:paraId="765AE10A" w14:textId="49BCB6F7" w:rsidR="00A01E68" w:rsidRPr="00A01E68" w:rsidRDefault="00A01E68" w:rsidP="00A01E68">
            <w:pPr>
              <w:jc w:val="right"/>
              <w:rPr>
                <w:color w:val="000000"/>
                <w:sz w:val="20"/>
                <w:szCs w:val="20"/>
              </w:rPr>
            </w:pPr>
            <w:r w:rsidRPr="00A01E68">
              <w:rPr>
                <w:color w:val="000000"/>
                <w:sz w:val="20"/>
                <w:szCs w:val="20"/>
              </w:rPr>
              <w:t>36.8</w:t>
            </w:r>
          </w:p>
        </w:tc>
        <w:tc>
          <w:tcPr>
            <w:tcW w:w="0" w:type="auto"/>
            <w:gridSpan w:val="2"/>
            <w:noWrap/>
            <w:hideMark/>
          </w:tcPr>
          <w:p w14:paraId="17782769" w14:textId="77777777" w:rsidR="00A01E68" w:rsidRPr="00A01E68" w:rsidRDefault="00A01E68" w:rsidP="00A01E68">
            <w:pPr>
              <w:rPr>
                <w:color w:val="000000"/>
                <w:sz w:val="20"/>
                <w:szCs w:val="20"/>
              </w:rPr>
            </w:pPr>
            <w:r w:rsidRPr="00A01E68">
              <w:rPr>
                <w:color w:val="000000"/>
                <w:sz w:val="20"/>
                <w:szCs w:val="20"/>
              </w:rPr>
              <w:t>[-33.4 ; 180.9]</w:t>
            </w:r>
          </w:p>
        </w:tc>
        <w:tc>
          <w:tcPr>
            <w:tcW w:w="0" w:type="auto"/>
            <w:noWrap/>
            <w:hideMark/>
          </w:tcPr>
          <w:p w14:paraId="778C9479" w14:textId="67CA1CDA" w:rsidR="00A01E68" w:rsidRPr="00A01E68" w:rsidRDefault="00A01E68" w:rsidP="00A01E68">
            <w:pPr>
              <w:jc w:val="right"/>
              <w:rPr>
                <w:color w:val="000000"/>
                <w:sz w:val="20"/>
                <w:szCs w:val="20"/>
              </w:rPr>
            </w:pPr>
            <w:r w:rsidRPr="00A01E68">
              <w:rPr>
                <w:color w:val="000000"/>
                <w:sz w:val="20"/>
                <w:szCs w:val="20"/>
              </w:rPr>
              <w:t>-26.8</w:t>
            </w:r>
          </w:p>
        </w:tc>
        <w:tc>
          <w:tcPr>
            <w:tcW w:w="1935" w:type="dxa"/>
            <w:noWrap/>
            <w:hideMark/>
          </w:tcPr>
          <w:p w14:paraId="6728E209" w14:textId="77777777" w:rsidR="00A01E68" w:rsidRPr="00A01E68" w:rsidRDefault="00A01E68" w:rsidP="00A01E68">
            <w:pPr>
              <w:rPr>
                <w:color w:val="000000"/>
                <w:sz w:val="20"/>
                <w:szCs w:val="20"/>
              </w:rPr>
            </w:pPr>
            <w:r w:rsidRPr="00A01E68">
              <w:rPr>
                <w:color w:val="000000"/>
                <w:sz w:val="20"/>
                <w:szCs w:val="20"/>
              </w:rPr>
              <w:t>[-65.5 ; 55.2]</w:t>
            </w:r>
          </w:p>
        </w:tc>
      </w:tr>
      <w:tr w:rsidR="00A01E68" w:rsidRPr="00A01E68" w14:paraId="0A327D52" w14:textId="77777777" w:rsidTr="00A01E68">
        <w:trPr>
          <w:trHeight w:val="320"/>
        </w:trPr>
        <w:tc>
          <w:tcPr>
            <w:tcW w:w="0" w:type="auto"/>
            <w:noWrap/>
            <w:hideMark/>
          </w:tcPr>
          <w:p w14:paraId="5B53C814" w14:textId="77777777" w:rsidR="00A01E68" w:rsidRPr="00A01E68" w:rsidRDefault="00A01E68">
            <w:pPr>
              <w:rPr>
                <w:color w:val="000000"/>
                <w:sz w:val="20"/>
                <w:szCs w:val="20"/>
              </w:rPr>
            </w:pPr>
            <w:r w:rsidRPr="00A01E68">
              <w:rPr>
                <w:color w:val="000000"/>
                <w:sz w:val="20"/>
                <w:szCs w:val="20"/>
              </w:rPr>
              <w:t>Deodorant</w:t>
            </w:r>
          </w:p>
        </w:tc>
        <w:tc>
          <w:tcPr>
            <w:tcW w:w="0" w:type="auto"/>
            <w:noWrap/>
            <w:hideMark/>
          </w:tcPr>
          <w:p w14:paraId="382F8740" w14:textId="56D67F3D" w:rsidR="00A01E68" w:rsidRPr="00A01E68" w:rsidRDefault="00A01E68" w:rsidP="00A01E68">
            <w:pPr>
              <w:jc w:val="right"/>
              <w:rPr>
                <w:color w:val="000000"/>
                <w:sz w:val="20"/>
                <w:szCs w:val="20"/>
              </w:rPr>
            </w:pPr>
            <w:r w:rsidRPr="00A01E68">
              <w:rPr>
                <w:color w:val="000000"/>
                <w:sz w:val="20"/>
                <w:szCs w:val="20"/>
              </w:rPr>
              <w:t>63.5</w:t>
            </w:r>
          </w:p>
        </w:tc>
        <w:tc>
          <w:tcPr>
            <w:tcW w:w="0" w:type="auto"/>
            <w:noWrap/>
            <w:hideMark/>
          </w:tcPr>
          <w:p w14:paraId="12646FE1" w14:textId="77777777" w:rsidR="00A01E68" w:rsidRPr="00A01E68" w:rsidRDefault="00A01E68" w:rsidP="00A01E68">
            <w:pPr>
              <w:rPr>
                <w:color w:val="000000"/>
                <w:sz w:val="20"/>
                <w:szCs w:val="20"/>
              </w:rPr>
            </w:pPr>
            <w:r w:rsidRPr="00A01E68">
              <w:rPr>
                <w:color w:val="000000"/>
                <w:sz w:val="20"/>
                <w:szCs w:val="20"/>
              </w:rPr>
              <w:t>[-22.3 ; 243.8]</w:t>
            </w:r>
          </w:p>
        </w:tc>
        <w:tc>
          <w:tcPr>
            <w:tcW w:w="0" w:type="auto"/>
            <w:noWrap/>
            <w:hideMark/>
          </w:tcPr>
          <w:p w14:paraId="3224C51C" w14:textId="77777777" w:rsidR="00A01E68" w:rsidRPr="00A01E68" w:rsidRDefault="00A01E68" w:rsidP="001E1325">
            <w:pPr>
              <w:jc w:val="center"/>
              <w:rPr>
                <w:color w:val="000000"/>
                <w:sz w:val="20"/>
                <w:szCs w:val="20"/>
              </w:rPr>
            </w:pPr>
          </w:p>
        </w:tc>
        <w:tc>
          <w:tcPr>
            <w:tcW w:w="0" w:type="auto"/>
            <w:noWrap/>
            <w:hideMark/>
          </w:tcPr>
          <w:p w14:paraId="47AA89C1" w14:textId="039F8F82" w:rsidR="00A01E68" w:rsidRPr="00A01E68" w:rsidRDefault="00A01E68" w:rsidP="00A01E68">
            <w:pPr>
              <w:jc w:val="right"/>
              <w:rPr>
                <w:color w:val="000000"/>
                <w:sz w:val="20"/>
                <w:szCs w:val="20"/>
              </w:rPr>
            </w:pPr>
            <w:r w:rsidRPr="00A01E68">
              <w:rPr>
                <w:color w:val="000000"/>
                <w:sz w:val="20"/>
                <w:szCs w:val="20"/>
              </w:rPr>
              <w:t>57.7</w:t>
            </w:r>
          </w:p>
        </w:tc>
        <w:tc>
          <w:tcPr>
            <w:tcW w:w="0" w:type="auto"/>
            <w:gridSpan w:val="2"/>
            <w:noWrap/>
            <w:hideMark/>
          </w:tcPr>
          <w:p w14:paraId="74738EFF" w14:textId="77777777" w:rsidR="00A01E68" w:rsidRPr="00A01E68" w:rsidRDefault="00A01E68" w:rsidP="00A01E68">
            <w:pPr>
              <w:rPr>
                <w:color w:val="000000"/>
                <w:sz w:val="20"/>
                <w:szCs w:val="20"/>
              </w:rPr>
            </w:pPr>
            <w:r w:rsidRPr="00A01E68">
              <w:rPr>
                <w:color w:val="000000"/>
                <w:sz w:val="20"/>
                <w:szCs w:val="20"/>
              </w:rPr>
              <w:t>[-32.8 ; 270.4]</w:t>
            </w:r>
          </w:p>
        </w:tc>
        <w:tc>
          <w:tcPr>
            <w:tcW w:w="0" w:type="auto"/>
            <w:noWrap/>
            <w:hideMark/>
          </w:tcPr>
          <w:p w14:paraId="1041BD55" w14:textId="131C4157" w:rsidR="00A01E68" w:rsidRPr="00A01E68" w:rsidRDefault="00A01E68" w:rsidP="00A01E68">
            <w:pPr>
              <w:jc w:val="right"/>
              <w:rPr>
                <w:color w:val="000000"/>
                <w:sz w:val="20"/>
                <w:szCs w:val="20"/>
              </w:rPr>
            </w:pPr>
            <w:r w:rsidRPr="00A01E68">
              <w:rPr>
                <w:color w:val="000000"/>
                <w:sz w:val="20"/>
                <w:szCs w:val="20"/>
              </w:rPr>
              <w:t>144.3</w:t>
            </w:r>
          </w:p>
        </w:tc>
        <w:tc>
          <w:tcPr>
            <w:tcW w:w="1935" w:type="dxa"/>
            <w:noWrap/>
            <w:hideMark/>
          </w:tcPr>
          <w:p w14:paraId="4509208C" w14:textId="77777777" w:rsidR="00A01E68" w:rsidRPr="00A01E68" w:rsidRDefault="00A01E68" w:rsidP="00A01E68">
            <w:pPr>
              <w:rPr>
                <w:color w:val="000000"/>
                <w:sz w:val="20"/>
                <w:szCs w:val="20"/>
              </w:rPr>
            </w:pPr>
            <w:r w:rsidRPr="00A01E68">
              <w:rPr>
                <w:color w:val="000000"/>
                <w:sz w:val="20"/>
                <w:szCs w:val="20"/>
              </w:rPr>
              <w:t>[16.6 ; 412.2]</w:t>
            </w:r>
          </w:p>
        </w:tc>
      </w:tr>
      <w:tr w:rsidR="00A01E68" w:rsidRPr="00A01E68" w14:paraId="3E566A3F" w14:textId="77777777" w:rsidTr="00A01E68">
        <w:trPr>
          <w:trHeight w:val="320"/>
        </w:trPr>
        <w:tc>
          <w:tcPr>
            <w:tcW w:w="0" w:type="auto"/>
            <w:noWrap/>
            <w:hideMark/>
          </w:tcPr>
          <w:p w14:paraId="4DFE59D4" w14:textId="77777777" w:rsidR="00A01E68" w:rsidRPr="00A01E68" w:rsidRDefault="00A01E68">
            <w:pPr>
              <w:rPr>
                <w:color w:val="000000"/>
                <w:sz w:val="20"/>
                <w:szCs w:val="20"/>
              </w:rPr>
            </w:pPr>
            <w:r w:rsidRPr="00A01E68">
              <w:rPr>
                <w:color w:val="000000"/>
                <w:sz w:val="20"/>
                <w:szCs w:val="20"/>
              </w:rPr>
              <w:t xml:space="preserve">Makeup remover </w:t>
            </w:r>
          </w:p>
        </w:tc>
        <w:tc>
          <w:tcPr>
            <w:tcW w:w="0" w:type="auto"/>
            <w:noWrap/>
            <w:hideMark/>
          </w:tcPr>
          <w:p w14:paraId="31C8E5D8" w14:textId="23F3CEA9" w:rsidR="00A01E68" w:rsidRPr="00A01E68" w:rsidRDefault="00A01E68" w:rsidP="00A01E68">
            <w:pPr>
              <w:jc w:val="right"/>
              <w:rPr>
                <w:color w:val="000000"/>
                <w:sz w:val="20"/>
                <w:szCs w:val="20"/>
              </w:rPr>
            </w:pPr>
            <w:r w:rsidRPr="00A01E68">
              <w:rPr>
                <w:color w:val="000000"/>
                <w:sz w:val="20"/>
                <w:szCs w:val="20"/>
              </w:rPr>
              <w:t>-3.6</w:t>
            </w:r>
          </w:p>
        </w:tc>
        <w:tc>
          <w:tcPr>
            <w:tcW w:w="0" w:type="auto"/>
            <w:noWrap/>
            <w:hideMark/>
          </w:tcPr>
          <w:p w14:paraId="0326626B" w14:textId="77777777" w:rsidR="00A01E68" w:rsidRPr="00A01E68" w:rsidRDefault="00A01E68" w:rsidP="00A01E68">
            <w:pPr>
              <w:rPr>
                <w:color w:val="000000"/>
                <w:sz w:val="20"/>
                <w:szCs w:val="20"/>
              </w:rPr>
            </w:pPr>
            <w:r w:rsidRPr="00A01E68">
              <w:rPr>
                <w:color w:val="000000"/>
                <w:sz w:val="20"/>
                <w:szCs w:val="20"/>
              </w:rPr>
              <w:t>[-70.9 ; 219.8]</w:t>
            </w:r>
          </w:p>
        </w:tc>
        <w:tc>
          <w:tcPr>
            <w:tcW w:w="0" w:type="auto"/>
            <w:noWrap/>
            <w:hideMark/>
          </w:tcPr>
          <w:p w14:paraId="729A5944" w14:textId="77777777" w:rsidR="00A01E68" w:rsidRPr="00A01E68" w:rsidRDefault="00A01E68" w:rsidP="001E1325">
            <w:pPr>
              <w:jc w:val="center"/>
              <w:rPr>
                <w:color w:val="000000"/>
                <w:sz w:val="20"/>
                <w:szCs w:val="20"/>
              </w:rPr>
            </w:pPr>
          </w:p>
        </w:tc>
        <w:tc>
          <w:tcPr>
            <w:tcW w:w="0" w:type="auto"/>
            <w:noWrap/>
            <w:hideMark/>
          </w:tcPr>
          <w:p w14:paraId="265F80F7" w14:textId="0D55EFC9" w:rsidR="00A01E68" w:rsidRPr="00A01E68" w:rsidRDefault="00A01E68" w:rsidP="00A01E68">
            <w:pPr>
              <w:jc w:val="right"/>
              <w:rPr>
                <w:color w:val="000000"/>
                <w:sz w:val="20"/>
                <w:szCs w:val="20"/>
              </w:rPr>
            </w:pPr>
            <w:r w:rsidRPr="00A01E68">
              <w:rPr>
                <w:color w:val="000000"/>
                <w:sz w:val="20"/>
                <w:szCs w:val="20"/>
              </w:rPr>
              <w:t>-31.2</w:t>
            </w:r>
          </w:p>
        </w:tc>
        <w:tc>
          <w:tcPr>
            <w:tcW w:w="0" w:type="auto"/>
            <w:noWrap/>
            <w:hideMark/>
          </w:tcPr>
          <w:p w14:paraId="38E3467E" w14:textId="77777777" w:rsidR="00A01E68" w:rsidRPr="00A01E68" w:rsidRDefault="00A01E68" w:rsidP="00A01E68">
            <w:pPr>
              <w:rPr>
                <w:color w:val="000000"/>
                <w:sz w:val="20"/>
                <w:szCs w:val="20"/>
              </w:rPr>
            </w:pPr>
            <w:r w:rsidRPr="00A01E68">
              <w:rPr>
                <w:color w:val="000000"/>
                <w:sz w:val="20"/>
                <w:szCs w:val="20"/>
              </w:rPr>
              <w:t>[-74.4 ; 85.2]</w:t>
            </w:r>
          </w:p>
        </w:tc>
        <w:tc>
          <w:tcPr>
            <w:tcW w:w="0" w:type="auto"/>
            <w:noWrap/>
            <w:hideMark/>
          </w:tcPr>
          <w:p w14:paraId="0214238C" w14:textId="77777777" w:rsidR="00A01E68" w:rsidRPr="00A01E68" w:rsidRDefault="00A01E68" w:rsidP="001E1325">
            <w:pPr>
              <w:jc w:val="center"/>
              <w:rPr>
                <w:color w:val="000000"/>
                <w:sz w:val="20"/>
                <w:szCs w:val="20"/>
              </w:rPr>
            </w:pPr>
          </w:p>
        </w:tc>
        <w:tc>
          <w:tcPr>
            <w:tcW w:w="0" w:type="auto"/>
            <w:noWrap/>
            <w:hideMark/>
          </w:tcPr>
          <w:p w14:paraId="59A4682E" w14:textId="0E2D9D2D" w:rsidR="00A01E68" w:rsidRPr="00A01E68" w:rsidRDefault="00A01E68" w:rsidP="00A01E68">
            <w:pPr>
              <w:jc w:val="right"/>
              <w:rPr>
                <w:color w:val="000000"/>
                <w:sz w:val="20"/>
                <w:szCs w:val="20"/>
              </w:rPr>
            </w:pPr>
            <w:r w:rsidRPr="00A01E68">
              <w:rPr>
                <w:color w:val="000000"/>
                <w:sz w:val="20"/>
                <w:szCs w:val="20"/>
              </w:rPr>
              <w:t>-25.8</w:t>
            </w:r>
          </w:p>
        </w:tc>
        <w:tc>
          <w:tcPr>
            <w:tcW w:w="1935" w:type="dxa"/>
            <w:noWrap/>
            <w:hideMark/>
          </w:tcPr>
          <w:p w14:paraId="133DA101" w14:textId="77777777" w:rsidR="00A01E68" w:rsidRPr="00A01E68" w:rsidRDefault="00A01E68" w:rsidP="00A01E68">
            <w:pPr>
              <w:rPr>
                <w:color w:val="000000"/>
                <w:sz w:val="20"/>
                <w:szCs w:val="20"/>
              </w:rPr>
            </w:pPr>
            <w:r w:rsidRPr="00A01E68">
              <w:rPr>
                <w:color w:val="000000"/>
                <w:sz w:val="20"/>
                <w:szCs w:val="20"/>
              </w:rPr>
              <w:t>[-67.6 ; 69.9]</w:t>
            </w:r>
          </w:p>
        </w:tc>
      </w:tr>
      <w:tr w:rsidR="00A01E68" w:rsidRPr="00A01E68" w14:paraId="71F4F186" w14:textId="77777777" w:rsidTr="00A01E68">
        <w:trPr>
          <w:trHeight w:val="320"/>
        </w:trPr>
        <w:tc>
          <w:tcPr>
            <w:tcW w:w="0" w:type="auto"/>
            <w:noWrap/>
            <w:hideMark/>
          </w:tcPr>
          <w:p w14:paraId="1436C649" w14:textId="77777777" w:rsidR="00A01E68" w:rsidRPr="00A01E68" w:rsidRDefault="00A01E68">
            <w:pPr>
              <w:rPr>
                <w:color w:val="000000"/>
                <w:sz w:val="20"/>
                <w:szCs w:val="20"/>
              </w:rPr>
            </w:pPr>
            <w:r w:rsidRPr="00A01E68">
              <w:rPr>
                <w:color w:val="000000"/>
                <w:sz w:val="20"/>
                <w:szCs w:val="20"/>
              </w:rPr>
              <w:t xml:space="preserve">Mascara </w:t>
            </w:r>
          </w:p>
        </w:tc>
        <w:tc>
          <w:tcPr>
            <w:tcW w:w="0" w:type="auto"/>
            <w:noWrap/>
            <w:hideMark/>
          </w:tcPr>
          <w:p w14:paraId="1461985E" w14:textId="4720324A" w:rsidR="00A01E68" w:rsidRPr="00A01E68" w:rsidRDefault="00A01E68" w:rsidP="00A01E68">
            <w:pPr>
              <w:jc w:val="right"/>
              <w:rPr>
                <w:color w:val="000000"/>
                <w:sz w:val="20"/>
                <w:szCs w:val="20"/>
              </w:rPr>
            </w:pPr>
            <w:r w:rsidRPr="00A01E68">
              <w:rPr>
                <w:color w:val="000000"/>
                <w:sz w:val="20"/>
                <w:szCs w:val="20"/>
              </w:rPr>
              <w:t>-25.7</w:t>
            </w:r>
          </w:p>
        </w:tc>
        <w:tc>
          <w:tcPr>
            <w:tcW w:w="0" w:type="auto"/>
            <w:noWrap/>
            <w:hideMark/>
          </w:tcPr>
          <w:p w14:paraId="7F1F0A50" w14:textId="77777777" w:rsidR="00A01E68" w:rsidRPr="00A01E68" w:rsidRDefault="00A01E68" w:rsidP="00A01E68">
            <w:pPr>
              <w:rPr>
                <w:color w:val="000000"/>
                <w:sz w:val="20"/>
                <w:szCs w:val="20"/>
              </w:rPr>
            </w:pPr>
            <w:r w:rsidRPr="00A01E68">
              <w:rPr>
                <w:color w:val="000000"/>
                <w:sz w:val="20"/>
                <w:szCs w:val="20"/>
              </w:rPr>
              <w:t>[-65.5 ; 60.1]</w:t>
            </w:r>
          </w:p>
        </w:tc>
        <w:tc>
          <w:tcPr>
            <w:tcW w:w="0" w:type="auto"/>
            <w:noWrap/>
            <w:hideMark/>
          </w:tcPr>
          <w:p w14:paraId="64DB99CB" w14:textId="77777777" w:rsidR="00A01E68" w:rsidRPr="00A01E68" w:rsidRDefault="00A01E68" w:rsidP="001E1325">
            <w:pPr>
              <w:jc w:val="center"/>
              <w:rPr>
                <w:color w:val="000000"/>
                <w:sz w:val="20"/>
                <w:szCs w:val="20"/>
              </w:rPr>
            </w:pPr>
          </w:p>
        </w:tc>
        <w:tc>
          <w:tcPr>
            <w:tcW w:w="0" w:type="auto"/>
            <w:noWrap/>
            <w:hideMark/>
          </w:tcPr>
          <w:p w14:paraId="57A7EEF7" w14:textId="69C352DD" w:rsidR="00A01E68" w:rsidRPr="00A01E68" w:rsidRDefault="00A01E68" w:rsidP="00A01E68">
            <w:pPr>
              <w:jc w:val="right"/>
              <w:rPr>
                <w:color w:val="000000"/>
                <w:sz w:val="20"/>
                <w:szCs w:val="20"/>
              </w:rPr>
            </w:pPr>
            <w:r w:rsidRPr="00A01E68">
              <w:rPr>
                <w:color w:val="000000"/>
                <w:sz w:val="20"/>
                <w:szCs w:val="20"/>
              </w:rPr>
              <w:t>2.7</w:t>
            </w:r>
          </w:p>
        </w:tc>
        <w:tc>
          <w:tcPr>
            <w:tcW w:w="0" w:type="auto"/>
            <w:gridSpan w:val="2"/>
            <w:noWrap/>
            <w:hideMark/>
          </w:tcPr>
          <w:p w14:paraId="60875AFC" w14:textId="77777777" w:rsidR="00A01E68" w:rsidRPr="00A01E68" w:rsidRDefault="00A01E68" w:rsidP="00A01E68">
            <w:pPr>
              <w:rPr>
                <w:color w:val="000000"/>
                <w:sz w:val="20"/>
                <w:szCs w:val="20"/>
              </w:rPr>
            </w:pPr>
            <w:r w:rsidRPr="00A01E68">
              <w:rPr>
                <w:color w:val="000000"/>
                <w:sz w:val="20"/>
                <w:szCs w:val="20"/>
              </w:rPr>
              <w:t>[-60.8 ; 168.7]</w:t>
            </w:r>
          </w:p>
        </w:tc>
        <w:tc>
          <w:tcPr>
            <w:tcW w:w="0" w:type="auto"/>
            <w:noWrap/>
            <w:hideMark/>
          </w:tcPr>
          <w:p w14:paraId="43BA6CE8" w14:textId="3AEA06BE" w:rsidR="00A01E68" w:rsidRPr="00A01E68" w:rsidRDefault="00A01E68" w:rsidP="00A01E68">
            <w:pPr>
              <w:jc w:val="right"/>
              <w:rPr>
                <w:color w:val="000000"/>
                <w:sz w:val="20"/>
                <w:szCs w:val="20"/>
              </w:rPr>
            </w:pPr>
            <w:r w:rsidRPr="00A01E68">
              <w:rPr>
                <w:color w:val="000000"/>
                <w:sz w:val="20"/>
                <w:szCs w:val="20"/>
              </w:rPr>
              <w:t>5.4</w:t>
            </w:r>
          </w:p>
        </w:tc>
        <w:tc>
          <w:tcPr>
            <w:tcW w:w="1935" w:type="dxa"/>
            <w:noWrap/>
            <w:hideMark/>
          </w:tcPr>
          <w:p w14:paraId="61F0E7AE" w14:textId="77777777" w:rsidR="00A01E68" w:rsidRPr="00A01E68" w:rsidRDefault="00A01E68" w:rsidP="00A01E68">
            <w:pPr>
              <w:rPr>
                <w:color w:val="000000"/>
                <w:sz w:val="20"/>
                <w:szCs w:val="20"/>
              </w:rPr>
            </w:pPr>
            <w:r w:rsidRPr="00A01E68">
              <w:rPr>
                <w:color w:val="000000"/>
                <w:sz w:val="20"/>
                <w:szCs w:val="20"/>
              </w:rPr>
              <w:t>[-52.9 ; 135.9]</w:t>
            </w:r>
          </w:p>
        </w:tc>
      </w:tr>
      <w:tr w:rsidR="00A01E68" w:rsidRPr="00A01E68" w14:paraId="1F606637" w14:textId="77777777" w:rsidTr="00A01E68">
        <w:trPr>
          <w:trHeight w:val="320"/>
        </w:trPr>
        <w:tc>
          <w:tcPr>
            <w:tcW w:w="0" w:type="auto"/>
            <w:noWrap/>
            <w:hideMark/>
          </w:tcPr>
          <w:p w14:paraId="5CE2906C" w14:textId="77777777" w:rsidR="00A01E68" w:rsidRPr="00A01E68" w:rsidRDefault="00A01E68">
            <w:pPr>
              <w:rPr>
                <w:color w:val="000000"/>
                <w:sz w:val="20"/>
                <w:szCs w:val="20"/>
              </w:rPr>
            </w:pPr>
            <w:r w:rsidRPr="00A01E68">
              <w:rPr>
                <w:color w:val="000000"/>
                <w:sz w:val="20"/>
                <w:szCs w:val="20"/>
              </w:rPr>
              <w:t xml:space="preserve">Foundation </w:t>
            </w:r>
          </w:p>
        </w:tc>
        <w:tc>
          <w:tcPr>
            <w:tcW w:w="0" w:type="auto"/>
            <w:noWrap/>
            <w:hideMark/>
          </w:tcPr>
          <w:p w14:paraId="7ACB6B0E" w14:textId="1EE8202E" w:rsidR="00A01E68" w:rsidRPr="00A01E68" w:rsidRDefault="00A01E68" w:rsidP="00A01E68">
            <w:pPr>
              <w:jc w:val="right"/>
              <w:rPr>
                <w:color w:val="000000"/>
                <w:sz w:val="20"/>
                <w:szCs w:val="20"/>
              </w:rPr>
            </w:pPr>
            <w:r w:rsidRPr="00A01E68">
              <w:rPr>
                <w:color w:val="000000"/>
                <w:sz w:val="20"/>
                <w:szCs w:val="20"/>
              </w:rPr>
              <w:t>-29.1</w:t>
            </w:r>
          </w:p>
        </w:tc>
        <w:tc>
          <w:tcPr>
            <w:tcW w:w="0" w:type="auto"/>
            <w:noWrap/>
            <w:hideMark/>
          </w:tcPr>
          <w:p w14:paraId="68D6E089" w14:textId="77777777" w:rsidR="00A01E68" w:rsidRPr="00A01E68" w:rsidRDefault="00A01E68" w:rsidP="00A01E68">
            <w:pPr>
              <w:rPr>
                <w:color w:val="000000"/>
                <w:sz w:val="20"/>
                <w:szCs w:val="20"/>
              </w:rPr>
            </w:pPr>
            <w:r w:rsidRPr="00A01E68">
              <w:rPr>
                <w:color w:val="000000"/>
                <w:sz w:val="20"/>
                <w:szCs w:val="20"/>
              </w:rPr>
              <w:t>[-67.8 ; 56.5]</w:t>
            </w:r>
          </w:p>
        </w:tc>
        <w:tc>
          <w:tcPr>
            <w:tcW w:w="0" w:type="auto"/>
            <w:noWrap/>
            <w:hideMark/>
          </w:tcPr>
          <w:p w14:paraId="1670C9B4" w14:textId="77777777" w:rsidR="00A01E68" w:rsidRPr="00A01E68" w:rsidRDefault="00A01E68" w:rsidP="001E1325">
            <w:pPr>
              <w:jc w:val="center"/>
              <w:rPr>
                <w:color w:val="000000"/>
                <w:sz w:val="20"/>
                <w:szCs w:val="20"/>
              </w:rPr>
            </w:pPr>
          </w:p>
        </w:tc>
        <w:tc>
          <w:tcPr>
            <w:tcW w:w="0" w:type="auto"/>
            <w:noWrap/>
            <w:hideMark/>
          </w:tcPr>
          <w:p w14:paraId="7FF6C15F" w14:textId="62B6A0A7" w:rsidR="00A01E68" w:rsidRPr="00A01E68" w:rsidRDefault="00A01E68" w:rsidP="00A01E68">
            <w:pPr>
              <w:jc w:val="right"/>
              <w:rPr>
                <w:color w:val="000000"/>
                <w:sz w:val="20"/>
                <w:szCs w:val="20"/>
              </w:rPr>
            </w:pPr>
            <w:r w:rsidRPr="00A01E68">
              <w:rPr>
                <w:color w:val="000000"/>
                <w:sz w:val="20"/>
                <w:szCs w:val="20"/>
              </w:rPr>
              <w:t>14.7</w:t>
            </w:r>
          </w:p>
        </w:tc>
        <w:tc>
          <w:tcPr>
            <w:tcW w:w="0" w:type="auto"/>
            <w:gridSpan w:val="2"/>
            <w:noWrap/>
            <w:hideMark/>
          </w:tcPr>
          <w:p w14:paraId="3865688D" w14:textId="77777777" w:rsidR="00A01E68" w:rsidRPr="00A01E68" w:rsidRDefault="00A01E68" w:rsidP="00A01E68">
            <w:pPr>
              <w:rPr>
                <w:color w:val="000000"/>
                <w:sz w:val="20"/>
                <w:szCs w:val="20"/>
              </w:rPr>
            </w:pPr>
            <w:r w:rsidRPr="00A01E68">
              <w:rPr>
                <w:color w:val="000000"/>
                <w:sz w:val="20"/>
                <w:szCs w:val="20"/>
              </w:rPr>
              <w:t>[-56.8 ; 204.9]</w:t>
            </w:r>
          </w:p>
        </w:tc>
        <w:tc>
          <w:tcPr>
            <w:tcW w:w="0" w:type="auto"/>
            <w:noWrap/>
            <w:hideMark/>
          </w:tcPr>
          <w:p w14:paraId="2568B99F" w14:textId="4F247030" w:rsidR="00A01E68" w:rsidRPr="00A01E68" w:rsidRDefault="00A01E68" w:rsidP="00A01E68">
            <w:pPr>
              <w:jc w:val="right"/>
              <w:rPr>
                <w:color w:val="000000"/>
                <w:sz w:val="20"/>
                <w:szCs w:val="20"/>
              </w:rPr>
            </w:pPr>
            <w:r w:rsidRPr="00A01E68">
              <w:rPr>
                <w:color w:val="000000"/>
                <w:sz w:val="20"/>
                <w:szCs w:val="20"/>
              </w:rPr>
              <w:t>38.8</w:t>
            </w:r>
          </w:p>
        </w:tc>
        <w:tc>
          <w:tcPr>
            <w:tcW w:w="1935" w:type="dxa"/>
            <w:noWrap/>
            <w:hideMark/>
          </w:tcPr>
          <w:p w14:paraId="3DA5DEC8" w14:textId="77777777" w:rsidR="00A01E68" w:rsidRPr="00A01E68" w:rsidRDefault="00A01E68" w:rsidP="00A01E68">
            <w:pPr>
              <w:rPr>
                <w:color w:val="000000"/>
                <w:sz w:val="20"/>
                <w:szCs w:val="20"/>
              </w:rPr>
            </w:pPr>
            <w:r w:rsidRPr="00A01E68">
              <w:rPr>
                <w:color w:val="000000"/>
                <w:sz w:val="20"/>
                <w:szCs w:val="20"/>
              </w:rPr>
              <w:t>[-40.2 ; 222.3]</w:t>
            </w:r>
          </w:p>
        </w:tc>
      </w:tr>
      <w:tr w:rsidR="00A01E68" w:rsidRPr="00A01E68" w14:paraId="77E7D642" w14:textId="77777777" w:rsidTr="00A01E68">
        <w:trPr>
          <w:trHeight w:val="320"/>
        </w:trPr>
        <w:tc>
          <w:tcPr>
            <w:tcW w:w="0" w:type="auto"/>
            <w:noWrap/>
            <w:hideMark/>
          </w:tcPr>
          <w:p w14:paraId="503E115D" w14:textId="77777777" w:rsidR="00A01E68" w:rsidRPr="00A01E68" w:rsidRDefault="00A01E68">
            <w:pPr>
              <w:rPr>
                <w:color w:val="000000"/>
                <w:sz w:val="20"/>
                <w:szCs w:val="20"/>
              </w:rPr>
            </w:pPr>
            <w:r w:rsidRPr="00A01E68">
              <w:rPr>
                <w:color w:val="000000"/>
                <w:sz w:val="20"/>
                <w:szCs w:val="20"/>
              </w:rPr>
              <w:t xml:space="preserve">Bar soap </w:t>
            </w:r>
          </w:p>
        </w:tc>
        <w:tc>
          <w:tcPr>
            <w:tcW w:w="0" w:type="auto"/>
            <w:noWrap/>
            <w:hideMark/>
          </w:tcPr>
          <w:p w14:paraId="782CFE44" w14:textId="061C5B28" w:rsidR="00A01E68" w:rsidRPr="00A01E68" w:rsidRDefault="00A01E68" w:rsidP="00A01E68">
            <w:pPr>
              <w:jc w:val="right"/>
              <w:rPr>
                <w:color w:val="000000"/>
                <w:sz w:val="20"/>
                <w:szCs w:val="20"/>
              </w:rPr>
            </w:pPr>
            <w:r w:rsidRPr="00A01E68">
              <w:rPr>
                <w:color w:val="000000"/>
                <w:sz w:val="20"/>
                <w:szCs w:val="20"/>
              </w:rPr>
              <w:t>18.1</w:t>
            </w:r>
          </w:p>
        </w:tc>
        <w:tc>
          <w:tcPr>
            <w:tcW w:w="0" w:type="auto"/>
            <w:noWrap/>
            <w:hideMark/>
          </w:tcPr>
          <w:p w14:paraId="71235C9A" w14:textId="77777777" w:rsidR="00A01E68" w:rsidRPr="00A01E68" w:rsidRDefault="00A01E68" w:rsidP="00A01E68">
            <w:pPr>
              <w:rPr>
                <w:color w:val="000000"/>
                <w:sz w:val="20"/>
                <w:szCs w:val="20"/>
              </w:rPr>
            </w:pPr>
            <w:r w:rsidRPr="00A01E68">
              <w:rPr>
                <w:color w:val="000000"/>
                <w:sz w:val="20"/>
                <w:szCs w:val="20"/>
              </w:rPr>
              <w:t>[-52.3 ; 192.6]</w:t>
            </w:r>
          </w:p>
        </w:tc>
        <w:tc>
          <w:tcPr>
            <w:tcW w:w="0" w:type="auto"/>
            <w:noWrap/>
            <w:hideMark/>
          </w:tcPr>
          <w:p w14:paraId="74A48158" w14:textId="77777777" w:rsidR="00A01E68" w:rsidRPr="00A01E68" w:rsidRDefault="00A01E68" w:rsidP="001E1325">
            <w:pPr>
              <w:jc w:val="center"/>
              <w:rPr>
                <w:color w:val="000000"/>
                <w:sz w:val="20"/>
                <w:szCs w:val="20"/>
              </w:rPr>
            </w:pPr>
          </w:p>
        </w:tc>
        <w:tc>
          <w:tcPr>
            <w:tcW w:w="0" w:type="auto"/>
            <w:noWrap/>
            <w:hideMark/>
          </w:tcPr>
          <w:p w14:paraId="6603017B" w14:textId="592BEA96" w:rsidR="00A01E68" w:rsidRPr="00A01E68" w:rsidRDefault="00A01E68" w:rsidP="00A01E68">
            <w:pPr>
              <w:jc w:val="right"/>
              <w:rPr>
                <w:color w:val="000000"/>
                <w:sz w:val="20"/>
                <w:szCs w:val="20"/>
              </w:rPr>
            </w:pPr>
            <w:r w:rsidRPr="00A01E68">
              <w:rPr>
                <w:color w:val="000000"/>
                <w:sz w:val="20"/>
                <w:szCs w:val="20"/>
              </w:rPr>
              <w:t>146.4</w:t>
            </w:r>
          </w:p>
        </w:tc>
        <w:tc>
          <w:tcPr>
            <w:tcW w:w="0" w:type="auto"/>
            <w:gridSpan w:val="2"/>
            <w:noWrap/>
            <w:hideMark/>
          </w:tcPr>
          <w:p w14:paraId="1C5CB6E9" w14:textId="77777777" w:rsidR="00A01E68" w:rsidRPr="00A01E68" w:rsidRDefault="00A01E68" w:rsidP="00A01E68">
            <w:pPr>
              <w:rPr>
                <w:color w:val="000000"/>
                <w:sz w:val="20"/>
                <w:szCs w:val="20"/>
              </w:rPr>
            </w:pPr>
            <w:r w:rsidRPr="00A01E68">
              <w:rPr>
                <w:color w:val="000000"/>
                <w:sz w:val="20"/>
                <w:szCs w:val="20"/>
              </w:rPr>
              <w:t>[-11.3 ; 584.2]</w:t>
            </w:r>
          </w:p>
        </w:tc>
        <w:tc>
          <w:tcPr>
            <w:tcW w:w="0" w:type="auto"/>
            <w:noWrap/>
            <w:hideMark/>
          </w:tcPr>
          <w:p w14:paraId="2BE1B959" w14:textId="3AC64B00" w:rsidR="00A01E68" w:rsidRPr="00A01E68" w:rsidRDefault="00A01E68" w:rsidP="00A01E68">
            <w:pPr>
              <w:jc w:val="right"/>
              <w:rPr>
                <w:color w:val="000000"/>
                <w:sz w:val="20"/>
                <w:szCs w:val="20"/>
              </w:rPr>
            </w:pPr>
            <w:r w:rsidRPr="00A01E68">
              <w:rPr>
                <w:color w:val="000000"/>
                <w:sz w:val="20"/>
                <w:szCs w:val="20"/>
              </w:rPr>
              <w:t>94.5</w:t>
            </w:r>
          </w:p>
        </w:tc>
        <w:tc>
          <w:tcPr>
            <w:tcW w:w="1935" w:type="dxa"/>
            <w:noWrap/>
            <w:hideMark/>
          </w:tcPr>
          <w:p w14:paraId="0D9067B9" w14:textId="77777777" w:rsidR="00A01E68" w:rsidRPr="00A01E68" w:rsidRDefault="00A01E68" w:rsidP="00A01E68">
            <w:pPr>
              <w:rPr>
                <w:color w:val="000000"/>
                <w:sz w:val="20"/>
                <w:szCs w:val="20"/>
              </w:rPr>
            </w:pPr>
            <w:r w:rsidRPr="00A01E68">
              <w:rPr>
                <w:color w:val="000000"/>
                <w:sz w:val="20"/>
                <w:szCs w:val="20"/>
              </w:rPr>
              <w:t>[-15.6 ; 348.4]</w:t>
            </w:r>
          </w:p>
        </w:tc>
      </w:tr>
      <w:tr w:rsidR="00A01E68" w:rsidRPr="00A01E68" w14:paraId="74EB294B" w14:textId="77777777" w:rsidTr="00A01E68">
        <w:trPr>
          <w:trHeight w:val="320"/>
        </w:trPr>
        <w:tc>
          <w:tcPr>
            <w:tcW w:w="0" w:type="auto"/>
            <w:noWrap/>
            <w:hideMark/>
          </w:tcPr>
          <w:p w14:paraId="141388B5" w14:textId="77777777" w:rsidR="00A01E68" w:rsidRPr="00A01E68" w:rsidRDefault="00A01E68">
            <w:pPr>
              <w:rPr>
                <w:color w:val="000000"/>
                <w:sz w:val="20"/>
                <w:szCs w:val="20"/>
              </w:rPr>
            </w:pPr>
            <w:r w:rsidRPr="00A01E68">
              <w:rPr>
                <w:color w:val="000000"/>
                <w:sz w:val="20"/>
                <w:szCs w:val="20"/>
              </w:rPr>
              <w:t xml:space="preserve">Shower gel </w:t>
            </w:r>
          </w:p>
        </w:tc>
        <w:tc>
          <w:tcPr>
            <w:tcW w:w="0" w:type="auto"/>
            <w:noWrap/>
            <w:hideMark/>
          </w:tcPr>
          <w:p w14:paraId="4C703C6E" w14:textId="556315B1" w:rsidR="00A01E68" w:rsidRPr="00A01E68" w:rsidRDefault="00A01E68" w:rsidP="00A01E68">
            <w:pPr>
              <w:jc w:val="right"/>
              <w:rPr>
                <w:color w:val="000000"/>
                <w:sz w:val="20"/>
                <w:szCs w:val="20"/>
              </w:rPr>
            </w:pPr>
            <w:r w:rsidRPr="00A01E68">
              <w:rPr>
                <w:color w:val="000000"/>
                <w:sz w:val="20"/>
                <w:szCs w:val="20"/>
              </w:rPr>
              <w:t>-24.5</w:t>
            </w:r>
          </w:p>
        </w:tc>
        <w:tc>
          <w:tcPr>
            <w:tcW w:w="0" w:type="auto"/>
            <w:noWrap/>
            <w:hideMark/>
          </w:tcPr>
          <w:p w14:paraId="08CB160A" w14:textId="77777777" w:rsidR="00A01E68" w:rsidRPr="00A01E68" w:rsidRDefault="00A01E68" w:rsidP="00A01E68">
            <w:pPr>
              <w:rPr>
                <w:color w:val="000000"/>
                <w:sz w:val="20"/>
                <w:szCs w:val="20"/>
              </w:rPr>
            </w:pPr>
            <w:r w:rsidRPr="00A01E68">
              <w:rPr>
                <w:color w:val="000000"/>
                <w:sz w:val="20"/>
                <w:szCs w:val="20"/>
              </w:rPr>
              <w:t>[-67.1 ; 73.2]</w:t>
            </w:r>
          </w:p>
        </w:tc>
        <w:tc>
          <w:tcPr>
            <w:tcW w:w="0" w:type="auto"/>
            <w:noWrap/>
            <w:hideMark/>
          </w:tcPr>
          <w:p w14:paraId="72193B72" w14:textId="77777777" w:rsidR="00A01E68" w:rsidRPr="00A01E68" w:rsidRDefault="00A01E68" w:rsidP="001E1325">
            <w:pPr>
              <w:jc w:val="center"/>
              <w:rPr>
                <w:color w:val="000000"/>
                <w:sz w:val="20"/>
                <w:szCs w:val="20"/>
              </w:rPr>
            </w:pPr>
          </w:p>
        </w:tc>
        <w:tc>
          <w:tcPr>
            <w:tcW w:w="0" w:type="auto"/>
            <w:noWrap/>
            <w:hideMark/>
          </w:tcPr>
          <w:p w14:paraId="4D0A7EFF" w14:textId="2FFA7093" w:rsidR="00A01E68" w:rsidRPr="00A01E68" w:rsidRDefault="00A01E68" w:rsidP="00A01E68">
            <w:pPr>
              <w:jc w:val="right"/>
              <w:rPr>
                <w:color w:val="000000"/>
                <w:sz w:val="20"/>
                <w:szCs w:val="20"/>
              </w:rPr>
            </w:pPr>
            <w:r w:rsidRPr="00A01E68">
              <w:rPr>
                <w:color w:val="000000"/>
                <w:sz w:val="20"/>
                <w:szCs w:val="20"/>
              </w:rPr>
              <w:t>-69.6</w:t>
            </w:r>
          </w:p>
        </w:tc>
        <w:tc>
          <w:tcPr>
            <w:tcW w:w="0" w:type="auto"/>
            <w:noWrap/>
            <w:hideMark/>
          </w:tcPr>
          <w:p w14:paraId="26B6DCC6" w14:textId="77777777" w:rsidR="00A01E68" w:rsidRPr="00A01E68" w:rsidRDefault="00A01E68" w:rsidP="00A01E68">
            <w:pPr>
              <w:rPr>
                <w:color w:val="000000"/>
                <w:sz w:val="20"/>
                <w:szCs w:val="20"/>
              </w:rPr>
            </w:pPr>
            <w:r w:rsidRPr="00A01E68">
              <w:rPr>
                <w:color w:val="000000"/>
                <w:sz w:val="20"/>
                <w:szCs w:val="20"/>
              </w:rPr>
              <w:t>[-90.2 ; -5.9]</w:t>
            </w:r>
          </w:p>
        </w:tc>
        <w:tc>
          <w:tcPr>
            <w:tcW w:w="0" w:type="auto"/>
            <w:noWrap/>
            <w:hideMark/>
          </w:tcPr>
          <w:p w14:paraId="50404D21" w14:textId="77777777" w:rsidR="00A01E68" w:rsidRPr="00A01E68" w:rsidRDefault="00A01E68" w:rsidP="001E1325">
            <w:pPr>
              <w:jc w:val="center"/>
              <w:rPr>
                <w:color w:val="000000"/>
                <w:sz w:val="20"/>
                <w:szCs w:val="20"/>
              </w:rPr>
            </w:pPr>
          </w:p>
        </w:tc>
        <w:tc>
          <w:tcPr>
            <w:tcW w:w="0" w:type="auto"/>
            <w:noWrap/>
            <w:hideMark/>
          </w:tcPr>
          <w:p w14:paraId="4DDBC37A" w14:textId="43269875" w:rsidR="00A01E68" w:rsidRPr="00A01E68" w:rsidRDefault="00A01E68" w:rsidP="00A01E68">
            <w:pPr>
              <w:jc w:val="right"/>
              <w:rPr>
                <w:color w:val="000000"/>
                <w:sz w:val="20"/>
                <w:szCs w:val="20"/>
              </w:rPr>
            </w:pPr>
            <w:r w:rsidRPr="00A01E68">
              <w:rPr>
                <w:color w:val="000000"/>
                <w:sz w:val="20"/>
                <w:szCs w:val="20"/>
              </w:rPr>
              <w:t>-77.8</w:t>
            </w:r>
          </w:p>
        </w:tc>
        <w:tc>
          <w:tcPr>
            <w:tcW w:w="1935" w:type="dxa"/>
            <w:noWrap/>
            <w:hideMark/>
          </w:tcPr>
          <w:p w14:paraId="02E70D05" w14:textId="77777777" w:rsidR="00A01E68" w:rsidRPr="00A01E68" w:rsidRDefault="00A01E68" w:rsidP="00A01E68">
            <w:pPr>
              <w:rPr>
                <w:color w:val="000000"/>
                <w:sz w:val="20"/>
                <w:szCs w:val="20"/>
              </w:rPr>
            </w:pPr>
            <w:r w:rsidRPr="00A01E68">
              <w:rPr>
                <w:color w:val="000000"/>
                <w:sz w:val="20"/>
                <w:szCs w:val="20"/>
              </w:rPr>
              <w:t>[-90.1 ; -49.9]</w:t>
            </w:r>
          </w:p>
        </w:tc>
      </w:tr>
      <w:tr w:rsidR="00A01E68" w:rsidRPr="00A01E68" w14:paraId="695156C0" w14:textId="77777777" w:rsidTr="00A01E68">
        <w:trPr>
          <w:trHeight w:val="320"/>
        </w:trPr>
        <w:tc>
          <w:tcPr>
            <w:tcW w:w="0" w:type="auto"/>
            <w:noWrap/>
            <w:hideMark/>
          </w:tcPr>
          <w:p w14:paraId="7C9C1017" w14:textId="77777777" w:rsidR="00A01E68" w:rsidRPr="00A01E68" w:rsidRDefault="00A01E68">
            <w:pPr>
              <w:rPr>
                <w:color w:val="000000"/>
                <w:sz w:val="20"/>
                <w:szCs w:val="20"/>
              </w:rPr>
            </w:pPr>
            <w:r w:rsidRPr="00A01E68">
              <w:rPr>
                <w:color w:val="000000"/>
                <w:sz w:val="20"/>
                <w:szCs w:val="20"/>
              </w:rPr>
              <w:t>Shampoo</w:t>
            </w:r>
          </w:p>
        </w:tc>
        <w:tc>
          <w:tcPr>
            <w:tcW w:w="0" w:type="auto"/>
            <w:noWrap/>
            <w:hideMark/>
          </w:tcPr>
          <w:p w14:paraId="0A223E37" w14:textId="154689E3" w:rsidR="00A01E68" w:rsidRPr="00A01E68" w:rsidRDefault="00A01E68" w:rsidP="00A01E68">
            <w:pPr>
              <w:jc w:val="right"/>
              <w:rPr>
                <w:color w:val="000000"/>
                <w:sz w:val="20"/>
                <w:szCs w:val="20"/>
              </w:rPr>
            </w:pPr>
            <w:r w:rsidRPr="00A01E68">
              <w:rPr>
                <w:color w:val="000000"/>
                <w:sz w:val="20"/>
                <w:szCs w:val="20"/>
              </w:rPr>
              <w:t>34.9</w:t>
            </w:r>
          </w:p>
        </w:tc>
        <w:tc>
          <w:tcPr>
            <w:tcW w:w="0" w:type="auto"/>
            <w:noWrap/>
            <w:hideMark/>
          </w:tcPr>
          <w:p w14:paraId="5EB98132" w14:textId="77777777" w:rsidR="00A01E68" w:rsidRPr="00A01E68" w:rsidRDefault="00A01E68" w:rsidP="00A01E68">
            <w:pPr>
              <w:rPr>
                <w:color w:val="000000"/>
                <w:sz w:val="20"/>
                <w:szCs w:val="20"/>
              </w:rPr>
            </w:pPr>
            <w:r w:rsidRPr="00A01E68">
              <w:rPr>
                <w:color w:val="000000"/>
                <w:sz w:val="20"/>
                <w:szCs w:val="20"/>
              </w:rPr>
              <w:t>[-43.9 ; 224.5]</w:t>
            </w:r>
          </w:p>
        </w:tc>
        <w:tc>
          <w:tcPr>
            <w:tcW w:w="0" w:type="auto"/>
            <w:noWrap/>
            <w:hideMark/>
          </w:tcPr>
          <w:p w14:paraId="0D9E445E" w14:textId="77777777" w:rsidR="00A01E68" w:rsidRPr="00A01E68" w:rsidRDefault="00A01E68" w:rsidP="001E1325">
            <w:pPr>
              <w:jc w:val="center"/>
              <w:rPr>
                <w:color w:val="000000"/>
                <w:sz w:val="20"/>
                <w:szCs w:val="20"/>
              </w:rPr>
            </w:pPr>
          </w:p>
        </w:tc>
        <w:tc>
          <w:tcPr>
            <w:tcW w:w="0" w:type="auto"/>
            <w:noWrap/>
            <w:hideMark/>
          </w:tcPr>
          <w:p w14:paraId="0BB17E87" w14:textId="6B861C71" w:rsidR="00A01E68" w:rsidRPr="00A01E68" w:rsidRDefault="00A01E68" w:rsidP="00A01E68">
            <w:pPr>
              <w:jc w:val="right"/>
              <w:rPr>
                <w:color w:val="000000"/>
                <w:sz w:val="20"/>
                <w:szCs w:val="20"/>
              </w:rPr>
            </w:pPr>
            <w:r w:rsidRPr="00A01E68">
              <w:rPr>
                <w:color w:val="000000"/>
                <w:sz w:val="20"/>
                <w:szCs w:val="20"/>
              </w:rPr>
              <w:t>51.6</w:t>
            </w:r>
          </w:p>
        </w:tc>
        <w:tc>
          <w:tcPr>
            <w:tcW w:w="0" w:type="auto"/>
            <w:gridSpan w:val="2"/>
            <w:noWrap/>
            <w:hideMark/>
          </w:tcPr>
          <w:p w14:paraId="334FB33F" w14:textId="77777777" w:rsidR="00A01E68" w:rsidRPr="00A01E68" w:rsidRDefault="00A01E68" w:rsidP="00A01E68">
            <w:pPr>
              <w:rPr>
                <w:color w:val="000000"/>
                <w:sz w:val="20"/>
                <w:szCs w:val="20"/>
              </w:rPr>
            </w:pPr>
            <w:r w:rsidRPr="00A01E68">
              <w:rPr>
                <w:color w:val="000000"/>
                <w:sz w:val="20"/>
                <w:szCs w:val="20"/>
              </w:rPr>
              <w:t>[-45.2 ; 319.1]</w:t>
            </w:r>
          </w:p>
        </w:tc>
        <w:tc>
          <w:tcPr>
            <w:tcW w:w="0" w:type="auto"/>
            <w:noWrap/>
            <w:hideMark/>
          </w:tcPr>
          <w:p w14:paraId="139C4631" w14:textId="361584A4" w:rsidR="00A01E68" w:rsidRPr="00A01E68" w:rsidRDefault="00A01E68" w:rsidP="00A01E68">
            <w:pPr>
              <w:jc w:val="right"/>
              <w:rPr>
                <w:color w:val="000000"/>
                <w:sz w:val="20"/>
                <w:szCs w:val="20"/>
              </w:rPr>
            </w:pPr>
            <w:r w:rsidRPr="00A01E68">
              <w:rPr>
                <w:color w:val="000000"/>
                <w:sz w:val="20"/>
                <w:szCs w:val="20"/>
              </w:rPr>
              <w:t>27.6</w:t>
            </w:r>
          </w:p>
        </w:tc>
        <w:tc>
          <w:tcPr>
            <w:tcW w:w="1935" w:type="dxa"/>
            <w:noWrap/>
            <w:hideMark/>
          </w:tcPr>
          <w:p w14:paraId="6D3D7228" w14:textId="77777777" w:rsidR="00A01E68" w:rsidRPr="00A01E68" w:rsidRDefault="00A01E68" w:rsidP="00A01E68">
            <w:pPr>
              <w:rPr>
                <w:color w:val="000000"/>
                <w:sz w:val="20"/>
                <w:szCs w:val="20"/>
              </w:rPr>
            </w:pPr>
            <w:r w:rsidRPr="00A01E68">
              <w:rPr>
                <w:color w:val="000000"/>
                <w:sz w:val="20"/>
                <w:szCs w:val="20"/>
              </w:rPr>
              <w:t>[-39.0 ; 167.2]</w:t>
            </w:r>
          </w:p>
        </w:tc>
      </w:tr>
      <w:tr w:rsidR="00A01E68" w:rsidRPr="00A01E68" w14:paraId="57DA7B38" w14:textId="77777777" w:rsidTr="00A01E68">
        <w:trPr>
          <w:trHeight w:val="320"/>
        </w:trPr>
        <w:tc>
          <w:tcPr>
            <w:tcW w:w="0" w:type="auto"/>
            <w:noWrap/>
            <w:hideMark/>
          </w:tcPr>
          <w:p w14:paraId="7079E514" w14:textId="77777777" w:rsidR="00A01E68" w:rsidRPr="00A01E68" w:rsidRDefault="00A01E68">
            <w:pPr>
              <w:rPr>
                <w:color w:val="000000"/>
                <w:sz w:val="20"/>
                <w:szCs w:val="20"/>
              </w:rPr>
            </w:pPr>
            <w:r w:rsidRPr="00A01E68">
              <w:rPr>
                <w:color w:val="000000"/>
                <w:sz w:val="20"/>
                <w:szCs w:val="20"/>
              </w:rPr>
              <w:t>Body cream</w:t>
            </w:r>
          </w:p>
        </w:tc>
        <w:tc>
          <w:tcPr>
            <w:tcW w:w="0" w:type="auto"/>
            <w:noWrap/>
            <w:hideMark/>
          </w:tcPr>
          <w:p w14:paraId="0F562E99" w14:textId="5B0B39BD" w:rsidR="00A01E68" w:rsidRPr="00A01E68" w:rsidRDefault="00A01E68" w:rsidP="00A01E68">
            <w:pPr>
              <w:jc w:val="right"/>
              <w:rPr>
                <w:color w:val="000000"/>
                <w:sz w:val="20"/>
                <w:szCs w:val="20"/>
              </w:rPr>
            </w:pPr>
            <w:r w:rsidRPr="00A01E68">
              <w:rPr>
                <w:color w:val="000000"/>
                <w:sz w:val="20"/>
                <w:szCs w:val="20"/>
              </w:rPr>
              <w:t>-9.7</w:t>
            </w:r>
          </w:p>
        </w:tc>
        <w:tc>
          <w:tcPr>
            <w:tcW w:w="0" w:type="auto"/>
            <w:noWrap/>
            <w:hideMark/>
          </w:tcPr>
          <w:p w14:paraId="784660A5" w14:textId="77777777" w:rsidR="00A01E68" w:rsidRPr="00A01E68" w:rsidRDefault="00A01E68" w:rsidP="00A01E68">
            <w:pPr>
              <w:rPr>
                <w:color w:val="000000"/>
                <w:sz w:val="20"/>
                <w:szCs w:val="20"/>
              </w:rPr>
            </w:pPr>
            <w:r w:rsidRPr="00A01E68">
              <w:rPr>
                <w:color w:val="000000"/>
                <w:sz w:val="20"/>
                <w:szCs w:val="20"/>
              </w:rPr>
              <w:t>[-72.2 ; 193.9]</w:t>
            </w:r>
          </w:p>
        </w:tc>
        <w:tc>
          <w:tcPr>
            <w:tcW w:w="0" w:type="auto"/>
            <w:noWrap/>
            <w:hideMark/>
          </w:tcPr>
          <w:p w14:paraId="3EF69B91" w14:textId="77777777" w:rsidR="00A01E68" w:rsidRPr="00A01E68" w:rsidRDefault="00A01E68" w:rsidP="001E1325">
            <w:pPr>
              <w:jc w:val="center"/>
              <w:rPr>
                <w:color w:val="000000"/>
                <w:sz w:val="20"/>
                <w:szCs w:val="20"/>
              </w:rPr>
            </w:pPr>
          </w:p>
        </w:tc>
        <w:tc>
          <w:tcPr>
            <w:tcW w:w="0" w:type="auto"/>
            <w:noWrap/>
            <w:hideMark/>
          </w:tcPr>
          <w:p w14:paraId="15BAECCF" w14:textId="6633471D" w:rsidR="00A01E68" w:rsidRPr="00A01E68" w:rsidRDefault="00A01E68" w:rsidP="00A01E68">
            <w:pPr>
              <w:jc w:val="right"/>
              <w:rPr>
                <w:color w:val="000000"/>
                <w:sz w:val="20"/>
                <w:szCs w:val="20"/>
              </w:rPr>
            </w:pPr>
            <w:r w:rsidRPr="00A01E68">
              <w:rPr>
                <w:color w:val="000000"/>
                <w:sz w:val="20"/>
                <w:szCs w:val="20"/>
              </w:rPr>
              <w:t>-1.7</w:t>
            </w:r>
          </w:p>
        </w:tc>
        <w:tc>
          <w:tcPr>
            <w:tcW w:w="0" w:type="auto"/>
            <w:gridSpan w:val="2"/>
            <w:noWrap/>
            <w:hideMark/>
          </w:tcPr>
          <w:p w14:paraId="3F1B8097" w14:textId="77777777" w:rsidR="00A01E68" w:rsidRPr="00A01E68" w:rsidRDefault="00A01E68" w:rsidP="00A01E68">
            <w:pPr>
              <w:rPr>
                <w:color w:val="000000"/>
                <w:sz w:val="20"/>
                <w:szCs w:val="20"/>
              </w:rPr>
            </w:pPr>
            <w:r w:rsidRPr="00A01E68">
              <w:rPr>
                <w:color w:val="000000"/>
                <w:sz w:val="20"/>
                <w:szCs w:val="20"/>
              </w:rPr>
              <w:t>[-68.1 ; 202.8]</w:t>
            </w:r>
          </w:p>
        </w:tc>
        <w:tc>
          <w:tcPr>
            <w:tcW w:w="0" w:type="auto"/>
            <w:noWrap/>
            <w:hideMark/>
          </w:tcPr>
          <w:p w14:paraId="1D20EDF6" w14:textId="10F297DC" w:rsidR="00A01E68" w:rsidRPr="00A01E68" w:rsidRDefault="00A01E68" w:rsidP="00A01E68">
            <w:pPr>
              <w:jc w:val="right"/>
              <w:rPr>
                <w:color w:val="000000"/>
                <w:sz w:val="20"/>
                <w:szCs w:val="20"/>
              </w:rPr>
            </w:pPr>
            <w:r w:rsidRPr="00A01E68">
              <w:rPr>
                <w:color w:val="000000"/>
                <w:sz w:val="20"/>
                <w:szCs w:val="20"/>
              </w:rPr>
              <w:t>-15.8</w:t>
            </w:r>
          </w:p>
        </w:tc>
        <w:tc>
          <w:tcPr>
            <w:tcW w:w="1935" w:type="dxa"/>
            <w:noWrap/>
            <w:hideMark/>
          </w:tcPr>
          <w:p w14:paraId="1355A653" w14:textId="77777777" w:rsidR="00A01E68" w:rsidRPr="00A01E68" w:rsidRDefault="00A01E68" w:rsidP="00A01E68">
            <w:pPr>
              <w:rPr>
                <w:color w:val="000000"/>
                <w:sz w:val="20"/>
                <w:szCs w:val="20"/>
              </w:rPr>
            </w:pPr>
            <w:r w:rsidRPr="00A01E68">
              <w:rPr>
                <w:color w:val="000000"/>
                <w:sz w:val="20"/>
                <w:szCs w:val="20"/>
              </w:rPr>
              <w:t>[-63.5 ; 94.5]</w:t>
            </w:r>
          </w:p>
        </w:tc>
      </w:tr>
      <w:tr w:rsidR="00A01E68" w:rsidRPr="00A01E68" w14:paraId="23E5654C" w14:textId="77777777" w:rsidTr="00A01E68">
        <w:trPr>
          <w:trHeight w:val="320"/>
        </w:trPr>
        <w:tc>
          <w:tcPr>
            <w:tcW w:w="0" w:type="auto"/>
            <w:noWrap/>
            <w:hideMark/>
          </w:tcPr>
          <w:p w14:paraId="73B5EE9B" w14:textId="77777777" w:rsidR="00A01E68" w:rsidRPr="00A01E68" w:rsidRDefault="00A01E68">
            <w:pPr>
              <w:rPr>
                <w:color w:val="000000"/>
                <w:sz w:val="20"/>
                <w:szCs w:val="20"/>
              </w:rPr>
            </w:pPr>
            <w:r w:rsidRPr="00A01E68">
              <w:rPr>
                <w:color w:val="000000"/>
                <w:sz w:val="20"/>
                <w:szCs w:val="20"/>
              </w:rPr>
              <w:t>Conditioner</w:t>
            </w:r>
          </w:p>
        </w:tc>
        <w:tc>
          <w:tcPr>
            <w:tcW w:w="0" w:type="auto"/>
            <w:noWrap/>
            <w:hideMark/>
          </w:tcPr>
          <w:p w14:paraId="258F934A" w14:textId="5489F765" w:rsidR="00A01E68" w:rsidRPr="00A01E68" w:rsidRDefault="00A01E68" w:rsidP="00A01E68">
            <w:pPr>
              <w:jc w:val="right"/>
              <w:rPr>
                <w:color w:val="000000"/>
                <w:sz w:val="20"/>
                <w:szCs w:val="20"/>
              </w:rPr>
            </w:pPr>
            <w:r w:rsidRPr="00A01E68">
              <w:rPr>
                <w:color w:val="000000"/>
                <w:sz w:val="20"/>
                <w:szCs w:val="20"/>
              </w:rPr>
              <w:t>-40.1</w:t>
            </w:r>
          </w:p>
        </w:tc>
        <w:tc>
          <w:tcPr>
            <w:tcW w:w="0" w:type="auto"/>
            <w:noWrap/>
            <w:hideMark/>
          </w:tcPr>
          <w:p w14:paraId="101255C7" w14:textId="77777777" w:rsidR="00A01E68" w:rsidRPr="00A01E68" w:rsidRDefault="00A01E68" w:rsidP="00A01E68">
            <w:pPr>
              <w:rPr>
                <w:color w:val="000000"/>
                <w:sz w:val="20"/>
                <w:szCs w:val="20"/>
              </w:rPr>
            </w:pPr>
            <w:r w:rsidRPr="00A01E68">
              <w:rPr>
                <w:color w:val="000000"/>
                <w:sz w:val="20"/>
                <w:szCs w:val="20"/>
              </w:rPr>
              <w:t>[-79.9 ; 78.5]</w:t>
            </w:r>
          </w:p>
        </w:tc>
        <w:tc>
          <w:tcPr>
            <w:tcW w:w="0" w:type="auto"/>
            <w:noWrap/>
            <w:hideMark/>
          </w:tcPr>
          <w:p w14:paraId="2A71693E" w14:textId="77777777" w:rsidR="00A01E68" w:rsidRPr="00A01E68" w:rsidRDefault="00A01E68" w:rsidP="001E1325">
            <w:pPr>
              <w:jc w:val="center"/>
              <w:rPr>
                <w:color w:val="000000"/>
                <w:sz w:val="20"/>
                <w:szCs w:val="20"/>
              </w:rPr>
            </w:pPr>
          </w:p>
        </w:tc>
        <w:tc>
          <w:tcPr>
            <w:tcW w:w="0" w:type="auto"/>
            <w:noWrap/>
            <w:hideMark/>
          </w:tcPr>
          <w:p w14:paraId="5BDF40F8" w14:textId="23CB86C4" w:rsidR="00A01E68" w:rsidRPr="00A01E68" w:rsidRDefault="00A01E68" w:rsidP="00A01E68">
            <w:pPr>
              <w:jc w:val="right"/>
              <w:rPr>
                <w:color w:val="000000"/>
                <w:sz w:val="20"/>
                <w:szCs w:val="20"/>
              </w:rPr>
            </w:pPr>
            <w:r w:rsidRPr="00A01E68">
              <w:rPr>
                <w:color w:val="000000"/>
                <w:sz w:val="20"/>
                <w:szCs w:val="20"/>
              </w:rPr>
              <w:t>6.7</w:t>
            </w:r>
          </w:p>
        </w:tc>
        <w:tc>
          <w:tcPr>
            <w:tcW w:w="0" w:type="auto"/>
            <w:gridSpan w:val="2"/>
            <w:noWrap/>
            <w:hideMark/>
          </w:tcPr>
          <w:p w14:paraId="1ECC54F2" w14:textId="77777777" w:rsidR="00A01E68" w:rsidRPr="00A01E68" w:rsidRDefault="00A01E68" w:rsidP="00A01E68">
            <w:pPr>
              <w:rPr>
                <w:color w:val="000000"/>
                <w:sz w:val="20"/>
                <w:szCs w:val="20"/>
              </w:rPr>
            </w:pPr>
            <w:r w:rsidRPr="00A01E68">
              <w:rPr>
                <w:color w:val="000000"/>
                <w:sz w:val="20"/>
                <w:szCs w:val="20"/>
              </w:rPr>
              <w:t>[-67.2 ; 247.8]</w:t>
            </w:r>
          </w:p>
        </w:tc>
        <w:tc>
          <w:tcPr>
            <w:tcW w:w="0" w:type="auto"/>
            <w:noWrap/>
            <w:hideMark/>
          </w:tcPr>
          <w:p w14:paraId="1FE37C24" w14:textId="10BE4EE7" w:rsidR="00A01E68" w:rsidRPr="00A01E68" w:rsidRDefault="00A01E68" w:rsidP="00A01E68">
            <w:pPr>
              <w:jc w:val="right"/>
              <w:rPr>
                <w:color w:val="000000"/>
                <w:sz w:val="20"/>
                <w:szCs w:val="20"/>
              </w:rPr>
            </w:pPr>
            <w:r w:rsidRPr="00A01E68">
              <w:rPr>
                <w:color w:val="000000"/>
                <w:sz w:val="20"/>
                <w:szCs w:val="20"/>
              </w:rPr>
              <w:t>10.4</w:t>
            </w:r>
          </w:p>
        </w:tc>
        <w:tc>
          <w:tcPr>
            <w:tcW w:w="1935" w:type="dxa"/>
            <w:noWrap/>
            <w:hideMark/>
          </w:tcPr>
          <w:p w14:paraId="751E3BB4" w14:textId="77777777" w:rsidR="00A01E68" w:rsidRPr="00A01E68" w:rsidRDefault="00A01E68" w:rsidP="00A01E68">
            <w:pPr>
              <w:rPr>
                <w:color w:val="000000"/>
                <w:sz w:val="20"/>
                <w:szCs w:val="20"/>
              </w:rPr>
            </w:pPr>
            <w:r w:rsidRPr="00A01E68">
              <w:rPr>
                <w:color w:val="000000"/>
                <w:sz w:val="20"/>
                <w:szCs w:val="20"/>
              </w:rPr>
              <w:t>[-57.6 ; 187.1]</w:t>
            </w:r>
          </w:p>
        </w:tc>
      </w:tr>
      <w:tr w:rsidR="00A01E68" w:rsidRPr="00A01E68" w14:paraId="44C6FC85" w14:textId="77777777" w:rsidTr="00A01E68">
        <w:trPr>
          <w:trHeight w:val="320"/>
        </w:trPr>
        <w:tc>
          <w:tcPr>
            <w:tcW w:w="0" w:type="auto"/>
            <w:noWrap/>
            <w:hideMark/>
          </w:tcPr>
          <w:p w14:paraId="326BE6A8" w14:textId="77777777" w:rsidR="00A01E68" w:rsidRPr="00A01E68" w:rsidRDefault="00A01E68">
            <w:pPr>
              <w:rPr>
                <w:color w:val="000000"/>
                <w:sz w:val="20"/>
                <w:szCs w:val="20"/>
              </w:rPr>
            </w:pPr>
            <w:r w:rsidRPr="00A01E68">
              <w:rPr>
                <w:color w:val="000000"/>
                <w:sz w:val="20"/>
                <w:szCs w:val="20"/>
              </w:rPr>
              <w:t xml:space="preserve">Lip/Chapstick </w:t>
            </w:r>
          </w:p>
        </w:tc>
        <w:tc>
          <w:tcPr>
            <w:tcW w:w="0" w:type="auto"/>
            <w:noWrap/>
            <w:hideMark/>
          </w:tcPr>
          <w:p w14:paraId="707C90E5" w14:textId="56C13178" w:rsidR="00A01E68" w:rsidRPr="00A01E68" w:rsidRDefault="00A01E68" w:rsidP="00A01E68">
            <w:pPr>
              <w:jc w:val="right"/>
              <w:rPr>
                <w:color w:val="000000"/>
                <w:sz w:val="20"/>
                <w:szCs w:val="20"/>
              </w:rPr>
            </w:pPr>
            <w:r w:rsidRPr="00A01E68">
              <w:rPr>
                <w:color w:val="000000"/>
                <w:sz w:val="20"/>
                <w:szCs w:val="20"/>
              </w:rPr>
              <w:t>109.8</w:t>
            </w:r>
          </w:p>
        </w:tc>
        <w:tc>
          <w:tcPr>
            <w:tcW w:w="0" w:type="auto"/>
            <w:noWrap/>
            <w:hideMark/>
          </w:tcPr>
          <w:p w14:paraId="75CFA789" w14:textId="77777777" w:rsidR="00A01E68" w:rsidRPr="00A01E68" w:rsidRDefault="00A01E68" w:rsidP="00A01E68">
            <w:pPr>
              <w:rPr>
                <w:color w:val="000000"/>
                <w:sz w:val="20"/>
                <w:szCs w:val="20"/>
              </w:rPr>
            </w:pPr>
            <w:r w:rsidRPr="00A01E68">
              <w:rPr>
                <w:color w:val="000000"/>
                <w:sz w:val="20"/>
                <w:szCs w:val="20"/>
              </w:rPr>
              <w:t>[-21.7 ; 461.9]</w:t>
            </w:r>
          </w:p>
        </w:tc>
        <w:tc>
          <w:tcPr>
            <w:tcW w:w="0" w:type="auto"/>
            <w:noWrap/>
            <w:hideMark/>
          </w:tcPr>
          <w:p w14:paraId="3A5B26D6" w14:textId="77777777" w:rsidR="00A01E68" w:rsidRPr="00A01E68" w:rsidRDefault="00A01E68" w:rsidP="001E1325">
            <w:pPr>
              <w:jc w:val="center"/>
              <w:rPr>
                <w:color w:val="000000"/>
                <w:sz w:val="20"/>
                <w:szCs w:val="20"/>
              </w:rPr>
            </w:pPr>
          </w:p>
        </w:tc>
        <w:tc>
          <w:tcPr>
            <w:tcW w:w="0" w:type="auto"/>
            <w:noWrap/>
            <w:hideMark/>
          </w:tcPr>
          <w:p w14:paraId="55EDA127" w14:textId="56F94BED" w:rsidR="00A01E68" w:rsidRPr="00A01E68" w:rsidRDefault="00A01E68" w:rsidP="00A01E68">
            <w:pPr>
              <w:jc w:val="right"/>
              <w:rPr>
                <w:color w:val="000000"/>
                <w:sz w:val="20"/>
                <w:szCs w:val="20"/>
              </w:rPr>
            </w:pPr>
            <w:r w:rsidRPr="00A01E68">
              <w:rPr>
                <w:color w:val="000000"/>
                <w:sz w:val="20"/>
                <w:szCs w:val="20"/>
              </w:rPr>
              <w:t>283.9</w:t>
            </w:r>
          </w:p>
        </w:tc>
        <w:tc>
          <w:tcPr>
            <w:tcW w:w="0" w:type="auto"/>
            <w:noWrap/>
            <w:hideMark/>
          </w:tcPr>
          <w:p w14:paraId="184C44F7" w14:textId="77777777" w:rsidR="00A01E68" w:rsidRPr="00A01E68" w:rsidRDefault="00A01E68" w:rsidP="00A01E68">
            <w:pPr>
              <w:rPr>
                <w:color w:val="000000"/>
                <w:sz w:val="20"/>
                <w:szCs w:val="20"/>
              </w:rPr>
            </w:pPr>
            <w:r w:rsidRPr="00A01E68">
              <w:rPr>
                <w:color w:val="000000"/>
                <w:sz w:val="20"/>
                <w:szCs w:val="20"/>
              </w:rPr>
              <w:t>[34.6 ; 995.0]</w:t>
            </w:r>
          </w:p>
        </w:tc>
        <w:tc>
          <w:tcPr>
            <w:tcW w:w="0" w:type="auto"/>
            <w:noWrap/>
            <w:hideMark/>
          </w:tcPr>
          <w:p w14:paraId="40FE6B82" w14:textId="77777777" w:rsidR="00A01E68" w:rsidRPr="00A01E68" w:rsidRDefault="00A01E68" w:rsidP="001E1325">
            <w:pPr>
              <w:jc w:val="center"/>
              <w:rPr>
                <w:color w:val="000000"/>
                <w:sz w:val="20"/>
                <w:szCs w:val="20"/>
              </w:rPr>
            </w:pPr>
          </w:p>
        </w:tc>
        <w:tc>
          <w:tcPr>
            <w:tcW w:w="0" w:type="auto"/>
            <w:noWrap/>
            <w:hideMark/>
          </w:tcPr>
          <w:p w14:paraId="7B6F2168" w14:textId="76382302" w:rsidR="00A01E68" w:rsidRPr="00A01E68" w:rsidRDefault="00A01E68" w:rsidP="00A01E68">
            <w:pPr>
              <w:jc w:val="right"/>
              <w:rPr>
                <w:color w:val="000000"/>
                <w:sz w:val="20"/>
                <w:szCs w:val="20"/>
              </w:rPr>
            </w:pPr>
            <w:r w:rsidRPr="00A01E68">
              <w:rPr>
                <w:color w:val="000000"/>
                <w:sz w:val="20"/>
                <w:szCs w:val="20"/>
              </w:rPr>
              <w:t>2.4</w:t>
            </w:r>
          </w:p>
        </w:tc>
        <w:tc>
          <w:tcPr>
            <w:tcW w:w="1935" w:type="dxa"/>
            <w:noWrap/>
            <w:hideMark/>
          </w:tcPr>
          <w:p w14:paraId="7161820C" w14:textId="77777777" w:rsidR="00A01E68" w:rsidRPr="00A01E68" w:rsidRDefault="00A01E68" w:rsidP="00A01E68">
            <w:pPr>
              <w:rPr>
                <w:color w:val="000000"/>
                <w:sz w:val="20"/>
                <w:szCs w:val="20"/>
              </w:rPr>
            </w:pPr>
            <w:r w:rsidRPr="00A01E68">
              <w:rPr>
                <w:color w:val="000000"/>
                <w:sz w:val="20"/>
                <w:szCs w:val="20"/>
              </w:rPr>
              <w:t>[-57.5 ; 146.9]</w:t>
            </w:r>
          </w:p>
        </w:tc>
      </w:tr>
      <w:tr w:rsidR="00A01E68" w:rsidRPr="00A01E68" w14:paraId="09FE375D" w14:textId="77777777" w:rsidTr="00A01E68">
        <w:trPr>
          <w:trHeight w:val="320"/>
        </w:trPr>
        <w:tc>
          <w:tcPr>
            <w:tcW w:w="0" w:type="auto"/>
            <w:noWrap/>
            <w:hideMark/>
          </w:tcPr>
          <w:p w14:paraId="20D26564" w14:textId="77777777" w:rsidR="00A01E68" w:rsidRPr="00A01E68" w:rsidRDefault="00A01E68">
            <w:pPr>
              <w:rPr>
                <w:color w:val="000000"/>
                <w:sz w:val="20"/>
                <w:szCs w:val="20"/>
              </w:rPr>
            </w:pPr>
            <w:r w:rsidRPr="00A01E68">
              <w:rPr>
                <w:color w:val="000000"/>
                <w:sz w:val="20"/>
                <w:szCs w:val="20"/>
              </w:rPr>
              <w:t>Perfume</w:t>
            </w:r>
          </w:p>
        </w:tc>
        <w:tc>
          <w:tcPr>
            <w:tcW w:w="0" w:type="auto"/>
            <w:noWrap/>
            <w:hideMark/>
          </w:tcPr>
          <w:p w14:paraId="42887675" w14:textId="4A290858" w:rsidR="00A01E68" w:rsidRPr="00A01E68" w:rsidRDefault="00A01E68" w:rsidP="00A01E68">
            <w:pPr>
              <w:jc w:val="right"/>
              <w:rPr>
                <w:color w:val="000000"/>
                <w:sz w:val="20"/>
                <w:szCs w:val="20"/>
              </w:rPr>
            </w:pPr>
            <w:r w:rsidRPr="00A01E68">
              <w:rPr>
                <w:color w:val="000000"/>
                <w:sz w:val="20"/>
                <w:szCs w:val="20"/>
              </w:rPr>
              <w:t>23.7</w:t>
            </w:r>
          </w:p>
        </w:tc>
        <w:tc>
          <w:tcPr>
            <w:tcW w:w="0" w:type="auto"/>
            <w:noWrap/>
            <w:hideMark/>
          </w:tcPr>
          <w:p w14:paraId="08354B23" w14:textId="77777777" w:rsidR="00A01E68" w:rsidRPr="00A01E68" w:rsidRDefault="00A01E68" w:rsidP="00A01E68">
            <w:pPr>
              <w:rPr>
                <w:color w:val="000000"/>
                <w:sz w:val="20"/>
                <w:szCs w:val="20"/>
              </w:rPr>
            </w:pPr>
            <w:r w:rsidRPr="00A01E68">
              <w:rPr>
                <w:color w:val="000000"/>
                <w:sz w:val="20"/>
                <w:szCs w:val="20"/>
              </w:rPr>
              <w:t>[-60.3 ; 285.2]</w:t>
            </w:r>
          </w:p>
        </w:tc>
        <w:tc>
          <w:tcPr>
            <w:tcW w:w="0" w:type="auto"/>
            <w:noWrap/>
            <w:hideMark/>
          </w:tcPr>
          <w:p w14:paraId="7F902F04" w14:textId="77777777" w:rsidR="00A01E68" w:rsidRPr="00A01E68" w:rsidRDefault="00A01E68" w:rsidP="001E1325">
            <w:pPr>
              <w:jc w:val="center"/>
              <w:rPr>
                <w:color w:val="000000"/>
                <w:sz w:val="20"/>
                <w:szCs w:val="20"/>
              </w:rPr>
            </w:pPr>
          </w:p>
        </w:tc>
        <w:tc>
          <w:tcPr>
            <w:tcW w:w="0" w:type="auto"/>
            <w:noWrap/>
            <w:hideMark/>
          </w:tcPr>
          <w:p w14:paraId="59689A39" w14:textId="4EEDFA2C" w:rsidR="00A01E68" w:rsidRPr="00A01E68" w:rsidRDefault="00A01E68" w:rsidP="00A01E68">
            <w:pPr>
              <w:jc w:val="right"/>
              <w:rPr>
                <w:color w:val="000000"/>
                <w:sz w:val="20"/>
                <w:szCs w:val="20"/>
              </w:rPr>
            </w:pPr>
            <w:r w:rsidRPr="00A01E68">
              <w:rPr>
                <w:color w:val="000000"/>
                <w:sz w:val="20"/>
                <w:szCs w:val="20"/>
              </w:rPr>
              <w:t>59.7</w:t>
            </w:r>
          </w:p>
        </w:tc>
        <w:tc>
          <w:tcPr>
            <w:tcW w:w="0" w:type="auto"/>
            <w:gridSpan w:val="2"/>
            <w:noWrap/>
            <w:hideMark/>
          </w:tcPr>
          <w:p w14:paraId="1CF15A98" w14:textId="77777777" w:rsidR="00A01E68" w:rsidRPr="00A01E68" w:rsidRDefault="00A01E68" w:rsidP="00A01E68">
            <w:pPr>
              <w:rPr>
                <w:color w:val="000000"/>
                <w:sz w:val="20"/>
                <w:szCs w:val="20"/>
              </w:rPr>
            </w:pPr>
            <w:r w:rsidRPr="00A01E68">
              <w:rPr>
                <w:color w:val="000000"/>
                <w:sz w:val="20"/>
                <w:szCs w:val="20"/>
              </w:rPr>
              <w:t>[-55.9 ; 479.0]</w:t>
            </w:r>
          </w:p>
        </w:tc>
        <w:tc>
          <w:tcPr>
            <w:tcW w:w="0" w:type="auto"/>
            <w:noWrap/>
            <w:hideMark/>
          </w:tcPr>
          <w:p w14:paraId="722D438B" w14:textId="04092BDB" w:rsidR="00A01E68" w:rsidRPr="00A01E68" w:rsidRDefault="00A01E68" w:rsidP="00A01E68">
            <w:pPr>
              <w:jc w:val="right"/>
              <w:rPr>
                <w:color w:val="000000"/>
                <w:sz w:val="20"/>
                <w:szCs w:val="20"/>
              </w:rPr>
            </w:pPr>
            <w:r w:rsidRPr="00A01E68">
              <w:rPr>
                <w:color w:val="000000"/>
                <w:sz w:val="20"/>
                <w:szCs w:val="20"/>
              </w:rPr>
              <w:t>-13.9</w:t>
            </w:r>
          </w:p>
        </w:tc>
        <w:tc>
          <w:tcPr>
            <w:tcW w:w="1935" w:type="dxa"/>
            <w:noWrap/>
            <w:hideMark/>
          </w:tcPr>
          <w:p w14:paraId="4D8532E4" w14:textId="77777777" w:rsidR="00A01E68" w:rsidRPr="00A01E68" w:rsidRDefault="00A01E68" w:rsidP="00A01E68">
            <w:pPr>
              <w:rPr>
                <w:color w:val="000000"/>
                <w:sz w:val="20"/>
                <w:szCs w:val="20"/>
              </w:rPr>
            </w:pPr>
            <w:r w:rsidRPr="00A01E68">
              <w:rPr>
                <w:color w:val="000000"/>
                <w:sz w:val="20"/>
                <w:szCs w:val="20"/>
              </w:rPr>
              <w:t>[-71.0 ; 155.7]</w:t>
            </w:r>
          </w:p>
        </w:tc>
      </w:tr>
      <w:tr w:rsidR="00A01E68" w:rsidRPr="00A01E68" w14:paraId="129D5062" w14:textId="77777777" w:rsidTr="00A01E68">
        <w:trPr>
          <w:trHeight w:val="320"/>
        </w:trPr>
        <w:tc>
          <w:tcPr>
            <w:tcW w:w="0" w:type="auto"/>
            <w:noWrap/>
            <w:hideMark/>
          </w:tcPr>
          <w:p w14:paraId="789E98CA" w14:textId="77777777" w:rsidR="00A01E68" w:rsidRPr="00A01E68" w:rsidRDefault="00A01E68">
            <w:pPr>
              <w:rPr>
                <w:color w:val="000000"/>
                <w:sz w:val="20"/>
                <w:szCs w:val="20"/>
              </w:rPr>
            </w:pPr>
            <w:r w:rsidRPr="00A01E68">
              <w:rPr>
                <w:color w:val="000000"/>
                <w:sz w:val="20"/>
                <w:szCs w:val="20"/>
              </w:rPr>
              <w:t xml:space="preserve">Contour </w:t>
            </w:r>
          </w:p>
        </w:tc>
        <w:tc>
          <w:tcPr>
            <w:tcW w:w="0" w:type="auto"/>
            <w:noWrap/>
            <w:hideMark/>
          </w:tcPr>
          <w:p w14:paraId="77586B73" w14:textId="3FD46FA0" w:rsidR="00A01E68" w:rsidRPr="00A01E68" w:rsidRDefault="00A01E68" w:rsidP="00A01E68">
            <w:pPr>
              <w:jc w:val="right"/>
              <w:rPr>
                <w:color w:val="000000"/>
                <w:sz w:val="20"/>
                <w:szCs w:val="20"/>
              </w:rPr>
            </w:pPr>
            <w:r w:rsidRPr="00A01E68">
              <w:rPr>
                <w:color w:val="000000"/>
                <w:sz w:val="20"/>
                <w:szCs w:val="20"/>
              </w:rPr>
              <w:t>-14.7</w:t>
            </w:r>
          </w:p>
        </w:tc>
        <w:tc>
          <w:tcPr>
            <w:tcW w:w="0" w:type="auto"/>
            <w:noWrap/>
            <w:hideMark/>
          </w:tcPr>
          <w:p w14:paraId="161F148A" w14:textId="77777777" w:rsidR="00A01E68" w:rsidRPr="00A01E68" w:rsidRDefault="00A01E68" w:rsidP="00A01E68">
            <w:pPr>
              <w:rPr>
                <w:color w:val="000000"/>
                <w:sz w:val="20"/>
                <w:szCs w:val="20"/>
              </w:rPr>
            </w:pPr>
            <w:r w:rsidRPr="00A01E68">
              <w:rPr>
                <w:color w:val="000000"/>
                <w:sz w:val="20"/>
                <w:szCs w:val="20"/>
              </w:rPr>
              <w:t>[-72.7 ; 166.8]</w:t>
            </w:r>
          </w:p>
        </w:tc>
        <w:tc>
          <w:tcPr>
            <w:tcW w:w="0" w:type="auto"/>
            <w:noWrap/>
            <w:hideMark/>
          </w:tcPr>
          <w:p w14:paraId="4163AC0D" w14:textId="77777777" w:rsidR="00A01E68" w:rsidRPr="00A01E68" w:rsidRDefault="00A01E68" w:rsidP="001E1325">
            <w:pPr>
              <w:jc w:val="center"/>
              <w:rPr>
                <w:color w:val="000000"/>
                <w:sz w:val="20"/>
                <w:szCs w:val="20"/>
              </w:rPr>
            </w:pPr>
          </w:p>
        </w:tc>
        <w:tc>
          <w:tcPr>
            <w:tcW w:w="0" w:type="auto"/>
            <w:noWrap/>
            <w:hideMark/>
          </w:tcPr>
          <w:p w14:paraId="27CC5839" w14:textId="32C26D7E" w:rsidR="00A01E68" w:rsidRPr="00A01E68" w:rsidRDefault="00A01E68" w:rsidP="00A01E68">
            <w:pPr>
              <w:jc w:val="right"/>
              <w:rPr>
                <w:color w:val="000000"/>
                <w:sz w:val="20"/>
                <w:szCs w:val="20"/>
              </w:rPr>
            </w:pPr>
            <w:r w:rsidRPr="00A01E68">
              <w:rPr>
                <w:color w:val="000000"/>
                <w:sz w:val="20"/>
                <w:szCs w:val="20"/>
              </w:rPr>
              <w:t>-21.1</w:t>
            </w:r>
          </w:p>
        </w:tc>
        <w:tc>
          <w:tcPr>
            <w:tcW w:w="0" w:type="auto"/>
            <w:gridSpan w:val="2"/>
            <w:noWrap/>
            <w:hideMark/>
          </w:tcPr>
          <w:p w14:paraId="656152F4" w14:textId="77777777" w:rsidR="00A01E68" w:rsidRPr="00A01E68" w:rsidRDefault="00A01E68" w:rsidP="00A01E68">
            <w:pPr>
              <w:rPr>
                <w:color w:val="000000"/>
                <w:sz w:val="20"/>
                <w:szCs w:val="20"/>
              </w:rPr>
            </w:pPr>
            <w:r w:rsidRPr="00A01E68">
              <w:rPr>
                <w:color w:val="000000"/>
                <w:sz w:val="20"/>
                <w:szCs w:val="20"/>
              </w:rPr>
              <w:t>[-79.4 ; 201.5]</w:t>
            </w:r>
          </w:p>
        </w:tc>
        <w:tc>
          <w:tcPr>
            <w:tcW w:w="0" w:type="auto"/>
            <w:noWrap/>
            <w:hideMark/>
          </w:tcPr>
          <w:p w14:paraId="61B84915" w14:textId="5FEA869B" w:rsidR="00A01E68" w:rsidRPr="00A01E68" w:rsidRDefault="00A01E68" w:rsidP="00A01E68">
            <w:pPr>
              <w:jc w:val="right"/>
              <w:rPr>
                <w:color w:val="000000"/>
                <w:sz w:val="20"/>
                <w:szCs w:val="20"/>
              </w:rPr>
            </w:pPr>
            <w:r w:rsidRPr="00A01E68">
              <w:rPr>
                <w:color w:val="000000"/>
                <w:sz w:val="20"/>
                <w:szCs w:val="20"/>
              </w:rPr>
              <w:t>-57.5</w:t>
            </w:r>
          </w:p>
        </w:tc>
        <w:tc>
          <w:tcPr>
            <w:tcW w:w="1935" w:type="dxa"/>
            <w:noWrap/>
            <w:hideMark/>
          </w:tcPr>
          <w:p w14:paraId="75D8A0CA" w14:textId="77777777" w:rsidR="00A01E68" w:rsidRPr="00A01E68" w:rsidRDefault="00A01E68" w:rsidP="00A01E68">
            <w:pPr>
              <w:rPr>
                <w:color w:val="000000"/>
                <w:sz w:val="20"/>
                <w:szCs w:val="20"/>
              </w:rPr>
            </w:pPr>
            <w:r w:rsidRPr="00A01E68">
              <w:rPr>
                <w:color w:val="000000"/>
                <w:sz w:val="20"/>
                <w:szCs w:val="20"/>
              </w:rPr>
              <w:t>[-84.3 ; 15.0]</w:t>
            </w:r>
          </w:p>
        </w:tc>
      </w:tr>
      <w:tr w:rsidR="00A01E68" w:rsidRPr="00A01E68" w14:paraId="51A73748" w14:textId="77777777" w:rsidTr="00A01E68">
        <w:trPr>
          <w:trHeight w:val="320"/>
        </w:trPr>
        <w:tc>
          <w:tcPr>
            <w:tcW w:w="0" w:type="auto"/>
            <w:noWrap/>
            <w:hideMark/>
          </w:tcPr>
          <w:p w14:paraId="382181C4" w14:textId="77777777" w:rsidR="00A01E68" w:rsidRPr="00A01E68" w:rsidRDefault="00A01E68">
            <w:pPr>
              <w:rPr>
                <w:color w:val="000000"/>
                <w:sz w:val="20"/>
                <w:szCs w:val="20"/>
              </w:rPr>
            </w:pPr>
            <w:r w:rsidRPr="00A01E68">
              <w:rPr>
                <w:color w:val="000000"/>
                <w:sz w:val="20"/>
                <w:szCs w:val="20"/>
              </w:rPr>
              <w:t xml:space="preserve">Facial cleanser </w:t>
            </w:r>
          </w:p>
        </w:tc>
        <w:tc>
          <w:tcPr>
            <w:tcW w:w="0" w:type="auto"/>
            <w:noWrap/>
            <w:hideMark/>
          </w:tcPr>
          <w:p w14:paraId="787BFE96" w14:textId="44C608F8" w:rsidR="00A01E68" w:rsidRPr="00A01E68" w:rsidRDefault="00A01E68" w:rsidP="00A01E68">
            <w:pPr>
              <w:jc w:val="right"/>
              <w:rPr>
                <w:color w:val="000000"/>
                <w:sz w:val="20"/>
                <w:szCs w:val="20"/>
              </w:rPr>
            </w:pPr>
            <w:r w:rsidRPr="00A01E68">
              <w:rPr>
                <w:color w:val="000000"/>
                <w:sz w:val="20"/>
                <w:szCs w:val="20"/>
              </w:rPr>
              <w:t>6.9</w:t>
            </w:r>
          </w:p>
        </w:tc>
        <w:tc>
          <w:tcPr>
            <w:tcW w:w="0" w:type="auto"/>
            <w:noWrap/>
            <w:hideMark/>
          </w:tcPr>
          <w:p w14:paraId="47E2BE26" w14:textId="77777777" w:rsidR="00A01E68" w:rsidRPr="00A01E68" w:rsidRDefault="00A01E68" w:rsidP="00A01E68">
            <w:pPr>
              <w:rPr>
                <w:color w:val="000000"/>
                <w:sz w:val="20"/>
                <w:szCs w:val="20"/>
              </w:rPr>
            </w:pPr>
            <w:r w:rsidRPr="00A01E68">
              <w:rPr>
                <w:color w:val="000000"/>
                <w:sz w:val="20"/>
                <w:szCs w:val="20"/>
              </w:rPr>
              <w:t>[-73.3 ; 327.3]</w:t>
            </w:r>
          </w:p>
        </w:tc>
        <w:tc>
          <w:tcPr>
            <w:tcW w:w="0" w:type="auto"/>
            <w:noWrap/>
            <w:hideMark/>
          </w:tcPr>
          <w:p w14:paraId="60A582CE" w14:textId="77777777" w:rsidR="00A01E68" w:rsidRPr="00A01E68" w:rsidRDefault="00A01E68" w:rsidP="001E1325">
            <w:pPr>
              <w:jc w:val="center"/>
              <w:rPr>
                <w:color w:val="000000"/>
                <w:sz w:val="20"/>
                <w:szCs w:val="20"/>
              </w:rPr>
            </w:pPr>
          </w:p>
        </w:tc>
        <w:tc>
          <w:tcPr>
            <w:tcW w:w="0" w:type="auto"/>
            <w:noWrap/>
            <w:hideMark/>
          </w:tcPr>
          <w:p w14:paraId="48981238" w14:textId="1659E8AB" w:rsidR="00A01E68" w:rsidRPr="00A01E68" w:rsidRDefault="00A01E68" w:rsidP="00A01E68">
            <w:pPr>
              <w:jc w:val="right"/>
              <w:rPr>
                <w:color w:val="000000"/>
                <w:sz w:val="20"/>
                <w:szCs w:val="20"/>
              </w:rPr>
            </w:pPr>
            <w:r w:rsidRPr="00A01E68">
              <w:rPr>
                <w:color w:val="000000"/>
                <w:sz w:val="20"/>
                <w:szCs w:val="20"/>
              </w:rPr>
              <w:t>126.1</w:t>
            </w:r>
          </w:p>
        </w:tc>
        <w:tc>
          <w:tcPr>
            <w:tcW w:w="0" w:type="auto"/>
            <w:gridSpan w:val="2"/>
            <w:noWrap/>
            <w:hideMark/>
          </w:tcPr>
          <w:p w14:paraId="0CFFD214" w14:textId="77777777" w:rsidR="00A01E68" w:rsidRPr="00A01E68" w:rsidRDefault="00A01E68" w:rsidP="00A01E68">
            <w:pPr>
              <w:rPr>
                <w:color w:val="000000"/>
                <w:sz w:val="20"/>
                <w:szCs w:val="20"/>
              </w:rPr>
            </w:pPr>
            <w:r w:rsidRPr="00A01E68">
              <w:rPr>
                <w:color w:val="000000"/>
                <w:sz w:val="20"/>
                <w:szCs w:val="20"/>
              </w:rPr>
              <w:t>[-37.6 ; 718.5]</w:t>
            </w:r>
          </w:p>
        </w:tc>
        <w:tc>
          <w:tcPr>
            <w:tcW w:w="0" w:type="auto"/>
            <w:noWrap/>
            <w:hideMark/>
          </w:tcPr>
          <w:p w14:paraId="4D2AF3AD" w14:textId="2F5D75F1" w:rsidR="00A01E68" w:rsidRPr="00A01E68" w:rsidRDefault="00A01E68" w:rsidP="00A01E68">
            <w:pPr>
              <w:jc w:val="right"/>
              <w:rPr>
                <w:color w:val="000000"/>
                <w:sz w:val="20"/>
                <w:szCs w:val="20"/>
              </w:rPr>
            </w:pPr>
            <w:r w:rsidRPr="00A01E68">
              <w:rPr>
                <w:color w:val="000000"/>
                <w:sz w:val="20"/>
                <w:szCs w:val="20"/>
              </w:rPr>
              <w:t>53.9</w:t>
            </w:r>
          </w:p>
        </w:tc>
        <w:tc>
          <w:tcPr>
            <w:tcW w:w="1935" w:type="dxa"/>
            <w:noWrap/>
            <w:hideMark/>
          </w:tcPr>
          <w:p w14:paraId="03D30659" w14:textId="77777777" w:rsidR="00A01E68" w:rsidRPr="00A01E68" w:rsidRDefault="00A01E68" w:rsidP="00A01E68">
            <w:pPr>
              <w:rPr>
                <w:color w:val="000000"/>
                <w:sz w:val="20"/>
                <w:szCs w:val="20"/>
              </w:rPr>
            </w:pPr>
            <w:r w:rsidRPr="00A01E68">
              <w:rPr>
                <w:color w:val="000000"/>
                <w:sz w:val="20"/>
                <w:szCs w:val="20"/>
              </w:rPr>
              <w:t>[-51.6 ; 390.0]</w:t>
            </w:r>
          </w:p>
        </w:tc>
      </w:tr>
      <w:tr w:rsidR="00A01E68" w:rsidRPr="00A01E68" w14:paraId="1DB33CB3" w14:textId="77777777" w:rsidTr="00A01E68">
        <w:trPr>
          <w:trHeight w:val="320"/>
        </w:trPr>
        <w:tc>
          <w:tcPr>
            <w:tcW w:w="0" w:type="auto"/>
            <w:noWrap/>
            <w:hideMark/>
          </w:tcPr>
          <w:p w14:paraId="1700B2C7" w14:textId="77777777" w:rsidR="00A01E68" w:rsidRPr="00A01E68" w:rsidRDefault="00A01E68">
            <w:pPr>
              <w:rPr>
                <w:color w:val="000000"/>
                <w:sz w:val="20"/>
                <w:szCs w:val="20"/>
              </w:rPr>
            </w:pPr>
            <w:r w:rsidRPr="00A01E68">
              <w:rPr>
                <w:color w:val="000000"/>
                <w:sz w:val="20"/>
                <w:szCs w:val="20"/>
              </w:rPr>
              <w:t xml:space="preserve">Anti-stretchmarks' cream </w:t>
            </w:r>
          </w:p>
        </w:tc>
        <w:tc>
          <w:tcPr>
            <w:tcW w:w="0" w:type="auto"/>
            <w:noWrap/>
            <w:hideMark/>
          </w:tcPr>
          <w:p w14:paraId="10D74C2B" w14:textId="3A20B3B6" w:rsidR="00A01E68" w:rsidRPr="00A01E68" w:rsidRDefault="00A01E68" w:rsidP="00A01E68">
            <w:pPr>
              <w:jc w:val="right"/>
              <w:rPr>
                <w:color w:val="000000"/>
                <w:sz w:val="20"/>
                <w:szCs w:val="20"/>
              </w:rPr>
            </w:pPr>
            <w:r w:rsidRPr="00A01E68">
              <w:rPr>
                <w:color w:val="000000"/>
                <w:sz w:val="20"/>
                <w:szCs w:val="20"/>
              </w:rPr>
              <w:t>-65.4</w:t>
            </w:r>
          </w:p>
        </w:tc>
        <w:tc>
          <w:tcPr>
            <w:tcW w:w="0" w:type="auto"/>
            <w:noWrap/>
            <w:hideMark/>
          </w:tcPr>
          <w:p w14:paraId="2E91D93A" w14:textId="77777777" w:rsidR="00A01E68" w:rsidRPr="00A01E68" w:rsidRDefault="00A01E68" w:rsidP="00A01E68">
            <w:pPr>
              <w:rPr>
                <w:color w:val="000000"/>
                <w:sz w:val="20"/>
                <w:szCs w:val="20"/>
              </w:rPr>
            </w:pPr>
            <w:r w:rsidRPr="00A01E68">
              <w:rPr>
                <w:color w:val="000000"/>
                <w:sz w:val="20"/>
                <w:szCs w:val="20"/>
              </w:rPr>
              <w:t>[-94.2 ; 106.5]</w:t>
            </w:r>
          </w:p>
        </w:tc>
        <w:tc>
          <w:tcPr>
            <w:tcW w:w="0" w:type="auto"/>
            <w:noWrap/>
            <w:hideMark/>
          </w:tcPr>
          <w:p w14:paraId="2C47441D" w14:textId="77777777" w:rsidR="00A01E68" w:rsidRPr="00A01E68" w:rsidRDefault="00A01E68" w:rsidP="001E1325">
            <w:pPr>
              <w:jc w:val="center"/>
              <w:rPr>
                <w:color w:val="000000"/>
                <w:sz w:val="20"/>
                <w:szCs w:val="20"/>
              </w:rPr>
            </w:pPr>
          </w:p>
        </w:tc>
        <w:tc>
          <w:tcPr>
            <w:tcW w:w="0" w:type="auto"/>
            <w:noWrap/>
            <w:hideMark/>
          </w:tcPr>
          <w:p w14:paraId="450CCF4C" w14:textId="3E9A800F" w:rsidR="00A01E68" w:rsidRPr="00A01E68" w:rsidRDefault="00A01E68" w:rsidP="00A01E68">
            <w:pPr>
              <w:jc w:val="right"/>
              <w:rPr>
                <w:color w:val="000000"/>
                <w:sz w:val="20"/>
                <w:szCs w:val="20"/>
              </w:rPr>
            </w:pPr>
            <w:r w:rsidRPr="00A01E68">
              <w:rPr>
                <w:color w:val="000000"/>
                <w:sz w:val="20"/>
                <w:szCs w:val="20"/>
              </w:rPr>
              <w:t>-82.1</w:t>
            </w:r>
          </w:p>
        </w:tc>
        <w:tc>
          <w:tcPr>
            <w:tcW w:w="0" w:type="auto"/>
            <w:noWrap/>
            <w:hideMark/>
          </w:tcPr>
          <w:p w14:paraId="17796A62" w14:textId="77777777" w:rsidR="00A01E68" w:rsidRPr="00A01E68" w:rsidRDefault="00A01E68" w:rsidP="00A01E68">
            <w:pPr>
              <w:rPr>
                <w:color w:val="000000"/>
                <w:sz w:val="20"/>
                <w:szCs w:val="20"/>
              </w:rPr>
            </w:pPr>
            <w:r w:rsidRPr="00A01E68">
              <w:rPr>
                <w:color w:val="000000"/>
                <w:sz w:val="20"/>
                <w:szCs w:val="20"/>
              </w:rPr>
              <w:t>[-97.1 ; 11.9]</w:t>
            </w:r>
          </w:p>
        </w:tc>
        <w:tc>
          <w:tcPr>
            <w:tcW w:w="0" w:type="auto"/>
            <w:noWrap/>
            <w:hideMark/>
          </w:tcPr>
          <w:p w14:paraId="27F2E7ED" w14:textId="77777777" w:rsidR="00A01E68" w:rsidRPr="00A01E68" w:rsidRDefault="00A01E68" w:rsidP="001E1325">
            <w:pPr>
              <w:jc w:val="center"/>
              <w:rPr>
                <w:color w:val="000000"/>
                <w:sz w:val="20"/>
                <w:szCs w:val="20"/>
              </w:rPr>
            </w:pPr>
          </w:p>
        </w:tc>
        <w:tc>
          <w:tcPr>
            <w:tcW w:w="0" w:type="auto"/>
            <w:noWrap/>
            <w:hideMark/>
          </w:tcPr>
          <w:p w14:paraId="2CB83D06" w14:textId="672F257F" w:rsidR="00A01E68" w:rsidRPr="00A01E68" w:rsidRDefault="00A01E68" w:rsidP="00A01E68">
            <w:pPr>
              <w:jc w:val="right"/>
              <w:rPr>
                <w:color w:val="000000"/>
                <w:sz w:val="20"/>
                <w:szCs w:val="20"/>
              </w:rPr>
            </w:pPr>
            <w:r w:rsidRPr="00A01E68">
              <w:rPr>
                <w:color w:val="000000"/>
                <w:sz w:val="20"/>
                <w:szCs w:val="20"/>
              </w:rPr>
              <w:t>-38.2</w:t>
            </w:r>
          </w:p>
        </w:tc>
        <w:tc>
          <w:tcPr>
            <w:tcW w:w="1935" w:type="dxa"/>
            <w:noWrap/>
            <w:hideMark/>
          </w:tcPr>
          <w:p w14:paraId="3309E56C" w14:textId="77777777" w:rsidR="00A01E68" w:rsidRPr="00A01E68" w:rsidRDefault="00A01E68" w:rsidP="00A01E68">
            <w:pPr>
              <w:rPr>
                <w:color w:val="000000"/>
                <w:sz w:val="20"/>
                <w:szCs w:val="20"/>
              </w:rPr>
            </w:pPr>
            <w:r w:rsidRPr="00A01E68">
              <w:rPr>
                <w:color w:val="000000"/>
                <w:sz w:val="20"/>
                <w:szCs w:val="20"/>
              </w:rPr>
              <w:t>[-83.5 ; 131.4]</w:t>
            </w:r>
          </w:p>
        </w:tc>
      </w:tr>
      <w:tr w:rsidR="00A01E68" w:rsidRPr="00A01E68" w14:paraId="18396AD6" w14:textId="77777777" w:rsidTr="00A01E68">
        <w:trPr>
          <w:trHeight w:val="320"/>
        </w:trPr>
        <w:tc>
          <w:tcPr>
            <w:tcW w:w="0" w:type="auto"/>
            <w:noWrap/>
            <w:hideMark/>
          </w:tcPr>
          <w:p w14:paraId="002C580D" w14:textId="77777777" w:rsidR="00A01E68" w:rsidRPr="00A01E68" w:rsidRDefault="00A01E68">
            <w:pPr>
              <w:rPr>
                <w:color w:val="000000"/>
                <w:sz w:val="20"/>
                <w:szCs w:val="20"/>
              </w:rPr>
            </w:pPr>
            <w:r w:rsidRPr="00A01E68">
              <w:rPr>
                <w:color w:val="000000"/>
                <w:sz w:val="20"/>
                <w:szCs w:val="20"/>
              </w:rPr>
              <w:t xml:space="preserve">Hand cream </w:t>
            </w:r>
          </w:p>
        </w:tc>
        <w:tc>
          <w:tcPr>
            <w:tcW w:w="0" w:type="auto"/>
            <w:noWrap/>
            <w:hideMark/>
          </w:tcPr>
          <w:p w14:paraId="403AA6F7" w14:textId="77777777" w:rsidR="00A01E68" w:rsidRPr="00A01E68" w:rsidRDefault="00A01E68" w:rsidP="00A01E68">
            <w:pPr>
              <w:jc w:val="right"/>
              <w:rPr>
                <w:color w:val="000000"/>
                <w:sz w:val="20"/>
                <w:szCs w:val="20"/>
              </w:rPr>
            </w:pPr>
          </w:p>
        </w:tc>
        <w:tc>
          <w:tcPr>
            <w:tcW w:w="0" w:type="auto"/>
            <w:noWrap/>
            <w:hideMark/>
          </w:tcPr>
          <w:p w14:paraId="25242D12" w14:textId="77777777" w:rsidR="00A01E68" w:rsidRPr="00A01E68" w:rsidRDefault="00A01E68" w:rsidP="00A01E68">
            <w:pPr>
              <w:rPr>
                <w:sz w:val="20"/>
                <w:szCs w:val="20"/>
              </w:rPr>
            </w:pPr>
          </w:p>
        </w:tc>
        <w:tc>
          <w:tcPr>
            <w:tcW w:w="0" w:type="auto"/>
            <w:noWrap/>
            <w:hideMark/>
          </w:tcPr>
          <w:p w14:paraId="77E1DD82" w14:textId="77777777" w:rsidR="00A01E68" w:rsidRPr="00A01E68" w:rsidRDefault="00A01E68" w:rsidP="001E1325">
            <w:pPr>
              <w:jc w:val="center"/>
              <w:rPr>
                <w:sz w:val="20"/>
                <w:szCs w:val="20"/>
              </w:rPr>
            </w:pPr>
          </w:p>
        </w:tc>
        <w:tc>
          <w:tcPr>
            <w:tcW w:w="0" w:type="auto"/>
            <w:noWrap/>
            <w:hideMark/>
          </w:tcPr>
          <w:p w14:paraId="2EFBB97E" w14:textId="244D4FC3" w:rsidR="00A01E68" w:rsidRPr="00A01E68" w:rsidRDefault="00A01E68" w:rsidP="00A01E68">
            <w:pPr>
              <w:jc w:val="right"/>
              <w:rPr>
                <w:color w:val="000000"/>
                <w:sz w:val="20"/>
                <w:szCs w:val="20"/>
              </w:rPr>
            </w:pPr>
            <w:r w:rsidRPr="00A01E68">
              <w:rPr>
                <w:color w:val="000000"/>
                <w:sz w:val="20"/>
                <w:szCs w:val="20"/>
              </w:rPr>
              <w:t>114.2</w:t>
            </w:r>
          </w:p>
        </w:tc>
        <w:tc>
          <w:tcPr>
            <w:tcW w:w="0" w:type="auto"/>
            <w:gridSpan w:val="2"/>
            <w:noWrap/>
            <w:hideMark/>
          </w:tcPr>
          <w:p w14:paraId="0A07D498" w14:textId="77777777" w:rsidR="00A01E68" w:rsidRPr="00A01E68" w:rsidRDefault="00A01E68" w:rsidP="00A01E68">
            <w:pPr>
              <w:rPr>
                <w:color w:val="000000"/>
                <w:sz w:val="20"/>
                <w:szCs w:val="20"/>
              </w:rPr>
            </w:pPr>
            <w:r w:rsidRPr="00A01E68">
              <w:rPr>
                <w:color w:val="000000"/>
                <w:sz w:val="20"/>
                <w:szCs w:val="20"/>
              </w:rPr>
              <w:t>[-60.3 ; 1056.5]</w:t>
            </w:r>
          </w:p>
        </w:tc>
        <w:tc>
          <w:tcPr>
            <w:tcW w:w="0" w:type="auto"/>
            <w:noWrap/>
            <w:hideMark/>
          </w:tcPr>
          <w:p w14:paraId="69737913" w14:textId="3A97D31C" w:rsidR="00A01E68" w:rsidRPr="00A01E68" w:rsidRDefault="00A01E68" w:rsidP="00A01E68">
            <w:pPr>
              <w:jc w:val="right"/>
              <w:rPr>
                <w:color w:val="000000"/>
                <w:sz w:val="20"/>
                <w:szCs w:val="20"/>
              </w:rPr>
            </w:pPr>
            <w:r w:rsidRPr="00A01E68">
              <w:rPr>
                <w:color w:val="000000"/>
                <w:sz w:val="20"/>
                <w:szCs w:val="20"/>
              </w:rPr>
              <w:t>20.4</w:t>
            </w:r>
          </w:p>
        </w:tc>
        <w:tc>
          <w:tcPr>
            <w:tcW w:w="1935" w:type="dxa"/>
            <w:noWrap/>
            <w:hideMark/>
          </w:tcPr>
          <w:p w14:paraId="0DF8AE0A" w14:textId="77777777" w:rsidR="00A01E68" w:rsidRPr="00A01E68" w:rsidRDefault="00A01E68" w:rsidP="00A01E68">
            <w:pPr>
              <w:rPr>
                <w:color w:val="000000"/>
                <w:sz w:val="20"/>
                <w:szCs w:val="20"/>
              </w:rPr>
            </w:pPr>
            <w:r w:rsidRPr="00A01E68">
              <w:rPr>
                <w:color w:val="000000"/>
                <w:sz w:val="20"/>
                <w:szCs w:val="20"/>
              </w:rPr>
              <w:t>[-60.5 ; 266.9]</w:t>
            </w:r>
          </w:p>
        </w:tc>
      </w:tr>
      <w:tr w:rsidR="00A01E68" w:rsidRPr="00A01E68" w14:paraId="7BA2F6E4" w14:textId="77777777" w:rsidTr="00A01E68">
        <w:trPr>
          <w:trHeight w:val="320"/>
        </w:trPr>
        <w:tc>
          <w:tcPr>
            <w:tcW w:w="0" w:type="auto"/>
            <w:noWrap/>
            <w:hideMark/>
          </w:tcPr>
          <w:p w14:paraId="6DC445DE" w14:textId="77777777" w:rsidR="00A01E68" w:rsidRPr="00A01E68" w:rsidRDefault="00A01E68">
            <w:pPr>
              <w:rPr>
                <w:color w:val="000000"/>
                <w:sz w:val="20"/>
                <w:szCs w:val="20"/>
              </w:rPr>
            </w:pPr>
            <w:r w:rsidRPr="00A01E68">
              <w:rPr>
                <w:color w:val="000000"/>
                <w:sz w:val="20"/>
                <w:szCs w:val="20"/>
              </w:rPr>
              <w:t>Intimate soap</w:t>
            </w:r>
          </w:p>
        </w:tc>
        <w:tc>
          <w:tcPr>
            <w:tcW w:w="0" w:type="auto"/>
            <w:noWrap/>
            <w:hideMark/>
          </w:tcPr>
          <w:p w14:paraId="1DB94359" w14:textId="77777777" w:rsidR="00A01E68" w:rsidRPr="00A01E68" w:rsidRDefault="00A01E68" w:rsidP="001E1325">
            <w:pPr>
              <w:jc w:val="center"/>
              <w:rPr>
                <w:color w:val="000000"/>
                <w:sz w:val="20"/>
                <w:szCs w:val="20"/>
              </w:rPr>
            </w:pPr>
          </w:p>
        </w:tc>
        <w:tc>
          <w:tcPr>
            <w:tcW w:w="0" w:type="auto"/>
            <w:noWrap/>
            <w:hideMark/>
          </w:tcPr>
          <w:p w14:paraId="67595DCF" w14:textId="77777777" w:rsidR="00A01E68" w:rsidRPr="00A01E68" w:rsidRDefault="00A01E68" w:rsidP="001E1325">
            <w:pPr>
              <w:jc w:val="center"/>
              <w:rPr>
                <w:sz w:val="20"/>
                <w:szCs w:val="20"/>
              </w:rPr>
            </w:pPr>
          </w:p>
        </w:tc>
        <w:tc>
          <w:tcPr>
            <w:tcW w:w="0" w:type="auto"/>
            <w:noWrap/>
            <w:hideMark/>
          </w:tcPr>
          <w:p w14:paraId="6A70BC0B" w14:textId="77777777" w:rsidR="00A01E68" w:rsidRPr="00A01E68" w:rsidRDefault="00A01E68" w:rsidP="001E1325">
            <w:pPr>
              <w:jc w:val="center"/>
              <w:rPr>
                <w:sz w:val="20"/>
                <w:szCs w:val="20"/>
              </w:rPr>
            </w:pPr>
          </w:p>
        </w:tc>
        <w:tc>
          <w:tcPr>
            <w:tcW w:w="0" w:type="auto"/>
            <w:noWrap/>
            <w:hideMark/>
          </w:tcPr>
          <w:p w14:paraId="01EAD6C7" w14:textId="77777777" w:rsidR="00A01E68" w:rsidRPr="00A01E68" w:rsidRDefault="00A01E68" w:rsidP="001E1325">
            <w:pPr>
              <w:jc w:val="center"/>
              <w:rPr>
                <w:sz w:val="20"/>
                <w:szCs w:val="20"/>
              </w:rPr>
            </w:pPr>
          </w:p>
        </w:tc>
        <w:tc>
          <w:tcPr>
            <w:tcW w:w="0" w:type="auto"/>
            <w:noWrap/>
            <w:hideMark/>
          </w:tcPr>
          <w:p w14:paraId="293E4F89" w14:textId="77777777" w:rsidR="00A01E68" w:rsidRPr="00A01E68" w:rsidRDefault="00A01E68" w:rsidP="00A01E68">
            <w:pPr>
              <w:rPr>
                <w:sz w:val="20"/>
                <w:szCs w:val="20"/>
              </w:rPr>
            </w:pPr>
          </w:p>
        </w:tc>
        <w:tc>
          <w:tcPr>
            <w:tcW w:w="0" w:type="auto"/>
            <w:noWrap/>
            <w:hideMark/>
          </w:tcPr>
          <w:p w14:paraId="567DF9EF" w14:textId="77777777" w:rsidR="00A01E68" w:rsidRPr="00A01E68" w:rsidRDefault="00A01E68" w:rsidP="001E1325">
            <w:pPr>
              <w:jc w:val="center"/>
              <w:rPr>
                <w:sz w:val="20"/>
                <w:szCs w:val="20"/>
              </w:rPr>
            </w:pPr>
          </w:p>
        </w:tc>
        <w:tc>
          <w:tcPr>
            <w:tcW w:w="0" w:type="auto"/>
            <w:noWrap/>
            <w:hideMark/>
          </w:tcPr>
          <w:p w14:paraId="39EA3B63" w14:textId="7E893A2B" w:rsidR="00A01E68" w:rsidRPr="00A01E68" w:rsidRDefault="00A01E68" w:rsidP="00A01E68">
            <w:pPr>
              <w:jc w:val="right"/>
              <w:rPr>
                <w:color w:val="000000"/>
                <w:sz w:val="20"/>
                <w:szCs w:val="20"/>
              </w:rPr>
            </w:pPr>
            <w:r w:rsidRPr="00A01E68">
              <w:rPr>
                <w:color w:val="000000"/>
                <w:sz w:val="20"/>
                <w:szCs w:val="20"/>
              </w:rPr>
              <w:t>-86.0</w:t>
            </w:r>
          </w:p>
        </w:tc>
        <w:tc>
          <w:tcPr>
            <w:tcW w:w="1935" w:type="dxa"/>
            <w:noWrap/>
            <w:hideMark/>
          </w:tcPr>
          <w:p w14:paraId="69F51E94" w14:textId="77777777" w:rsidR="00A01E68" w:rsidRPr="00A01E68" w:rsidRDefault="00A01E68" w:rsidP="00A01E68">
            <w:pPr>
              <w:rPr>
                <w:color w:val="000000"/>
                <w:sz w:val="20"/>
                <w:szCs w:val="20"/>
              </w:rPr>
            </w:pPr>
            <w:r w:rsidRPr="00A01E68">
              <w:rPr>
                <w:color w:val="000000"/>
                <w:sz w:val="20"/>
                <w:szCs w:val="20"/>
              </w:rPr>
              <w:t>[-97.8 ; -9.0]</w:t>
            </w:r>
          </w:p>
        </w:tc>
      </w:tr>
      <w:tr w:rsidR="00A01E68" w:rsidRPr="00A01E68" w14:paraId="0840CF6B" w14:textId="77777777" w:rsidTr="00A01E68">
        <w:trPr>
          <w:trHeight w:val="320"/>
        </w:trPr>
        <w:tc>
          <w:tcPr>
            <w:tcW w:w="0" w:type="auto"/>
            <w:noWrap/>
            <w:hideMark/>
          </w:tcPr>
          <w:p w14:paraId="35E694F2" w14:textId="77777777" w:rsidR="00A01E68" w:rsidRPr="00A01E68" w:rsidRDefault="00A01E68">
            <w:pPr>
              <w:rPr>
                <w:color w:val="000000"/>
                <w:sz w:val="20"/>
                <w:szCs w:val="20"/>
              </w:rPr>
            </w:pPr>
            <w:r w:rsidRPr="00A01E68">
              <w:rPr>
                <w:color w:val="000000"/>
                <w:sz w:val="20"/>
                <w:szCs w:val="20"/>
              </w:rPr>
              <w:t xml:space="preserve">Thermal spring water   </w:t>
            </w:r>
          </w:p>
        </w:tc>
        <w:tc>
          <w:tcPr>
            <w:tcW w:w="0" w:type="auto"/>
            <w:noWrap/>
            <w:hideMark/>
          </w:tcPr>
          <w:p w14:paraId="69ECD52A" w14:textId="26BBEADA" w:rsidR="00A01E68" w:rsidRPr="00A01E68" w:rsidRDefault="00A01E68" w:rsidP="001E1325">
            <w:pPr>
              <w:jc w:val="center"/>
              <w:rPr>
                <w:color w:val="000000"/>
                <w:sz w:val="20"/>
                <w:szCs w:val="20"/>
              </w:rPr>
            </w:pPr>
          </w:p>
        </w:tc>
        <w:tc>
          <w:tcPr>
            <w:tcW w:w="0" w:type="auto"/>
            <w:noWrap/>
            <w:hideMark/>
          </w:tcPr>
          <w:p w14:paraId="3DBA9083" w14:textId="122D755B" w:rsidR="00A01E68" w:rsidRPr="00A01E68" w:rsidRDefault="00A01E68" w:rsidP="001E1325">
            <w:pPr>
              <w:jc w:val="center"/>
              <w:rPr>
                <w:color w:val="000000"/>
                <w:sz w:val="20"/>
                <w:szCs w:val="20"/>
              </w:rPr>
            </w:pPr>
          </w:p>
        </w:tc>
        <w:tc>
          <w:tcPr>
            <w:tcW w:w="0" w:type="auto"/>
            <w:noWrap/>
            <w:hideMark/>
          </w:tcPr>
          <w:p w14:paraId="3946CCC7" w14:textId="74FBD476" w:rsidR="00A01E68" w:rsidRPr="00A01E68" w:rsidRDefault="00A01E68" w:rsidP="001E1325">
            <w:pPr>
              <w:jc w:val="center"/>
              <w:rPr>
                <w:color w:val="000000"/>
                <w:sz w:val="20"/>
                <w:szCs w:val="20"/>
              </w:rPr>
            </w:pPr>
          </w:p>
        </w:tc>
        <w:tc>
          <w:tcPr>
            <w:tcW w:w="0" w:type="auto"/>
            <w:noWrap/>
            <w:hideMark/>
          </w:tcPr>
          <w:p w14:paraId="6C2ACA4D" w14:textId="7C1299BE" w:rsidR="00A01E68" w:rsidRPr="00A01E68" w:rsidRDefault="00A01E68" w:rsidP="001E1325">
            <w:pPr>
              <w:jc w:val="center"/>
              <w:rPr>
                <w:color w:val="000000"/>
                <w:sz w:val="20"/>
                <w:szCs w:val="20"/>
              </w:rPr>
            </w:pPr>
          </w:p>
        </w:tc>
        <w:tc>
          <w:tcPr>
            <w:tcW w:w="0" w:type="auto"/>
            <w:noWrap/>
            <w:hideMark/>
          </w:tcPr>
          <w:p w14:paraId="409FEE46" w14:textId="70A0F6FF" w:rsidR="00A01E68" w:rsidRPr="00A01E68" w:rsidRDefault="00A01E68" w:rsidP="00A01E68">
            <w:pPr>
              <w:rPr>
                <w:color w:val="000000"/>
                <w:sz w:val="20"/>
                <w:szCs w:val="20"/>
              </w:rPr>
            </w:pPr>
          </w:p>
        </w:tc>
        <w:tc>
          <w:tcPr>
            <w:tcW w:w="0" w:type="auto"/>
            <w:noWrap/>
            <w:hideMark/>
          </w:tcPr>
          <w:p w14:paraId="5284C879" w14:textId="6A3080E8" w:rsidR="00A01E68" w:rsidRPr="00A01E68" w:rsidRDefault="00A01E68" w:rsidP="001E1325">
            <w:pPr>
              <w:jc w:val="center"/>
              <w:rPr>
                <w:color w:val="000000"/>
                <w:sz w:val="20"/>
                <w:szCs w:val="20"/>
              </w:rPr>
            </w:pPr>
          </w:p>
        </w:tc>
        <w:tc>
          <w:tcPr>
            <w:tcW w:w="0" w:type="auto"/>
            <w:noWrap/>
            <w:hideMark/>
          </w:tcPr>
          <w:p w14:paraId="4B0BAA04" w14:textId="45C66E0D" w:rsidR="00A01E68" w:rsidRPr="00A01E68" w:rsidRDefault="00A01E68" w:rsidP="00A01E68">
            <w:pPr>
              <w:jc w:val="right"/>
              <w:rPr>
                <w:color w:val="000000"/>
                <w:sz w:val="20"/>
                <w:szCs w:val="20"/>
              </w:rPr>
            </w:pPr>
            <w:r w:rsidRPr="00A01E68">
              <w:rPr>
                <w:color w:val="000000"/>
                <w:sz w:val="20"/>
                <w:szCs w:val="20"/>
              </w:rPr>
              <w:t>186.5</w:t>
            </w:r>
          </w:p>
        </w:tc>
        <w:tc>
          <w:tcPr>
            <w:tcW w:w="1935" w:type="dxa"/>
            <w:noWrap/>
            <w:hideMark/>
          </w:tcPr>
          <w:p w14:paraId="1986300D" w14:textId="77777777" w:rsidR="00A01E68" w:rsidRPr="00A01E68" w:rsidRDefault="00A01E68" w:rsidP="00A01E68">
            <w:pPr>
              <w:rPr>
                <w:color w:val="000000"/>
                <w:sz w:val="20"/>
                <w:szCs w:val="20"/>
              </w:rPr>
            </w:pPr>
            <w:r w:rsidRPr="00A01E68">
              <w:rPr>
                <w:color w:val="000000"/>
                <w:sz w:val="20"/>
                <w:szCs w:val="20"/>
              </w:rPr>
              <w:t>[-93.8 ; 13210.6]</w:t>
            </w:r>
          </w:p>
        </w:tc>
      </w:tr>
    </w:tbl>
    <w:p w14:paraId="68F5674B" w14:textId="01B79817" w:rsidR="001E1325" w:rsidRPr="004746BE" w:rsidRDefault="001E1325" w:rsidP="001E1325">
      <w:pPr>
        <w:ind w:left="284"/>
        <w:jc w:val="both"/>
        <w:rPr>
          <w:iCs/>
          <w:sz w:val="20"/>
          <w:szCs w:val="20"/>
          <w:lang w:val="en-US"/>
        </w:rPr>
      </w:pPr>
      <w:r w:rsidRPr="004746BE">
        <w:rPr>
          <w:rFonts w:eastAsia="SimHei"/>
          <w:sz w:val="20"/>
          <w:szCs w:val="20"/>
          <w:lang w:val="en-US"/>
        </w:rPr>
        <w:t>Effect estimates are reported as the percent change in phenol urinary concentration in a period in which a PCP had been used, compared to a period without PCP use.</w:t>
      </w:r>
      <w:r w:rsidRPr="004746BE">
        <w:rPr>
          <w:iCs/>
          <w:sz w:val="20"/>
          <w:szCs w:val="20"/>
          <w:lang w:val="en-US"/>
        </w:rPr>
        <w:t xml:space="preserve"> </w:t>
      </w:r>
    </w:p>
    <w:p w14:paraId="5B3CBD80" w14:textId="2E2F55A5" w:rsidR="00E57A3B" w:rsidRPr="004746BE" w:rsidRDefault="007D0264" w:rsidP="001E1325">
      <w:pPr>
        <w:ind w:left="284"/>
        <w:jc w:val="both"/>
        <w:rPr>
          <w:noProof/>
          <w:sz w:val="20"/>
          <w:szCs w:val="20"/>
          <w:lang w:val="en-US" w:eastAsia="en-GB"/>
        </w:rPr>
      </w:pPr>
      <w:r w:rsidRPr="004746BE">
        <w:rPr>
          <w:iCs/>
          <w:sz w:val="20"/>
          <w:szCs w:val="20"/>
          <w:lang w:val="en-US"/>
        </w:rPr>
        <w:t>Adjustment factors were woman (fixed effect), specific gravity, day and hour of urine sample collection and</w:t>
      </w:r>
      <w:r w:rsidRPr="004746BE">
        <w:rPr>
          <w:noProof/>
          <w:sz w:val="20"/>
          <w:szCs w:val="20"/>
          <w:lang w:val="en-US" w:eastAsia="en-GB"/>
        </w:rPr>
        <w:t xml:space="preserve"> use of PCP in other windows than the window considered</w:t>
      </w:r>
    </w:p>
    <w:p w14:paraId="277D7660" w14:textId="19776E9D" w:rsidR="001E1325" w:rsidRPr="00321477" w:rsidRDefault="001E1325" w:rsidP="001E1325">
      <w:pPr>
        <w:jc w:val="both"/>
        <w:rPr>
          <w:bCs/>
          <w:lang w:val="en-US"/>
        </w:rPr>
      </w:pPr>
      <w:r w:rsidRPr="00A60771">
        <w:rPr>
          <w:rFonts w:eastAsia="SimHei"/>
          <w:sz w:val="22"/>
          <w:szCs w:val="22"/>
          <w:lang w:val="en-US"/>
        </w:rPr>
        <w:t>.</w:t>
      </w:r>
    </w:p>
    <w:p w14:paraId="752CDAD4" w14:textId="77777777" w:rsidR="00FC740B" w:rsidRDefault="00FC740B">
      <w:pPr>
        <w:ind w:left="993"/>
        <w:rPr>
          <w:ins w:id="14" w:author="Microsoft Office User" w:date="2020-01-09T19:24:00Z"/>
          <w:lang w:val="en-US"/>
        </w:rPr>
        <w:sectPr w:rsidR="00FC740B" w:rsidSect="00854ACD">
          <w:pgSz w:w="12240" w:h="15840"/>
          <w:pgMar w:top="1418" w:right="1418" w:bottom="1418" w:left="1418" w:header="709" w:footer="709" w:gutter="0"/>
          <w:cols w:space="708"/>
          <w:docGrid w:linePitch="360"/>
        </w:sectPr>
      </w:pPr>
    </w:p>
    <w:p w14:paraId="19B29918" w14:textId="60F6BFE7" w:rsidR="00E57A3B" w:rsidRDefault="00E57A3B" w:rsidP="001E1325">
      <w:pPr>
        <w:ind w:left="993"/>
        <w:rPr>
          <w:lang w:val="en-US"/>
        </w:rPr>
      </w:pPr>
    </w:p>
    <w:p w14:paraId="6DEB8FFE" w14:textId="4694C65C" w:rsidR="00E57A3B" w:rsidRPr="001E1325" w:rsidRDefault="00FC740B" w:rsidP="00E57A3B">
      <w:pPr>
        <w:spacing w:line="360" w:lineRule="auto"/>
        <w:jc w:val="both"/>
        <w:rPr>
          <w:b/>
          <w:bCs/>
          <w:lang w:val="en-US"/>
        </w:rPr>
      </w:pPr>
      <w:r w:rsidRPr="001E1325">
        <w:rPr>
          <w:b/>
          <w:bCs/>
          <w:lang w:val="en-US"/>
        </w:rPr>
        <w:t>References</w:t>
      </w:r>
    </w:p>
    <w:p w14:paraId="1301289B" w14:textId="2E7F8778" w:rsidR="00FC740B" w:rsidRDefault="00FC740B" w:rsidP="00E57A3B">
      <w:pPr>
        <w:spacing w:line="360" w:lineRule="auto"/>
        <w:jc w:val="both"/>
        <w:rPr>
          <w:bCs/>
          <w:lang w:val="en-US"/>
        </w:rPr>
      </w:pPr>
    </w:p>
    <w:p w14:paraId="67A9830A" w14:textId="77777777" w:rsidR="00FC740B" w:rsidRPr="00B32ED3" w:rsidRDefault="00FC740B" w:rsidP="001E1325">
      <w:pPr>
        <w:pStyle w:val="Bibliography"/>
        <w:jc w:val="both"/>
        <w:rPr>
          <w:lang w:val="en-US"/>
        </w:rPr>
      </w:pPr>
      <w:r>
        <w:rPr>
          <w:bCs/>
          <w:lang w:val="en-US"/>
        </w:rPr>
        <w:fldChar w:fldCharType="begin"/>
      </w:r>
      <w:r>
        <w:rPr>
          <w:bCs/>
          <w:lang w:val="en-US"/>
        </w:rPr>
        <w:instrText xml:space="preserve"> ADDIN ZOTERO_BIBL {"uncited":[],"omitted":[],"custom":[]} CSL_BIBLIOGRAPHY </w:instrText>
      </w:r>
      <w:r>
        <w:rPr>
          <w:bCs/>
          <w:lang w:val="en-US"/>
        </w:rPr>
        <w:fldChar w:fldCharType="separate"/>
      </w:r>
      <w:r w:rsidRPr="00FC740B">
        <w:rPr>
          <w:lang w:val="en-US"/>
        </w:rPr>
        <w:t>Ashrap, P., Watkins, D.J., Calafat, A.M., Ye, X., Rosario, Z., Brown, P., Vélez-Vega, C.M., Alshawabkeh, A., Cordero, J.F., Meeker, J.D., 2018. Elevated concentrations of urinary triclocarban, phenol and paraben among pregnant women in Northern Puerto Rico: Predictors and trends. Environ. Int. 121, 990–1002. https://doi.org/10.1016/j.envint.2018.08.020</w:t>
      </w:r>
    </w:p>
    <w:p w14:paraId="6D14F4E4" w14:textId="77777777" w:rsidR="00FC740B" w:rsidRPr="00435113" w:rsidRDefault="00FC740B" w:rsidP="001E1325">
      <w:pPr>
        <w:pStyle w:val="Bibliography"/>
        <w:jc w:val="both"/>
        <w:rPr>
          <w:lang w:val="en-US"/>
        </w:rPr>
      </w:pPr>
      <w:r w:rsidRPr="00435113">
        <w:rPr>
          <w:lang w:val="en-US"/>
        </w:rPr>
        <w:t>Braun, J.M., Just, A.C., Williams, P.L., Smith, K.W., Calafat, A.M., Hauser, R., 2014. Personal care product use and urinary phthalate metabolite and paraben concentrations during pregnancy among women from a fertility clinic. J. Expo. Sci. Environ. Epidemiol. 24, 459–466. https://doi.org/10.1038/jes.2013.69</w:t>
      </w:r>
    </w:p>
    <w:p w14:paraId="5803BBFF" w14:textId="77777777" w:rsidR="00FC740B" w:rsidRPr="00435113" w:rsidRDefault="00FC740B" w:rsidP="001E1325">
      <w:pPr>
        <w:pStyle w:val="Bibliography"/>
        <w:jc w:val="both"/>
        <w:rPr>
          <w:lang w:val="en-US"/>
        </w:rPr>
      </w:pPr>
      <w:r w:rsidRPr="00435113">
        <w:rPr>
          <w:lang w:val="en-US"/>
        </w:rPr>
        <w:t>Dodson, R.E., Nishioka, M., Standley, L.J., Perovich, L.J., Brody, J.G., Rudel, R.A., 2012. Endocrine disruptors and asthma-associated chemicals in consumer products. Environ. Health Perspect. 120, 935–43. https://doi.org/10.1289/ehp.1104052</w:t>
      </w:r>
    </w:p>
    <w:p w14:paraId="22501881" w14:textId="77777777" w:rsidR="00FC740B" w:rsidRPr="00435113" w:rsidRDefault="00FC740B" w:rsidP="001E1325">
      <w:pPr>
        <w:pStyle w:val="Bibliography"/>
        <w:jc w:val="both"/>
        <w:rPr>
          <w:lang w:val="en-US"/>
        </w:rPr>
      </w:pPr>
      <w:r w:rsidRPr="00435113">
        <w:rPr>
          <w:lang w:val="en-US"/>
        </w:rPr>
        <w:t>Fisher, M., MacPherson, S., Braun, J.M., Hauser, R., Walker, M., Feeley, M., Mallick, R., Bérubé, R., Arbuckle, T.E., 2017. Paraben Concentrations in Maternal Urine and Breast Milk and Its Association with Personal Care Product Use. Environ. Sci. Technol. 51, 4009–4017. https://doi.org/10.1021/acs.est.6b04302</w:t>
      </w:r>
    </w:p>
    <w:p w14:paraId="75C8D1CB" w14:textId="77777777" w:rsidR="00FC740B" w:rsidRPr="001E1325" w:rsidRDefault="00FC740B" w:rsidP="001E1325">
      <w:pPr>
        <w:pStyle w:val="Bibliography"/>
        <w:jc w:val="both"/>
      </w:pPr>
      <w:r w:rsidRPr="00435113">
        <w:rPr>
          <w:lang w:val="en-US"/>
        </w:rPr>
        <w:t xml:space="preserve">Larsson, K., Ljung Björklund, K., Palm, B., Wennberg, M., Kaj, L., Lindh, C.H., Jönsson, B.A.G., Berglund, M., 2014. Exposure determinants of phthalates, parabens, bisphenol A and triclosan in Swedish mothers and their children. </w:t>
      </w:r>
      <w:r w:rsidRPr="001E1325">
        <w:t>Environ. Int. 73, 323–333. https://doi.org/10.1016/j.envint.2014.08.014</w:t>
      </w:r>
    </w:p>
    <w:p w14:paraId="34255D25" w14:textId="77777777" w:rsidR="00FC740B" w:rsidRPr="00FC740B" w:rsidRDefault="00FC740B" w:rsidP="001E1325">
      <w:pPr>
        <w:pStyle w:val="Bibliography"/>
        <w:jc w:val="both"/>
        <w:rPr>
          <w:lang w:val="en-US"/>
        </w:rPr>
      </w:pPr>
      <w:r w:rsidRPr="001E1325">
        <w:t xml:space="preserve">Liao, C., Kannan, K., 2014. </w:t>
      </w:r>
      <w:r w:rsidRPr="00FC740B">
        <w:rPr>
          <w:lang w:val="en-US"/>
        </w:rPr>
        <w:t>Widespread Occurrence of Benzophenone-Type UV Light Filters in Personal Care Products from China and the United States: An Assessment of Human Exposure. Environ. Sci. Technol. 48, 4103–4109. https://doi.org/10.1021/es405450n</w:t>
      </w:r>
    </w:p>
    <w:p w14:paraId="18732CC9" w14:textId="77777777" w:rsidR="00FC740B" w:rsidRPr="00435113" w:rsidRDefault="00FC740B" w:rsidP="001E1325">
      <w:pPr>
        <w:pStyle w:val="Bibliography"/>
        <w:jc w:val="both"/>
        <w:rPr>
          <w:lang w:val="en-US"/>
        </w:rPr>
      </w:pPr>
      <w:r w:rsidRPr="00B32ED3">
        <w:rPr>
          <w:lang w:val="en-US"/>
        </w:rPr>
        <w:t xml:space="preserve">Lu, S., Yu, Yuling, Ren, L., Zhang, X., Liu, G., Yu, Yingxin, 2018. Estimation of intake and uptake of bisphenols and triclosan from personal care products by dermal contact. Sci. Total Environ. 621, </w:t>
      </w:r>
      <w:r w:rsidRPr="00435113">
        <w:rPr>
          <w:lang w:val="en-US"/>
        </w:rPr>
        <w:t>1389–1396. https://doi.org/10.1016/j.scitotenv.2017.10.088</w:t>
      </w:r>
    </w:p>
    <w:p w14:paraId="1589D46B" w14:textId="77777777" w:rsidR="00FC740B" w:rsidRPr="00435113" w:rsidRDefault="00FC740B" w:rsidP="001E1325">
      <w:pPr>
        <w:pStyle w:val="Bibliography"/>
        <w:jc w:val="both"/>
        <w:rPr>
          <w:lang w:val="en-US"/>
        </w:rPr>
      </w:pPr>
      <w:r w:rsidRPr="00435113">
        <w:rPr>
          <w:lang w:val="en-US"/>
        </w:rPr>
        <w:t>Meeker, J.D., Cantonwine, D.E., Rivera-González, L.O., Ferguson, K.K., Mukherjee, B., Calafat, A.M., Ye, X., Anzalota Del Toro, L.V., Crespo-Hernández, N., Jiménez-Vélez, B., Alshawabkeh, A.N., Cordero, J.F., 2013. Distribution, variability, and predictors of urinary concentrations of phenols and parabens among pregnant women in Puerto Rico. Environ. Sci. Technol. 47, 3439–47. https://doi.org/10.1021/es400510g</w:t>
      </w:r>
    </w:p>
    <w:p w14:paraId="6D7CD32B" w14:textId="0FDBEC3C" w:rsidR="00FC740B" w:rsidRPr="00321477" w:rsidRDefault="00FC740B" w:rsidP="001E1325">
      <w:pPr>
        <w:spacing w:line="360" w:lineRule="auto"/>
        <w:jc w:val="both"/>
        <w:rPr>
          <w:bCs/>
          <w:lang w:val="en-US"/>
        </w:rPr>
      </w:pPr>
      <w:r>
        <w:rPr>
          <w:bCs/>
          <w:lang w:val="en-US"/>
        </w:rPr>
        <w:fldChar w:fldCharType="end"/>
      </w:r>
    </w:p>
    <w:p w14:paraId="2858A483" w14:textId="29052CCF" w:rsidR="00E52C39" w:rsidRDefault="00E52C39" w:rsidP="001E1325">
      <w:pPr>
        <w:spacing w:line="360" w:lineRule="auto"/>
        <w:jc w:val="both"/>
        <w:rPr>
          <w:bCs/>
          <w:lang w:val="en-US"/>
        </w:rPr>
      </w:pPr>
    </w:p>
    <w:p w14:paraId="434E4E2C" w14:textId="3878D6CE" w:rsidR="00FC740B" w:rsidRPr="00321477" w:rsidRDefault="001E1325" w:rsidP="00E52C39">
      <w:pPr>
        <w:spacing w:line="360" w:lineRule="auto"/>
        <w:jc w:val="both"/>
        <w:rPr>
          <w:bCs/>
          <w:lang w:val="en-US"/>
        </w:rPr>
      </w:pPr>
      <w:r>
        <w:rPr>
          <w:bCs/>
          <w:lang w:val="en-US"/>
        </w:rPr>
        <w:t>é</w:t>
      </w:r>
    </w:p>
    <w:p w14:paraId="3BDECA49" w14:textId="61044D57" w:rsidR="00E57A3B" w:rsidRPr="00321477" w:rsidRDefault="00E57A3B" w:rsidP="00E57A3B">
      <w:pPr>
        <w:spacing w:line="360" w:lineRule="auto"/>
        <w:jc w:val="both"/>
        <w:rPr>
          <w:bCs/>
          <w:lang w:val="en-US"/>
        </w:rPr>
      </w:pPr>
    </w:p>
    <w:p w14:paraId="37182CCE" w14:textId="77777777" w:rsidR="00E52C39" w:rsidRPr="00321477" w:rsidRDefault="00E52C39" w:rsidP="00E52C39">
      <w:pPr>
        <w:spacing w:line="360" w:lineRule="auto"/>
        <w:jc w:val="both"/>
        <w:rPr>
          <w:bCs/>
          <w:lang w:val="en-US"/>
        </w:rPr>
      </w:pPr>
    </w:p>
    <w:p w14:paraId="5E8A8EF5" w14:textId="77777777" w:rsidR="00E52C39" w:rsidRPr="00FB64D6" w:rsidRDefault="00E52C39" w:rsidP="00F94424">
      <w:pPr>
        <w:rPr>
          <w:lang w:val="en-US"/>
        </w:rPr>
      </w:pPr>
    </w:p>
    <w:sectPr w:rsidR="00E52C39" w:rsidRPr="00FB64D6" w:rsidSect="00854ACD">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0DD454" w14:textId="77777777" w:rsidR="005936CD" w:rsidRDefault="005936CD">
      <w:r>
        <w:separator/>
      </w:r>
    </w:p>
  </w:endnote>
  <w:endnote w:type="continuationSeparator" w:id="0">
    <w:p w14:paraId="45C2767A" w14:textId="77777777" w:rsidR="005936CD" w:rsidRDefault="00593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37076118"/>
      <w:docPartObj>
        <w:docPartGallery w:val="Page Numbers (Bottom of Page)"/>
        <w:docPartUnique/>
      </w:docPartObj>
    </w:sdtPr>
    <w:sdtEndPr>
      <w:rPr>
        <w:rStyle w:val="PageNumber"/>
      </w:rPr>
    </w:sdtEndPr>
    <w:sdtContent>
      <w:p w14:paraId="7F4BA98A" w14:textId="77777777" w:rsidR="00036462" w:rsidRDefault="00036462" w:rsidP="00DF034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4B40FD1" w14:textId="77777777" w:rsidR="00036462" w:rsidRDefault="00036462" w:rsidP="00DF03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81089617"/>
      <w:docPartObj>
        <w:docPartGallery w:val="Page Numbers (Bottom of Page)"/>
        <w:docPartUnique/>
      </w:docPartObj>
    </w:sdtPr>
    <w:sdtEndPr>
      <w:rPr>
        <w:rStyle w:val="PageNumber"/>
      </w:rPr>
    </w:sdtEndPr>
    <w:sdtContent>
      <w:p w14:paraId="65BAC889" w14:textId="77777777" w:rsidR="00036462" w:rsidRDefault="00036462" w:rsidP="00DF034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21</w:t>
        </w:r>
        <w:r>
          <w:rPr>
            <w:rStyle w:val="PageNumber"/>
          </w:rPr>
          <w:fldChar w:fldCharType="end"/>
        </w:r>
      </w:p>
    </w:sdtContent>
  </w:sdt>
  <w:p w14:paraId="49AC12C0" w14:textId="77777777" w:rsidR="00036462" w:rsidRDefault="00036462" w:rsidP="00DF034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90FD7" w14:textId="77777777" w:rsidR="007069C6" w:rsidRDefault="007069C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45763694"/>
      <w:docPartObj>
        <w:docPartGallery w:val="Page Numbers (Bottom of Page)"/>
        <w:docPartUnique/>
      </w:docPartObj>
    </w:sdtPr>
    <w:sdtEndPr/>
    <w:sdtContent>
      <w:p w14:paraId="75F2BB04" w14:textId="77777777" w:rsidR="00036462" w:rsidRDefault="00036462">
        <w:pPr>
          <w:pStyle w:val="Footer"/>
          <w:jc w:val="center"/>
        </w:pPr>
        <w:r>
          <w:fldChar w:fldCharType="begin"/>
        </w:r>
        <w:r>
          <w:instrText>PAGE   \* MERGEFORMAT</w:instrText>
        </w:r>
        <w:r>
          <w:fldChar w:fldCharType="separate"/>
        </w:r>
        <w:r>
          <w:rPr>
            <w:noProof/>
          </w:rPr>
          <w:t>31</w:t>
        </w:r>
        <w:r>
          <w:fldChar w:fldCharType="end"/>
        </w:r>
      </w:p>
    </w:sdtContent>
  </w:sdt>
  <w:p w14:paraId="7BFD8462" w14:textId="77777777" w:rsidR="00036462" w:rsidRDefault="000364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16BA2F" w14:textId="77777777" w:rsidR="005936CD" w:rsidRDefault="005936CD">
      <w:r>
        <w:separator/>
      </w:r>
    </w:p>
  </w:footnote>
  <w:footnote w:type="continuationSeparator" w:id="0">
    <w:p w14:paraId="0D8F4431" w14:textId="77777777" w:rsidR="005936CD" w:rsidRDefault="005936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A08AB" w14:textId="77777777" w:rsidR="007069C6" w:rsidRDefault="007069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22415" w14:textId="77777777" w:rsidR="007069C6" w:rsidRDefault="007069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D240F" w14:textId="77777777" w:rsidR="007069C6" w:rsidRDefault="007069C6">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4D6"/>
    <w:rsid w:val="00003693"/>
    <w:rsid w:val="00006FE1"/>
    <w:rsid w:val="00032B2F"/>
    <w:rsid w:val="00036462"/>
    <w:rsid w:val="00080E1E"/>
    <w:rsid w:val="00094B0A"/>
    <w:rsid w:val="000D54A7"/>
    <w:rsid w:val="000E6FA3"/>
    <w:rsid w:val="000F1C28"/>
    <w:rsid w:val="00104641"/>
    <w:rsid w:val="00106073"/>
    <w:rsid w:val="00113A9C"/>
    <w:rsid w:val="00132A5F"/>
    <w:rsid w:val="00150CA9"/>
    <w:rsid w:val="001C3EF4"/>
    <w:rsid w:val="001C5EBF"/>
    <w:rsid w:val="001D57CD"/>
    <w:rsid w:val="001E1325"/>
    <w:rsid w:val="001E2C46"/>
    <w:rsid w:val="00201B2A"/>
    <w:rsid w:val="00206D60"/>
    <w:rsid w:val="002138B6"/>
    <w:rsid w:val="00253691"/>
    <w:rsid w:val="00274CD9"/>
    <w:rsid w:val="0028404A"/>
    <w:rsid w:val="002E0F86"/>
    <w:rsid w:val="00301C01"/>
    <w:rsid w:val="00322F4A"/>
    <w:rsid w:val="00327D87"/>
    <w:rsid w:val="00327F67"/>
    <w:rsid w:val="00383D28"/>
    <w:rsid w:val="003A1A8D"/>
    <w:rsid w:val="003B375E"/>
    <w:rsid w:val="003C4E86"/>
    <w:rsid w:val="004079E1"/>
    <w:rsid w:val="00415EA5"/>
    <w:rsid w:val="00435113"/>
    <w:rsid w:val="00461E72"/>
    <w:rsid w:val="004746BE"/>
    <w:rsid w:val="00480F3F"/>
    <w:rsid w:val="004A16FB"/>
    <w:rsid w:val="004B5B9A"/>
    <w:rsid w:val="004B6FEE"/>
    <w:rsid w:val="004C5E69"/>
    <w:rsid w:val="004E4BA4"/>
    <w:rsid w:val="004E7ED9"/>
    <w:rsid w:val="004F71EC"/>
    <w:rsid w:val="005058CE"/>
    <w:rsid w:val="00516F43"/>
    <w:rsid w:val="005552C1"/>
    <w:rsid w:val="00560DBA"/>
    <w:rsid w:val="00567E5F"/>
    <w:rsid w:val="0057503F"/>
    <w:rsid w:val="00585C61"/>
    <w:rsid w:val="005936CD"/>
    <w:rsid w:val="005A7FAE"/>
    <w:rsid w:val="005D0286"/>
    <w:rsid w:val="005D0F67"/>
    <w:rsid w:val="005E3316"/>
    <w:rsid w:val="005E5D05"/>
    <w:rsid w:val="006502B8"/>
    <w:rsid w:val="006603ED"/>
    <w:rsid w:val="00692895"/>
    <w:rsid w:val="006B04D3"/>
    <w:rsid w:val="006B56F6"/>
    <w:rsid w:val="00706295"/>
    <w:rsid w:val="007069C6"/>
    <w:rsid w:val="0073131F"/>
    <w:rsid w:val="0073479F"/>
    <w:rsid w:val="00794919"/>
    <w:rsid w:val="007B076B"/>
    <w:rsid w:val="007B2038"/>
    <w:rsid w:val="007B7C8F"/>
    <w:rsid w:val="007D0264"/>
    <w:rsid w:val="007E4588"/>
    <w:rsid w:val="007F37E6"/>
    <w:rsid w:val="00800C32"/>
    <w:rsid w:val="0080768A"/>
    <w:rsid w:val="00815339"/>
    <w:rsid w:val="00842AEA"/>
    <w:rsid w:val="00854ACD"/>
    <w:rsid w:val="0086316F"/>
    <w:rsid w:val="008A0CC0"/>
    <w:rsid w:val="008B3D91"/>
    <w:rsid w:val="008C7382"/>
    <w:rsid w:val="00925B11"/>
    <w:rsid w:val="009323E9"/>
    <w:rsid w:val="009425A0"/>
    <w:rsid w:val="00966279"/>
    <w:rsid w:val="00974FAB"/>
    <w:rsid w:val="009B56C0"/>
    <w:rsid w:val="009C3A58"/>
    <w:rsid w:val="009C7EF7"/>
    <w:rsid w:val="009E15E7"/>
    <w:rsid w:val="009E6384"/>
    <w:rsid w:val="00A01E68"/>
    <w:rsid w:val="00A34A7D"/>
    <w:rsid w:val="00A51123"/>
    <w:rsid w:val="00AF612E"/>
    <w:rsid w:val="00AF6A60"/>
    <w:rsid w:val="00B32ED3"/>
    <w:rsid w:val="00B3311B"/>
    <w:rsid w:val="00B5689C"/>
    <w:rsid w:val="00B744FD"/>
    <w:rsid w:val="00BB19C4"/>
    <w:rsid w:val="00BB7F58"/>
    <w:rsid w:val="00BE3BBD"/>
    <w:rsid w:val="00C2345D"/>
    <w:rsid w:val="00C41A84"/>
    <w:rsid w:val="00C630DF"/>
    <w:rsid w:val="00C94B3A"/>
    <w:rsid w:val="00C960C4"/>
    <w:rsid w:val="00CA417F"/>
    <w:rsid w:val="00CB19A6"/>
    <w:rsid w:val="00CE466A"/>
    <w:rsid w:val="00CE4FF8"/>
    <w:rsid w:val="00CF5733"/>
    <w:rsid w:val="00D02206"/>
    <w:rsid w:val="00D04112"/>
    <w:rsid w:val="00D125F1"/>
    <w:rsid w:val="00D47C73"/>
    <w:rsid w:val="00D52E83"/>
    <w:rsid w:val="00D5360D"/>
    <w:rsid w:val="00D77483"/>
    <w:rsid w:val="00DA4F79"/>
    <w:rsid w:val="00DD2F6D"/>
    <w:rsid w:val="00DF034C"/>
    <w:rsid w:val="00E00FA2"/>
    <w:rsid w:val="00E16144"/>
    <w:rsid w:val="00E258A0"/>
    <w:rsid w:val="00E33D2A"/>
    <w:rsid w:val="00E36F1D"/>
    <w:rsid w:val="00E415C7"/>
    <w:rsid w:val="00E52C39"/>
    <w:rsid w:val="00E57A3B"/>
    <w:rsid w:val="00E650CA"/>
    <w:rsid w:val="00E67B10"/>
    <w:rsid w:val="00E917BA"/>
    <w:rsid w:val="00EA6764"/>
    <w:rsid w:val="00EC00B1"/>
    <w:rsid w:val="00EF7E99"/>
    <w:rsid w:val="00F3217F"/>
    <w:rsid w:val="00F5063E"/>
    <w:rsid w:val="00F51C89"/>
    <w:rsid w:val="00F56E1F"/>
    <w:rsid w:val="00F665CC"/>
    <w:rsid w:val="00F67A0A"/>
    <w:rsid w:val="00F94424"/>
    <w:rsid w:val="00F96684"/>
    <w:rsid w:val="00F97C5C"/>
    <w:rsid w:val="00FA2589"/>
    <w:rsid w:val="00FB64D6"/>
    <w:rsid w:val="00FC1BCC"/>
    <w:rsid w:val="00FC740B"/>
    <w:rsid w:val="00FD0204"/>
    <w:rsid w:val="00FD17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5B8E1F"/>
  <w15:chartTrackingRefBased/>
  <w15:docId w15:val="{0545338B-B65F-F445-BDC4-89B30F11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325"/>
    <w:rPr>
      <w:rFonts w:ascii="Times New Roman" w:eastAsia="Times New Roman" w:hAnsi="Times New Roman" w:cs="Times New Roman"/>
    </w:rPr>
  </w:style>
  <w:style w:type="paragraph" w:styleId="Heading1">
    <w:name w:val="heading 1"/>
    <w:basedOn w:val="Normal"/>
    <w:next w:val="Normal"/>
    <w:link w:val="Heading1Char"/>
    <w:uiPriority w:val="9"/>
    <w:qFormat/>
    <w:rsid w:val="00FD020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B64D6"/>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FB64D6"/>
    <w:pPr>
      <w:tabs>
        <w:tab w:val="center" w:pos="4703"/>
        <w:tab w:val="right" w:pos="9406"/>
      </w:tabs>
    </w:pPr>
  </w:style>
  <w:style w:type="character" w:customStyle="1" w:styleId="FooterChar">
    <w:name w:val="Footer Char"/>
    <w:basedOn w:val="DefaultParagraphFont"/>
    <w:link w:val="Footer"/>
    <w:uiPriority w:val="99"/>
    <w:rsid w:val="00FB64D6"/>
    <w:rPr>
      <w:rFonts w:ascii="Times New Roman" w:eastAsia="Times New Roman" w:hAnsi="Times New Roman" w:cs="Times New Roman"/>
    </w:rPr>
  </w:style>
  <w:style w:type="character" w:styleId="PageNumber">
    <w:name w:val="page number"/>
    <w:basedOn w:val="DefaultParagraphFont"/>
    <w:uiPriority w:val="99"/>
    <w:semiHidden/>
    <w:unhideWhenUsed/>
    <w:rsid w:val="00FB64D6"/>
  </w:style>
  <w:style w:type="table" w:customStyle="1" w:styleId="TableGrid2">
    <w:name w:val="Table Grid2"/>
    <w:basedOn w:val="TableNormal"/>
    <w:next w:val="TableGrid"/>
    <w:uiPriority w:val="39"/>
    <w:rsid w:val="00FB64D6"/>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FB64D6"/>
  </w:style>
  <w:style w:type="table" w:styleId="PlainTable2">
    <w:name w:val="Plain Table 2"/>
    <w:basedOn w:val="TableNormal"/>
    <w:uiPriority w:val="42"/>
    <w:rsid w:val="00E57A3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1Char">
    <w:name w:val="Heading 1 Char"/>
    <w:basedOn w:val="DefaultParagraphFont"/>
    <w:link w:val="Heading1"/>
    <w:uiPriority w:val="9"/>
    <w:rsid w:val="00FD0204"/>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FD0204"/>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1E1325"/>
    <w:pPr>
      <w:tabs>
        <w:tab w:val="right" w:leader="dot" w:pos="9056"/>
      </w:tabs>
      <w:spacing w:before="120"/>
      <w:jc w:val="both"/>
    </w:pPr>
    <w:rPr>
      <w:rFonts w:asciiTheme="minorHAnsi" w:hAnsiTheme="minorHAnsi"/>
      <w:b/>
      <w:bCs/>
      <w:i/>
      <w:iCs/>
    </w:rPr>
  </w:style>
  <w:style w:type="character" w:styleId="Hyperlink">
    <w:name w:val="Hyperlink"/>
    <w:basedOn w:val="DefaultParagraphFont"/>
    <w:uiPriority w:val="99"/>
    <w:unhideWhenUsed/>
    <w:rsid w:val="00FD0204"/>
    <w:rPr>
      <w:color w:val="0563C1" w:themeColor="hyperlink"/>
      <w:u w:val="single"/>
    </w:rPr>
  </w:style>
  <w:style w:type="paragraph" w:styleId="TOC2">
    <w:name w:val="toc 2"/>
    <w:basedOn w:val="Normal"/>
    <w:next w:val="Normal"/>
    <w:autoRedefine/>
    <w:uiPriority w:val="39"/>
    <w:semiHidden/>
    <w:unhideWhenUsed/>
    <w:rsid w:val="00FD0204"/>
    <w:pPr>
      <w:spacing w:before="120"/>
      <w:ind w:left="240"/>
    </w:pPr>
    <w:rPr>
      <w:rFonts w:asciiTheme="minorHAnsi" w:hAnsiTheme="minorHAnsi"/>
      <w:b/>
      <w:bCs/>
      <w:sz w:val="22"/>
      <w:szCs w:val="22"/>
    </w:rPr>
  </w:style>
  <w:style w:type="paragraph" w:styleId="TOC3">
    <w:name w:val="toc 3"/>
    <w:basedOn w:val="Normal"/>
    <w:next w:val="Normal"/>
    <w:autoRedefine/>
    <w:uiPriority w:val="39"/>
    <w:semiHidden/>
    <w:unhideWhenUsed/>
    <w:rsid w:val="00FD0204"/>
    <w:pPr>
      <w:ind w:left="480"/>
    </w:pPr>
    <w:rPr>
      <w:rFonts w:asciiTheme="minorHAnsi" w:hAnsiTheme="minorHAnsi"/>
      <w:sz w:val="20"/>
      <w:szCs w:val="20"/>
    </w:rPr>
  </w:style>
  <w:style w:type="paragraph" w:styleId="TOC4">
    <w:name w:val="toc 4"/>
    <w:basedOn w:val="Normal"/>
    <w:next w:val="Normal"/>
    <w:autoRedefine/>
    <w:uiPriority w:val="39"/>
    <w:semiHidden/>
    <w:unhideWhenUsed/>
    <w:rsid w:val="00FD0204"/>
    <w:pPr>
      <w:ind w:left="720"/>
    </w:pPr>
    <w:rPr>
      <w:rFonts w:asciiTheme="minorHAnsi" w:hAnsiTheme="minorHAnsi"/>
      <w:sz w:val="20"/>
      <w:szCs w:val="20"/>
    </w:rPr>
  </w:style>
  <w:style w:type="paragraph" w:styleId="TOC5">
    <w:name w:val="toc 5"/>
    <w:basedOn w:val="Normal"/>
    <w:next w:val="Normal"/>
    <w:autoRedefine/>
    <w:uiPriority w:val="39"/>
    <w:semiHidden/>
    <w:unhideWhenUsed/>
    <w:rsid w:val="00FD0204"/>
    <w:pPr>
      <w:ind w:left="960"/>
    </w:pPr>
    <w:rPr>
      <w:rFonts w:asciiTheme="minorHAnsi" w:hAnsiTheme="minorHAnsi"/>
      <w:sz w:val="20"/>
      <w:szCs w:val="20"/>
    </w:rPr>
  </w:style>
  <w:style w:type="paragraph" w:styleId="TOC6">
    <w:name w:val="toc 6"/>
    <w:basedOn w:val="Normal"/>
    <w:next w:val="Normal"/>
    <w:autoRedefine/>
    <w:uiPriority w:val="39"/>
    <w:semiHidden/>
    <w:unhideWhenUsed/>
    <w:rsid w:val="00FD0204"/>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FD0204"/>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FD0204"/>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FD0204"/>
    <w:pPr>
      <w:ind w:left="1920"/>
    </w:pPr>
    <w:rPr>
      <w:rFonts w:asciiTheme="minorHAnsi" w:hAnsiTheme="minorHAnsi"/>
      <w:sz w:val="20"/>
      <w:szCs w:val="20"/>
    </w:rPr>
  </w:style>
  <w:style w:type="paragraph" w:styleId="Caption">
    <w:name w:val="caption"/>
    <w:aliases w:val="Légende titre"/>
    <w:basedOn w:val="Normal"/>
    <w:next w:val="Normal"/>
    <w:uiPriority w:val="35"/>
    <w:unhideWhenUsed/>
    <w:qFormat/>
    <w:rsid w:val="00BE3BBD"/>
    <w:pPr>
      <w:spacing w:after="200"/>
    </w:pPr>
    <w:rPr>
      <w:rFonts w:asciiTheme="minorHAnsi" w:eastAsiaTheme="minorHAnsi" w:hAnsiTheme="minorHAnsi" w:cstheme="minorBidi"/>
      <w:i/>
      <w:iCs/>
      <w:color w:val="44546A" w:themeColor="text2"/>
      <w:sz w:val="18"/>
      <w:szCs w:val="18"/>
      <w:lang w:val="en-US"/>
    </w:rPr>
  </w:style>
  <w:style w:type="paragraph" w:styleId="Revision">
    <w:name w:val="Revision"/>
    <w:hidden/>
    <w:uiPriority w:val="99"/>
    <w:semiHidden/>
    <w:rsid w:val="00560DBA"/>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B2038"/>
    <w:rPr>
      <w:sz w:val="18"/>
      <w:szCs w:val="18"/>
    </w:rPr>
  </w:style>
  <w:style w:type="character" w:customStyle="1" w:styleId="BalloonTextChar">
    <w:name w:val="Balloon Text Char"/>
    <w:basedOn w:val="DefaultParagraphFont"/>
    <w:link w:val="BalloonText"/>
    <w:uiPriority w:val="99"/>
    <w:semiHidden/>
    <w:rsid w:val="007B2038"/>
    <w:rPr>
      <w:rFonts w:ascii="Times New Roman" w:eastAsia="Times New Roman" w:hAnsi="Times New Roman" w:cs="Times New Roman"/>
      <w:sz w:val="18"/>
      <w:szCs w:val="18"/>
    </w:rPr>
  </w:style>
  <w:style w:type="character" w:styleId="CommentReference">
    <w:name w:val="annotation reference"/>
    <w:basedOn w:val="DefaultParagraphFont"/>
    <w:uiPriority w:val="99"/>
    <w:semiHidden/>
    <w:unhideWhenUsed/>
    <w:rsid w:val="009425A0"/>
    <w:rPr>
      <w:sz w:val="16"/>
      <w:szCs w:val="16"/>
    </w:rPr>
  </w:style>
  <w:style w:type="paragraph" w:styleId="CommentText">
    <w:name w:val="annotation text"/>
    <w:basedOn w:val="Normal"/>
    <w:link w:val="CommentTextChar"/>
    <w:uiPriority w:val="99"/>
    <w:semiHidden/>
    <w:unhideWhenUsed/>
    <w:rsid w:val="009425A0"/>
    <w:rPr>
      <w:sz w:val="20"/>
      <w:szCs w:val="20"/>
    </w:rPr>
  </w:style>
  <w:style w:type="character" w:customStyle="1" w:styleId="CommentTextChar">
    <w:name w:val="Comment Text Char"/>
    <w:basedOn w:val="DefaultParagraphFont"/>
    <w:link w:val="CommentText"/>
    <w:uiPriority w:val="99"/>
    <w:semiHidden/>
    <w:rsid w:val="009425A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425A0"/>
    <w:rPr>
      <w:b/>
      <w:bCs/>
    </w:rPr>
  </w:style>
  <w:style w:type="character" w:customStyle="1" w:styleId="CommentSubjectChar">
    <w:name w:val="Comment Subject Char"/>
    <w:basedOn w:val="CommentTextChar"/>
    <w:link w:val="CommentSubject"/>
    <w:uiPriority w:val="99"/>
    <w:semiHidden/>
    <w:rsid w:val="009425A0"/>
    <w:rPr>
      <w:rFonts w:ascii="Times New Roman" w:eastAsia="Times New Roman" w:hAnsi="Times New Roman" w:cs="Times New Roman"/>
      <w:b/>
      <w:bCs/>
      <w:sz w:val="20"/>
      <w:szCs w:val="20"/>
    </w:rPr>
  </w:style>
  <w:style w:type="table" w:customStyle="1" w:styleId="TableGrid21">
    <w:name w:val="Table Grid21"/>
    <w:basedOn w:val="TableNormal"/>
    <w:next w:val="TableGrid"/>
    <w:uiPriority w:val="39"/>
    <w:rsid w:val="006603ED"/>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FC740B"/>
    <w:pPr>
      <w:ind w:left="720" w:hanging="720"/>
    </w:pPr>
  </w:style>
  <w:style w:type="table" w:customStyle="1" w:styleId="TableGrid1">
    <w:name w:val="Table Grid1"/>
    <w:basedOn w:val="TableNormal"/>
    <w:next w:val="TableGrid"/>
    <w:uiPriority w:val="39"/>
    <w:rsid w:val="006502B8"/>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1325"/>
    <w:rPr>
      <w:color w:val="954F72"/>
      <w:u w:val="single"/>
    </w:rPr>
  </w:style>
  <w:style w:type="paragraph" w:customStyle="1" w:styleId="msonormal0">
    <w:name w:val="msonormal"/>
    <w:basedOn w:val="Normal"/>
    <w:rsid w:val="001E1325"/>
    <w:pPr>
      <w:spacing w:before="100" w:beforeAutospacing="1" w:after="100" w:afterAutospacing="1"/>
    </w:pPr>
  </w:style>
  <w:style w:type="paragraph" w:customStyle="1" w:styleId="xl65">
    <w:name w:val="xl65"/>
    <w:basedOn w:val="Normal"/>
    <w:rsid w:val="001E1325"/>
    <w:pPr>
      <w:pBdr>
        <w:top w:val="single" w:sz="4" w:space="0" w:color="auto"/>
        <w:bottom w:val="single" w:sz="4" w:space="0" w:color="auto"/>
      </w:pBdr>
      <w:spacing w:before="100" w:beforeAutospacing="1" w:after="100" w:afterAutospacing="1"/>
    </w:pPr>
    <w:rPr>
      <w:sz w:val="20"/>
      <w:szCs w:val="20"/>
    </w:rPr>
  </w:style>
  <w:style w:type="paragraph" w:customStyle="1" w:styleId="xl66">
    <w:name w:val="xl66"/>
    <w:basedOn w:val="Normal"/>
    <w:rsid w:val="001E1325"/>
    <w:pPr>
      <w:spacing w:before="100" w:beforeAutospacing="1" w:after="100" w:afterAutospacing="1"/>
    </w:pPr>
    <w:rPr>
      <w:sz w:val="20"/>
      <w:szCs w:val="20"/>
    </w:rPr>
  </w:style>
  <w:style w:type="paragraph" w:customStyle="1" w:styleId="xl67">
    <w:name w:val="xl67"/>
    <w:basedOn w:val="Normal"/>
    <w:rsid w:val="001E1325"/>
    <w:pPr>
      <w:spacing w:before="100" w:beforeAutospacing="1" w:after="100" w:afterAutospacing="1"/>
    </w:pPr>
    <w:rPr>
      <w:sz w:val="20"/>
      <w:szCs w:val="20"/>
    </w:rPr>
  </w:style>
  <w:style w:type="paragraph" w:customStyle="1" w:styleId="xl68">
    <w:name w:val="xl68"/>
    <w:basedOn w:val="Normal"/>
    <w:rsid w:val="001E1325"/>
    <w:pPr>
      <w:spacing w:before="100" w:beforeAutospacing="1" w:after="100" w:afterAutospacing="1"/>
    </w:pPr>
    <w:rPr>
      <w:b/>
      <w:bCs/>
      <w:sz w:val="20"/>
      <w:szCs w:val="20"/>
    </w:rPr>
  </w:style>
  <w:style w:type="paragraph" w:customStyle="1" w:styleId="xl69">
    <w:name w:val="xl69"/>
    <w:basedOn w:val="Normal"/>
    <w:rsid w:val="001E1325"/>
    <w:pPr>
      <w:spacing w:before="100" w:beforeAutospacing="1" w:after="100" w:afterAutospacing="1"/>
      <w:textAlignment w:val="center"/>
    </w:pPr>
    <w:rPr>
      <w:sz w:val="20"/>
      <w:szCs w:val="20"/>
    </w:rPr>
  </w:style>
  <w:style w:type="paragraph" w:customStyle="1" w:styleId="xl70">
    <w:name w:val="xl70"/>
    <w:basedOn w:val="Normal"/>
    <w:rsid w:val="001E1325"/>
    <w:pPr>
      <w:pBdr>
        <w:bottom w:val="single" w:sz="4" w:space="0" w:color="auto"/>
      </w:pBdr>
      <w:spacing w:before="100" w:beforeAutospacing="1" w:after="100" w:afterAutospacing="1"/>
    </w:pPr>
    <w:rPr>
      <w:sz w:val="20"/>
      <w:szCs w:val="20"/>
    </w:rPr>
  </w:style>
  <w:style w:type="paragraph" w:customStyle="1" w:styleId="xl71">
    <w:name w:val="xl71"/>
    <w:basedOn w:val="Normal"/>
    <w:rsid w:val="001E1325"/>
    <w:pPr>
      <w:pBdr>
        <w:bottom w:val="single" w:sz="4" w:space="0" w:color="auto"/>
      </w:pBdr>
      <w:spacing w:before="100" w:beforeAutospacing="1" w:after="100" w:afterAutospacing="1"/>
    </w:pPr>
    <w:rPr>
      <w:sz w:val="20"/>
      <w:szCs w:val="20"/>
    </w:rPr>
  </w:style>
  <w:style w:type="paragraph" w:customStyle="1" w:styleId="xl72">
    <w:name w:val="xl72"/>
    <w:basedOn w:val="Normal"/>
    <w:rsid w:val="001E1325"/>
    <w:pPr>
      <w:pBdr>
        <w:top w:val="single" w:sz="4" w:space="0" w:color="auto"/>
        <w:bottom w:val="single" w:sz="4" w:space="0" w:color="auto"/>
      </w:pBdr>
      <w:spacing w:before="100" w:beforeAutospacing="1" w:after="100" w:afterAutospacing="1"/>
    </w:pPr>
  </w:style>
  <w:style w:type="paragraph" w:customStyle="1" w:styleId="xl73">
    <w:name w:val="xl73"/>
    <w:basedOn w:val="Normal"/>
    <w:rsid w:val="001E1325"/>
    <w:pPr>
      <w:spacing w:before="100" w:beforeAutospacing="1" w:after="100" w:afterAutospacing="1"/>
      <w:jc w:val="center"/>
    </w:pPr>
    <w:rPr>
      <w:sz w:val="20"/>
      <w:szCs w:val="20"/>
    </w:rPr>
  </w:style>
  <w:style w:type="paragraph" w:customStyle="1" w:styleId="xl75">
    <w:name w:val="xl75"/>
    <w:basedOn w:val="Normal"/>
    <w:rsid w:val="001E1325"/>
    <w:pPr>
      <w:spacing w:before="100" w:beforeAutospacing="1" w:after="100" w:afterAutospacing="1"/>
    </w:pPr>
    <w:rPr>
      <w:b/>
      <w:bCs/>
    </w:rPr>
  </w:style>
  <w:style w:type="paragraph" w:customStyle="1" w:styleId="xl76">
    <w:name w:val="xl76"/>
    <w:basedOn w:val="Normal"/>
    <w:rsid w:val="001E1325"/>
    <w:pPr>
      <w:pBdr>
        <w:bottom w:val="single" w:sz="4" w:space="0" w:color="auto"/>
      </w:pBdr>
      <w:spacing w:before="100" w:beforeAutospacing="1" w:after="100" w:afterAutospacing="1"/>
    </w:pPr>
    <w:rPr>
      <w:sz w:val="20"/>
      <w:szCs w:val="20"/>
    </w:rPr>
  </w:style>
  <w:style w:type="paragraph" w:customStyle="1" w:styleId="xl77">
    <w:name w:val="xl77"/>
    <w:basedOn w:val="Normal"/>
    <w:rsid w:val="001E1325"/>
    <w:pPr>
      <w:spacing w:before="100" w:beforeAutospacing="1" w:after="100" w:afterAutospacing="1"/>
    </w:pPr>
    <w:rPr>
      <w:color w:val="000000"/>
      <w:sz w:val="20"/>
      <w:szCs w:val="20"/>
    </w:rPr>
  </w:style>
  <w:style w:type="paragraph" w:customStyle="1" w:styleId="xl78">
    <w:name w:val="xl78"/>
    <w:basedOn w:val="Normal"/>
    <w:rsid w:val="001E1325"/>
    <w:pPr>
      <w:pBdr>
        <w:bottom w:val="single" w:sz="4" w:space="0" w:color="auto"/>
      </w:pBdr>
      <w:spacing w:before="100" w:beforeAutospacing="1" w:after="100" w:afterAutospacing="1"/>
      <w:textAlignment w:val="center"/>
    </w:pPr>
    <w:rPr>
      <w:sz w:val="20"/>
      <w:szCs w:val="20"/>
    </w:rPr>
  </w:style>
  <w:style w:type="paragraph" w:customStyle="1" w:styleId="xl79">
    <w:name w:val="xl79"/>
    <w:basedOn w:val="Normal"/>
    <w:rsid w:val="001E1325"/>
    <w:pPr>
      <w:shd w:val="clear" w:color="000000" w:fill="FFFF00"/>
      <w:spacing w:before="100" w:beforeAutospacing="1" w:after="100" w:afterAutospacing="1"/>
    </w:pPr>
    <w:rPr>
      <w:sz w:val="20"/>
      <w:szCs w:val="20"/>
    </w:rPr>
  </w:style>
  <w:style w:type="paragraph" w:customStyle="1" w:styleId="xl80">
    <w:name w:val="xl80"/>
    <w:basedOn w:val="Normal"/>
    <w:rsid w:val="001E1325"/>
    <w:pPr>
      <w:shd w:val="clear" w:color="000000" w:fill="FFFF00"/>
      <w:spacing w:before="100" w:beforeAutospacing="1" w:after="100" w:afterAutospacing="1"/>
    </w:pPr>
  </w:style>
  <w:style w:type="paragraph" w:customStyle="1" w:styleId="xl81">
    <w:name w:val="xl81"/>
    <w:basedOn w:val="Normal"/>
    <w:rsid w:val="001E1325"/>
    <w:pPr>
      <w:shd w:val="clear" w:color="000000" w:fill="FCE4D6"/>
      <w:spacing w:before="100" w:beforeAutospacing="1" w:after="100" w:afterAutospacing="1"/>
    </w:pPr>
  </w:style>
  <w:style w:type="paragraph" w:customStyle="1" w:styleId="xl82">
    <w:name w:val="xl82"/>
    <w:basedOn w:val="Normal"/>
    <w:rsid w:val="001E1325"/>
    <w:pPr>
      <w:pBdr>
        <w:bottom w:val="single" w:sz="4" w:space="0" w:color="auto"/>
      </w:pBdr>
      <w:spacing w:before="100" w:beforeAutospacing="1" w:after="100" w:afterAutospacing="1"/>
    </w:pPr>
  </w:style>
  <w:style w:type="paragraph" w:customStyle="1" w:styleId="xl83">
    <w:name w:val="xl83"/>
    <w:basedOn w:val="Normal"/>
    <w:rsid w:val="001E1325"/>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84">
    <w:name w:val="xl84"/>
    <w:basedOn w:val="Normal"/>
    <w:rsid w:val="001E1325"/>
    <w:pPr>
      <w:pBdr>
        <w:top w:val="single" w:sz="4" w:space="0" w:color="auto"/>
        <w:bottom w:val="single" w:sz="4" w:space="0" w:color="auto"/>
      </w:pBdr>
      <w:spacing w:before="100" w:beforeAutospacing="1" w:after="100" w:afterAutospacing="1"/>
      <w:jc w:val="center"/>
    </w:pPr>
    <w:rPr>
      <w:sz w:val="20"/>
      <w:szCs w:val="20"/>
    </w:rPr>
  </w:style>
  <w:style w:type="paragraph" w:customStyle="1" w:styleId="xl85">
    <w:name w:val="xl85"/>
    <w:basedOn w:val="Normal"/>
    <w:rsid w:val="001E1325"/>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86">
    <w:name w:val="xl86"/>
    <w:basedOn w:val="Normal"/>
    <w:rsid w:val="001E1325"/>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87">
    <w:name w:val="xl87"/>
    <w:basedOn w:val="Normal"/>
    <w:rsid w:val="001E1325"/>
    <w:pPr>
      <w:pBdr>
        <w:top w:val="single" w:sz="4" w:space="0" w:color="auto"/>
        <w:bottom w:val="single" w:sz="4" w:space="0" w:color="auto"/>
      </w:pBdr>
      <w:spacing w:before="100" w:beforeAutospacing="1" w:after="100" w:afterAutospacing="1"/>
      <w:jc w:val="center"/>
    </w:pPr>
    <w:rPr>
      <w:sz w:val="20"/>
      <w:szCs w:val="20"/>
    </w:rPr>
  </w:style>
  <w:style w:type="paragraph" w:customStyle="1" w:styleId="xl88">
    <w:name w:val="xl88"/>
    <w:basedOn w:val="Normal"/>
    <w:rsid w:val="001E1325"/>
    <w:pPr>
      <w:pBdr>
        <w:top w:val="single" w:sz="4" w:space="0" w:color="auto"/>
        <w:bottom w:val="single" w:sz="4" w:space="0" w:color="auto"/>
      </w:pBdr>
      <w:spacing w:before="100" w:beforeAutospacing="1" w:after="100" w:afterAutospacing="1"/>
      <w:jc w:val="center"/>
    </w:pPr>
    <w:rPr>
      <w:sz w:val="20"/>
      <w:szCs w:val="20"/>
    </w:rPr>
  </w:style>
  <w:style w:type="paragraph" w:customStyle="1" w:styleId="xl74">
    <w:name w:val="xl74"/>
    <w:basedOn w:val="Normal"/>
    <w:rsid w:val="001E1325"/>
    <w:pPr>
      <w:spacing w:before="100" w:beforeAutospacing="1" w:after="100" w:afterAutospacing="1"/>
      <w:textAlignment w:val="center"/>
    </w:pPr>
    <w:rPr>
      <w:sz w:val="20"/>
      <w:szCs w:val="20"/>
    </w:rPr>
  </w:style>
  <w:style w:type="paragraph" w:styleId="Header">
    <w:name w:val="header"/>
    <w:basedOn w:val="Normal"/>
    <w:link w:val="HeaderChar"/>
    <w:uiPriority w:val="99"/>
    <w:unhideWhenUsed/>
    <w:rsid w:val="007069C6"/>
    <w:pPr>
      <w:tabs>
        <w:tab w:val="center" w:pos="4680"/>
        <w:tab w:val="right" w:pos="9360"/>
      </w:tabs>
    </w:pPr>
  </w:style>
  <w:style w:type="character" w:customStyle="1" w:styleId="HeaderChar">
    <w:name w:val="Header Char"/>
    <w:basedOn w:val="DefaultParagraphFont"/>
    <w:link w:val="Header"/>
    <w:uiPriority w:val="99"/>
    <w:rsid w:val="007069C6"/>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397777">
      <w:bodyDiv w:val="1"/>
      <w:marLeft w:val="0"/>
      <w:marRight w:val="0"/>
      <w:marTop w:val="0"/>
      <w:marBottom w:val="0"/>
      <w:divBdr>
        <w:top w:val="none" w:sz="0" w:space="0" w:color="auto"/>
        <w:left w:val="none" w:sz="0" w:space="0" w:color="auto"/>
        <w:bottom w:val="none" w:sz="0" w:space="0" w:color="auto"/>
        <w:right w:val="none" w:sz="0" w:space="0" w:color="auto"/>
      </w:divBdr>
    </w:div>
    <w:div w:id="93550112">
      <w:bodyDiv w:val="1"/>
      <w:marLeft w:val="0"/>
      <w:marRight w:val="0"/>
      <w:marTop w:val="0"/>
      <w:marBottom w:val="0"/>
      <w:divBdr>
        <w:top w:val="none" w:sz="0" w:space="0" w:color="auto"/>
        <w:left w:val="none" w:sz="0" w:space="0" w:color="auto"/>
        <w:bottom w:val="none" w:sz="0" w:space="0" w:color="auto"/>
        <w:right w:val="none" w:sz="0" w:space="0" w:color="auto"/>
      </w:divBdr>
    </w:div>
    <w:div w:id="161554341">
      <w:bodyDiv w:val="1"/>
      <w:marLeft w:val="0"/>
      <w:marRight w:val="0"/>
      <w:marTop w:val="0"/>
      <w:marBottom w:val="0"/>
      <w:divBdr>
        <w:top w:val="none" w:sz="0" w:space="0" w:color="auto"/>
        <w:left w:val="none" w:sz="0" w:space="0" w:color="auto"/>
        <w:bottom w:val="none" w:sz="0" w:space="0" w:color="auto"/>
        <w:right w:val="none" w:sz="0" w:space="0" w:color="auto"/>
      </w:divBdr>
    </w:div>
    <w:div w:id="327948947">
      <w:bodyDiv w:val="1"/>
      <w:marLeft w:val="0"/>
      <w:marRight w:val="0"/>
      <w:marTop w:val="0"/>
      <w:marBottom w:val="0"/>
      <w:divBdr>
        <w:top w:val="none" w:sz="0" w:space="0" w:color="auto"/>
        <w:left w:val="none" w:sz="0" w:space="0" w:color="auto"/>
        <w:bottom w:val="none" w:sz="0" w:space="0" w:color="auto"/>
        <w:right w:val="none" w:sz="0" w:space="0" w:color="auto"/>
      </w:divBdr>
    </w:div>
    <w:div w:id="361131592">
      <w:bodyDiv w:val="1"/>
      <w:marLeft w:val="0"/>
      <w:marRight w:val="0"/>
      <w:marTop w:val="0"/>
      <w:marBottom w:val="0"/>
      <w:divBdr>
        <w:top w:val="none" w:sz="0" w:space="0" w:color="auto"/>
        <w:left w:val="none" w:sz="0" w:space="0" w:color="auto"/>
        <w:bottom w:val="none" w:sz="0" w:space="0" w:color="auto"/>
        <w:right w:val="none" w:sz="0" w:space="0" w:color="auto"/>
      </w:divBdr>
    </w:div>
    <w:div w:id="630018742">
      <w:bodyDiv w:val="1"/>
      <w:marLeft w:val="0"/>
      <w:marRight w:val="0"/>
      <w:marTop w:val="0"/>
      <w:marBottom w:val="0"/>
      <w:divBdr>
        <w:top w:val="none" w:sz="0" w:space="0" w:color="auto"/>
        <w:left w:val="none" w:sz="0" w:space="0" w:color="auto"/>
        <w:bottom w:val="none" w:sz="0" w:space="0" w:color="auto"/>
        <w:right w:val="none" w:sz="0" w:space="0" w:color="auto"/>
      </w:divBdr>
    </w:div>
    <w:div w:id="716903116">
      <w:bodyDiv w:val="1"/>
      <w:marLeft w:val="0"/>
      <w:marRight w:val="0"/>
      <w:marTop w:val="0"/>
      <w:marBottom w:val="0"/>
      <w:divBdr>
        <w:top w:val="none" w:sz="0" w:space="0" w:color="auto"/>
        <w:left w:val="none" w:sz="0" w:space="0" w:color="auto"/>
        <w:bottom w:val="none" w:sz="0" w:space="0" w:color="auto"/>
        <w:right w:val="none" w:sz="0" w:space="0" w:color="auto"/>
      </w:divBdr>
    </w:div>
    <w:div w:id="738210970">
      <w:bodyDiv w:val="1"/>
      <w:marLeft w:val="0"/>
      <w:marRight w:val="0"/>
      <w:marTop w:val="0"/>
      <w:marBottom w:val="0"/>
      <w:divBdr>
        <w:top w:val="none" w:sz="0" w:space="0" w:color="auto"/>
        <w:left w:val="none" w:sz="0" w:space="0" w:color="auto"/>
        <w:bottom w:val="none" w:sz="0" w:space="0" w:color="auto"/>
        <w:right w:val="none" w:sz="0" w:space="0" w:color="auto"/>
      </w:divBdr>
    </w:div>
    <w:div w:id="982470393">
      <w:bodyDiv w:val="1"/>
      <w:marLeft w:val="0"/>
      <w:marRight w:val="0"/>
      <w:marTop w:val="0"/>
      <w:marBottom w:val="0"/>
      <w:divBdr>
        <w:top w:val="none" w:sz="0" w:space="0" w:color="auto"/>
        <w:left w:val="none" w:sz="0" w:space="0" w:color="auto"/>
        <w:bottom w:val="none" w:sz="0" w:space="0" w:color="auto"/>
        <w:right w:val="none" w:sz="0" w:space="0" w:color="auto"/>
      </w:divBdr>
    </w:div>
    <w:div w:id="1011492814">
      <w:bodyDiv w:val="1"/>
      <w:marLeft w:val="0"/>
      <w:marRight w:val="0"/>
      <w:marTop w:val="0"/>
      <w:marBottom w:val="0"/>
      <w:divBdr>
        <w:top w:val="none" w:sz="0" w:space="0" w:color="auto"/>
        <w:left w:val="none" w:sz="0" w:space="0" w:color="auto"/>
        <w:bottom w:val="none" w:sz="0" w:space="0" w:color="auto"/>
        <w:right w:val="none" w:sz="0" w:space="0" w:color="auto"/>
      </w:divBdr>
    </w:div>
    <w:div w:id="1075594488">
      <w:bodyDiv w:val="1"/>
      <w:marLeft w:val="0"/>
      <w:marRight w:val="0"/>
      <w:marTop w:val="0"/>
      <w:marBottom w:val="0"/>
      <w:divBdr>
        <w:top w:val="none" w:sz="0" w:space="0" w:color="auto"/>
        <w:left w:val="none" w:sz="0" w:space="0" w:color="auto"/>
        <w:bottom w:val="none" w:sz="0" w:space="0" w:color="auto"/>
        <w:right w:val="none" w:sz="0" w:space="0" w:color="auto"/>
      </w:divBdr>
    </w:div>
    <w:div w:id="1285889446">
      <w:bodyDiv w:val="1"/>
      <w:marLeft w:val="0"/>
      <w:marRight w:val="0"/>
      <w:marTop w:val="0"/>
      <w:marBottom w:val="0"/>
      <w:divBdr>
        <w:top w:val="none" w:sz="0" w:space="0" w:color="auto"/>
        <w:left w:val="none" w:sz="0" w:space="0" w:color="auto"/>
        <w:bottom w:val="none" w:sz="0" w:space="0" w:color="auto"/>
        <w:right w:val="none" w:sz="0" w:space="0" w:color="auto"/>
      </w:divBdr>
    </w:div>
    <w:div w:id="1388608973">
      <w:bodyDiv w:val="1"/>
      <w:marLeft w:val="0"/>
      <w:marRight w:val="0"/>
      <w:marTop w:val="0"/>
      <w:marBottom w:val="0"/>
      <w:divBdr>
        <w:top w:val="none" w:sz="0" w:space="0" w:color="auto"/>
        <w:left w:val="none" w:sz="0" w:space="0" w:color="auto"/>
        <w:bottom w:val="none" w:sz="0" w:space="0" w:color="auto"/>
        <w:right w:val="none" w:sz="0" w:space="0" w:color="auto"/>
      </w:divBdr>
    </w:div>
    <w:div w:id="1493256398">
      <w:bodyDiv w:val="1"/>
      <w:marLeft w:val="0"/>
      <w:marRight w:val="0"/>
      <w:marTop w:val="0"/>
      <w:marBottom w:val="0"/>
      <w:divBdr>
        <w:top w:val="none" w:sz="0" w:space="0" w:color="auto"/>
        <w:left w:val="none" w:sz="0" w:space="0" w:color="auto"/>
        <w:bottom w:val="none" w:sz="0" w:space="0" w:color="auto"/>
        <w:right w:val="none" w:sz="0" w:space="0" w:color="auto"/>
      </w:divBdr>
    </w:div>
    <w:div w:id="1566449085">
      <w:bodyDiv w:val="1"/>
      <w:marLeft w:val="0"/>
      <w:marRight w:val="0"/>
      <w:marTop w:val="0"/>
      <w:marBottom w:val="0"/>
      <w:divBdr>
        <w:top w:val="none" w:sz="0" w:space="0" w:color="auto"/>
        <w:left w:val="none" w:sz="0" w:space="0" w:color="auto"/>
        <w:bottom w:val="none" w:sz="0" w:space="0" w:color="auto"/>
        <w:right w:val="none" w:sz="0" w:space="0" w:color="auto"/>
      </w:divBdr>
    </w:div>
    <w:div w:id="1593126091">
      <w:bodyDiv w:val="1"/>
      <w:marLeft w:val="0"/>
      <w:marRight w:val="0"/>
      <w:marTop w:val="0"/>
      <w:marBottom w:val="0"/>
      <w:divBdr>
        <w:top w:val="none" w:sz="0" w:space="0" w:color="auto"/>
        <w:left w:val="none" w:sz="0" w:space="0" w:color="auto"/>
        <w:bottom w:val="none" w:sz="0" w:space="0" w:color="auto"/>
        <w:right w:val="none" w:sz="0" w:space="0" w:color="auto"/>
      </w:divBdr>
    </w:div>
    <w:div w:id="1857234807">
      <w:bodyDiv w:val="1"/>
      <w:marLeft w:val="0"/>
      <w:marRight w:val="0"/>
      <w:marTop w:val="0"/>
      <w:marBottom w:val="0"/>
      <w:divBdr>
        <w:top w:val="none" w:sz="0" w:space="0" w:color="auto"/>
        <w:left w:val="none" w:sz="0" w:space="0" w:color="auto"/>
        <w:bottom w:val="none" w:sz="0" w:space="0" w:color="auto"/>
        <w:right w:val="none" w:sz="0" w:space="0" w:color="auto"/>
      </w:divBdr>
    </w:div>
    <w:div w:id="1986465576">
      <w:bodyDiv w:val="1"/>
      <w:marLeft w:val="0"/>
      <w:marRight w:val="0"/>
      <w:marTop w:val="0"/>
      <w:marBottom w:val="0"/>
      <w:divBdr>
        <w:top w:val="none" w:sz="0" w:space="0" w:color="auto"/>
        <w:left w:val="none" w:sz="0" w:space="0" w:color="auto"/>
        <w:bottom w:val="none" w:sz="0" w:space="0" w:color="auto"/>
        <w:right w:val="none" w:sz="0" w:space="0" w:color="auto"/>
      </w:divBdr>
    </w:div>
    <w:div w:id="2052605992">
      <w:bodyDiv w:val="1"/>
      <w:marLeft w:val="0"/>
      <w:marRight w:val="0"/>
      <w:marTop w:val="0"/>
      <w:marBottom w:val="0"/>
      <w:divBdr>
        <w:top w:val="none" w:sz="0" w:space="0" w:color="auto"/>
        <w:left w:val="none" w:sz="0" w:space="0" w:color="auto"/>
        <w:bottom w:val="none" w:sz="0" w:space="0" w:color="auto"/>
        <w:right w:val="none" w:sz="0" w:space="0" w:color="auto"/>
      </w:divBdr>
    </w:div>
    <w:div w:id="207534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63B36-E322-624E-BAFA-73E0709B9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7638</Words>
  <Characters>43538</Characters>
  <Application>Microsoft Office Word</Application>
  <DocSecurity>0</DocSecurity>
  <Lines>362</Lines>
  <Paragraphs>102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51074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Calafat, Antonia M. (CDC/DDNID/NCEH/DLS)</dc:creator>
  <cp:lastModifiedBy>Calafat, Antonia M. (CDC/DDNID/NCEH/DLS)</cp:lastModifiedBy>
  <cp:revision>2</cp:revision>
  <dcterms:created xsi:type="dcterms:W3CDTF">2021-09-13T17:24:00Z</dcterms:created>
  <dcterms:modified xsi:type="dcterms:W3CDTF">2021-09-13T17:24:00Z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2021-09-13T17:23:42Z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15ea2fa7-4954-4b1f-9f5b-c38f94ecf83e</vt:lpwstr>
  </property>
  <property fmtid="{D5CDD505-2E9C-101B-9397-08002B2CF9AE}" pid="8" name="MSIP_Label_7b94a7b8-f06c-4dfe-bdcc-9b548fd58c31_ContentBits">
    <vt:lpwstr>0</vt:lpwstr>
  </property>
</Properties>
</file>